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73A5" w14:textId="3D6A2855" w:rsidR="00696877" w:rsidRDefault="004B1BB5">
      <w:r>
        <w:rPr>
          <w:noProof/>
        </w:rPr>
        <w:drawing>
          <wp:anchor distT="0" distB="0" distL="114300" distR="114300" simplePos="0" relativeHeight="251639296" behindDoc="0" locked="0" layoutInCell="1" allowOverlap="1" wp14:anchorId="5EFE707D" wp14:editId="389B6B24">
            <wp:simplePos x="0" y="0"/>
            <wp:positionH relativeFrom="column">
              <wp:posOffset>2514600</wp:posOffset>
            </wp:positionH>
            <wp:positionV relativeFrom="paragraph">
              <wp:posOffset>0</wp:posOffset>
            </wp:positionV>
            <wp:extent cx="1097280" cy="794385"/>
            <wp:effectExtent l="0" t="0" r="0" b="0"/>
            <wp:wrapNone/>
            <wp:docPr id="50"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bookmarkStart w:id="0" w:name="_Ref125428147"/>
      <w:bookmarkEnd w:id="0"/>
    </w:p>
    <w:p w14:paraId="3C974CC5" w14:textId="77777777" w:rsidR="00696877" w:rsidRDefault="00696877">
      <w:pPr>
        <w:pStyle w:val="Otsikko"/>
      </w:pPr>
    </w:p>
    <w:p w14:paraId="1368F484" w14:textId="77777777" w:rsidR="00696877" w:rsidRDefault="00696877">
      <w:pPr>
        <w:pStyle w:val="Otsikko"/>
      </w:pPr>
    </w:p>
    <w:p w14:paraId="3C79225A" w14:textId="77777777" w:rsidR="00696877" w:rsidRDefault="00696877">
      <w:pPr>
        <w:pStyle w:val="Otsikko"/>
      </w:pPr>
    </w:p>
    <w:p w14:paraId="0E27AB98" w14:textId="77777777" w:rsidR="00696877" w:rsidRDefault="00696877">
      <w:pPr>
        <w:pStyle w:val="Otsikko"/>
      </w:pPr>
    </w:p>
    <w:p w14:paraId="22EE91FB" w14:textId="77777777" w:rsidR="00696877" w:rsidRDefault="00696877">
      <w:pPr>
        <w:pStyle w:val="Otsikko"/>
      </w:pPr>
    </w:p>
    <w:p w14:paraId="356300A8" w14:textId="77777777" w:rsidR="00DF0F37" w:rsidRDefault="00DF0F37">
      <w:pPr>
        <w:pStyle w:val="Otsikko"/>
      </w:pPr>
    </w:p>
    <w:p w14:paraId="321D08E5" w14:textId="77777777" w:rsidR="00696877" w:rsidRDefault="00696877">
      <w:pPr>
        <w:pStyle w:val="Otsikko"/>
      </w:pPr>
    </w:p>
    <w:p w14:paraId="1EEB0732" w14:textId="77777777" w:rsidR="00696877" w:rsidRDefault="00696877">
      <w:pPr>
        <w:pStyle w:val="Alaotsikko"/>
        <w:jc w:val="center"/>
      </w:pPr>
    </w:p>
    <w:p w14:paraId="397FC003" w14:textId="77777777" w:rsidR="00696877" w:rsidRDefault="00696877">
      <w:pPr>
        <w:pStyle w:val="Alaotsikko"/>
        <w:jc w:val="center"/>
      </w:pPr>
      <w:r>
        <w:t>HL7 Finlandin suositus V3-viestien käyttöönottoon</w:t>
      </w:r>
    </w:p>
    <w:p w14:paraId="74F60B6D" w14:textId="77777777" w:rsidR="00696877" w:rsidRDefault="00696877">
      <w:pPr>
        <w:pStyle w:val="Otsikko"/>
      </w:pPr>
    </w:p>
    <w:p w14:paraId="1E215AB9" w14:textId="77777777" w:rsidR="00696877" w:rsidRDefault="00696877">
      <w:pPr>
        <w:pStyle w:val="Otsikko"/>
      </w:pPr>
    </w:p>
    <w:p w14:paraId="00A22415" w14:textId="77777777" w:rsidR="00696877" w:rsidRDefault="00696877">
      <w:pPr>
        <w:pStyle w:val="Otsikko"/>
      </w:pPr>
    </w:p>
    <w:p w14:paraId="674EE7EF" w14:textId="77777777" w:rsidR="00696877" w:rsidRDefault="00696877">
      <w:pPr>
        <w:pStyle w:val="Otsikko"/>
      </w:pPr>
    </w:p>
    <w:p w14:paraId="59249F67" w14:textId="77777777" w:rsidR="00696877" w:rsidRDefault="00696877">
      <w:pPr>
        <w:jc w:val="center"/>
        <w:rPr>
          <w:b/>
          <w:bCs/>
        </w:rPr>
      </w:pPr>
    </w:p>
    <w:p w14:paraId="6D042714" w14:textId="77777777" w:rsidR="00696877" w:rsidRDefault="00696877">
      <w:pPr>
        <w:jc w:val="center"/>
        <w:rPr>
          <w:b/>
          <w:bCs/>
        </w:rPr>
      </w:pPr>
      <w:r>
        <w:rPr>
          <w:b/>
          <w:bCs/>
        </w:rPr>
        <w:t>V 2.</w:t>
      </w:r>
      <w:r w:rsidR="00205863">
        <w:rPr>
          <w:b/>
          <w:bCs/>
        </w:rPr>
        <w:t>20</w:t>
      </w:r>
      <w:ins w:id="1" w:author="Tuomainen Mika" w:date="2018-08-01T09:49:00Z">
        <w:r w:rsidR="00710942">
          <w:rPr>
            <w:b/>
            <w:bCs/>
          </w:rPr>
          <w:t>.1</w:t>
        </w:r>
      </w:ins>
    </w:p>
    <w:p w14:paraId="535C2359" w14:textId="77777777" w:rsidR="00696877" w:rsidRDefault="00205863">
      <w:pPr>
        <w:jc w:val="center"/>
        <w:rPr>
          <w:b/>
          <w:bCs/>
        </w:rPr>
      </w:pPr>
      <w:del w:id="2" w:author="Tuomainen Mika" w:date="2018-08-01T09:49:00Z">
        <w:r w:rsidDel="00710942">
          <w:rPr>
            <w:b/>
            <w:bCs/>
          </w:rPr>
          <w:delText>14</w:delText>
        </w:r>
        <w:r w:rsidR="00696877" w:rsidDel="00710942">
          <w:rPr>
            <w:b/>
            <w:bCs/>
          </w:rPr>
          <w:delText>.</w:delText>
        </w:r>
        <w:r w:rsidDel="00710942">
          <w:rPr>
            <w:b/>
            <w:bCs/>
          </w:rPr>
          <w:delText>10</w:delText>
        </w:r>
        <w:r w:rsidR="00696877" w:rsidDel="00710942">
          <w:rPr>
            <w:b/>
            <w:bCs/>
          </w:rPr>
          <w:delText>.20</w:delText>
        </w:r>
        <w:r w:rsidR="00211366" w:rsidDel="00710942">
          <w:rPr>
            <w:b/>
            <w:bCs/>
          </w:rPr>
          <w:delText>10</w:delText>
        </w:r>
      </w:del>
      <w:ins w:id="3" w:author="Tuomainen Mika" w:date="2018-08-01T09:49:00Z">
        <w:r w:rsidR="00CB2482">
          <w:rPr>
            <w:b/>
            <w:bCs/>
          </w:rPr>
          <w:t>1.11</w:t>
        </w:r>
        <w:r w:rsidR="00710942">
          <w:rPr>
            <w:b/>
            <w:bCs/>
          </w:rPr>
          <w:t>.2018</w:t>
        </w:r>
      </w:ins>
    </w:p>
    <w:p w14:paraId="10C4FB8E" w14:textId="77777777" w:rsidR="00696877" w:rsidRDefault="00696877">
      <w:pPr>
        <w:jc w:val="center"/>
        <w:rPr>
          <w:b/>
          <w:bCs/>
        </w:rPr>
      </w:pPr>
    </w:p>
    <w:p w14:paraId="6FF3317A" w14:textId="77777777" w:rsidR="00696877" w:rsidRDefault="00696877">
      <w:pPr>
        <w:jc w:val="center"/>
        <w:rPr>
          <w:b/>
          <w:bCs/>
        </w:rPr>
      </w:pPr>
      <w:r>
        <w:rPr>
          <w:b/>
          <w:bCs/>
        </w:rPr>
        <w:t xml:space="preserve">OID: </w:t>
      </w:r>
      <w:r w:rsidR="00205863" w:rsidRPr="00205863">
        <w:rPr>
          <w:b/>
          <w:bCs/>
        </w:rPr>
        <w:t>1.2.246.777.11.2010.30</w:t>
      </w:r>
    </w:p>
    <w:p w14:paraId="5FBE0CAE" w14:textId="77777777" w:rsidR="00696877" w:rsidRDefault="00696877">
      <w:pPr>
        <w:rPr>
          <w:b/>
          <w:bCs/>
        </w:rPr>
      </w:pPr>
    </w:p>
    <w:p w14:paraId="18F956B1" w14:textId="77777777" w:rsidR="00696877" w:rsidRDefault="00696877"/>
    <w:p w14:paraId="307F71DC" w14:textId="77777777" w:rsidR="00696877" w:rsidRDefault="00696877">
      <w:r>
        <w:br w:type="page"/>
      </w:r>
    </w:p>
    <w:p w14:paraId="243FC92F" w14:textId="77777777" w:rsidR="00696877" w:rsidRDefault="00696877" w:rsidP="00E660DD">
      <w:pPr>
        <w:pStyle w:val="Otsikko7"/>
        <w:tabs>
          <w:tab w:val="left" w:pos="4996"/>
        </w:tabs>
        <w:pPrChange w:id="4" w:author="Tuomainen Mika" w:date="2018-08-01T10:10:00Z">
          <w:pPr>
            <w:pStyle w:val="Otsikko7"/>
          </w:pPr>
        </w:pPrChange>
      </w:pPr>
      <w:r>
        <w:t>Sisällysluettelo</w:t>
      </w:r>
      <w:ins w:id="5" w:author="Tuomainen Mika" w:date="2018-08-01T10:10:00Z">
        <w:r w:rsidR="00E660DD">
          <w:tab/>
        </w:r>
      </w:ins>
    </w:p>
    <w:p w14:paraId="3E15D5C2" w14:textId="77777777" w:rsidR="00696877" w:rsidRDefault="00696877"/>
    <w:p w14:paraId="66B64A77" w14:textId="77777777" w:rsidR="005C709B" w:rsidRDefault="00696877">
      <w:pPr>
        <w:pStyle w:val="Sisluet1"/>
        <w:tabs>
          <w:tab w:val="left" w:pos="600"/>
          <w:tab w:val="right" w:leader="dot" w:pos="8630"/>
        </w:tabs>
        <w:rPr>
          <w:noProof/>
          <w:szCs w:val="24"/>
          <w:lang w:val="en-US"/>
        </w:rPr>
      </w:pPr>
      <w:r>
        <w:fldChar w:fldCharType="begin"/>
      </w:r>
      <w:r>
        <w:instrText xml:space="preserve"> TOC \o "1-5" \h \z </w:instrText>
      </w:r>
      <w:r>
        <w:fldChar w:fldCharType="separate"/>
      </w:r>
      <w:hyperlink w:anchor="_Toc200435589" w:history="1">
        <w:r w:rsidR="005C709B" w:rsidRPr="004A57A0">
          <w:rPr>
            <w:rStyle w:val="Hyperlinkki"/>
            <w:noProof/>
          </w:rPr>
          <w:t>1.</w:t>
        </w:r>
        <w:r w:rsidR="005C709B">
          <w:rPr>
            <w:noProof/>
            <w:szCs w:val="24"/>
            <w:lang w:val="en-US"/>
          </w:rPr>
          <w:tab/>
        </w:r>
        <w:r w:rsidR="005C709B" w:rsidRPr="004A57A0">
          <w:rPr>
            <w:rStyle w:val="Hyperlinkki"/>
            <w:noProof/>
          </w:rPr>
          <w:t>Käyttöönoton  lähtötilanne</w:t>
        </w:r>
        <w:r w:rsidR="005C709B">
          <w:rPr>
            <w:noProof/>
            <w:webHidden/>
          </w:rPr>
          <w:tab/>
        </w:r>
        <w:r w:rsidR="005C709B">
          <w:rPr>
            <w:noProof/>
            <w:webHidden/>
          </w:rPr>
          <w:fldChar w:fldCharType="begin"/>
        </w:r>
        <w:r w:rsidR="005C709B">
          <w:rPr>
            <w:noProof/>
            <w:webHidden/>
          </w:rPr>
          <w:instrText xml:space="preserve"> PAGEREF _Toc200435589 \h </w:instrText>
        </w:r>
        <w:r w:rsidR="005C709B">
          <w:rPr>
            <w:noProof/>
          </w:rPr>
        </w:r>
        <w:r w:rsidR="005C709B">
          <w:rPr>
            <w:noProof/>
            <w:webHidden/>
          </w:rPr>
          <w:fldChar w:fldCharType="separate"/>
        </w:r>
        <w:r w:rsidR="005C709B">
          <w:rPr>
            <w:noProof/>
            <w:webHidden/>
          </w:rPr>
          <w:t>9</w:t>
        </w:r>
        <w:r w:rsidR="005C709B">
          <w:rPr>
            <w:noProof/>
            <w:webHidden/>
          </w:rPr>
          <w:fldChar w:fldCharType="end"/>
        </w:r>
      </w:hyperlink>
    </w:p>
    <w:p w14:paraId="7A53B302" w14:textId="77777777" w:rsidR="005C709B" w:rsidRDefault="005C709B">
      <w:pPr>
        <w:pStyle w:val="Sisluet1"/>
        <w:tabs>
          <w:tab w:val="left" w:pos="600"/>
          <w:tab w:val="right" w:leader="dot" w:pos="8630"/>
        </w:tabs>
        <w:rPr>
          <w:noProof/>
          <w:szCs w:val="24"/>
          <w:lang w:val="en-US"/>
        </w:rPr>
      </w:pPr>
      <w:hyperlink w:anchor="_Toc200435590" w:history="1">
        <w:r w:rsidRPr="004A57A0">
          <w:rPr>
            <w:rStyle w:val="Hyperlinkki"/>
            <w:noProof/>
          </w:rPr>
          <w:t>2.</w:t>
        </w:r>
        <w:r>
          <w:rPr>
            <w:noProof/>
            <w:szCs w:val="24"/>
            <w:lang w:val="en-US"/>
          </w:rPr>
          <w:tab/>
        </w:r>
        <w:r w:rsidRPr="004A57A0">
          <w:rPr>
            <w:rStyle w:val="Hyperlinkki"/>
            <w:noProof/>
          </w:rPr>
          <w:t>Sanomanvälitys</w:t>
        </w:r>
        <w:r>
          <w:rPr>
            <w:noProof/>
            <w:webHidden/>
          </w:rPr>
          <w:tab/>
        </w:r>
        <w:r>
          <w:rPr>
            <w:noProof/>
            <w:webHidden/>
          </w:rPr>
          <w:fldChar w:fldCharType="begin"/>
        </w:r>
        <w:r>
          <w:rPr>
            <w:noProof/>
            <w:webHidden/>
          </w:rPr>
          <w:instrText xml:space="preserve"> PAGEREF _Toc200435590 \h </w:instrText>
        </w:r>
        <w:r>
          <w:rPr>
            <w:noProof/>
          </w:rPr>
        </w:r>
        <w:r>
          <w:rPr>
            <w:noProof/>
            <w:webHidden/>
          </w:rPr>
          <w:fldChar w:fldCharType="separate"/>
        </w:r>
        <w:r>
          <w:rPr>
            <w:noProof/>
            <w:webHidden/>
          </w:rPr>
          <w:t>10</w:t>
        </w:r>
        <w:r>
          <w:rPr>
            <w:noProof/>
            <w:webHidden/>
          </w:rPr>
          <w:fldChar w:fldCharType="end"/>
        </w:r>
      </w:hyperlink>
    </w:p>
    <w:p w14:paraId="780756A0" w14:textId="77777777" w:rsidR="005C709B" w:rsidRDefault="005C709B">
      <w:pPr>
        <w:pStyle w:val="Sisluet2"/>
        <w:tabs>
          <w:tab w:val="left" w:pos="960"/>
          <w:tab w:val="right" w:leader="dot" w:pos="8630"/>
        </w:tabs>
        <w:rPr>
          <w:noProof/>
          <w:szCs w:val="24"/>
          <w:lang w:val="en-US"/>
        </w:rPr>
      </w:pPr>
      <w:hyperlink w:anchor="_Toc200435591" w:history="1">
        <w:r w:rsidRPr="004A57A0">
          <w:rPr>
            <w:rStyle w:val="Hyperlinkki"/>
            <w:noProof/>
          </w:rPr>
          <w:t>2.1</w:t>
        </w:r>
        <w:r>
          <w:rPr>
            <w:noProof/>
            <w:szCs w:val="24"/>
            <w:lang w:val="en-US"/>
          </w:rPr>
          <w:tab/>
        </w:r>
        <w:r w:rsidRPr="004A57A0">
          <w:rPr>
            <w:rStyle w:val="Hyperlinkki"/>
            <w:noProof/>
          </w:rPr>
          <w:t>Perusteet</w:t>
        </w:r>
        <w:r>
          <w:rPr>
            <w:noProof/>
            <w:webHidden/>
          </w:rPr>
          <w:tab/>
        </w:r>
        <w:r>
          <w:rPr>
            <w:noProof/>
            <w:webHidden/>
          </w:rPr>
          <w:fldChar w:fldCharType="begin"/>
        </w:r>
        <w:r>
          <w:rPr>
            <w:noProof/>
            <w:webHidden/>
          </w:rPr>
          <w:instrText xml:space="preserve"> PAGEREF _Toc200435591 \h </w:instrText>
        </w:r>
        <w:r>
          <w:rPr>
            <w:noProof/>
          </w:rPr>
        </w:r>
        <w:r>
          <w:rPr>
            <w:noProof/>
            <w:webHidden/>
          </w:rPr>
          <w:fldChar w:fldCharType="separate"/>
        </w:r>
        <w:r>
          <w:rPr>
            <w:noProof/>
            <w:webHidden/>
          </w:rPr>
          <w:t>10</w:t>
        </w:r>
        <w:r>
          <w:rPr>
            <w:noProof/>
            <w:webHidden/>
          </w:rPr>
          <w:fldChar w:fldCharType="end"/>
        </w:r>
      </w:hyperlink>
    </w:p>
    <w:p w14:paraId="4C931E8D" w14:textId="77777777" w:rsidR="005C709B" w:rsidRDefault="005C709B">
      <w:pPr>
        <w:pStyle w:val="Sisluet2"/>
        <w:tabs>
          <w:tab w:val="left" w:pos="960"/>
          <w:tab w:val="right" w:leader="dot" w:pos="8630"/>
        </w:tabs>
        <w:rPr>
          <w:noProof/>
          <w:szCs w:val="24"/>
          <w:lang w:val="en-US"/>
        </w:rPr>
      </w:pPr>
      <w:hyperlink w:anchor="_Toc200435592" w:history="1">
        <w:r w:rsidRPr="004A57A0">
          <w:rPr>
            <w:rStyle w:val="Hyperlinkki"/>
            <w:noProof/>
          </w:rPr>
          <w:t>2.2</w:t>
        </w:r>
        <w:r>
          <w:rPr>
            <w:noProof/>
            <w:szCs w:val="24"/>
            <w:lang w:val="en-US"/>
          </w:rPr>
          <w:tab/>
        </w:r>
        <w:r w:rsidRPr="004A57A0">
          <w:rPr>
            <w:rStyle w:val="Hyperlinkki"/>
            <w:noProof/>
          </w:rPr>
          <w:t>Kuittaukset</w:t>
        </w:r>
        <w:r>
          <w:rPr>
            <w:noProof/>
            <w:webHidden/>
          </w:rPr>
          <w:tab/>
        </w:r>
        <w:r>
          <w:rPr>
            <w:noProof/>
            <w:webHidden/>
          </w:rPr>
          <w:fldChar w:fldCharType="begin"/>
        </w:r>
        <w:r>
          <w:rPr>
            <w:noProof/>
            <w:webHidden/>
          </w:rPr>
          <w:instrText xml:space="preserve"> PAGEREF _Toc200435592 \h </w:instrText>
        </w:r>
        <w:r>
          <w:rPr>
            <w:noProof/>
          </w:rPr>
        </w:r>
        <w:r>
          <w:rPr>
            <w:noProof/>
            <w:webHidden/>
          </w:rPr>
          <w:fldChar w:fldCharType="separate"/>
        </w:r>
        <w:r>
          <w:rPr>
            <w:noProof/>
            <w:webHidden/>
          </w:rPr>
          <w:t>12</w:t>
        </w:r>
        <w:r>
          <w:rPr>
            <w:noProof/>
            <w:webHidden/>
          </w:rPr>
          <w:fldChar w:fldCharType="end"/>
        </w:r>
      </w:hyperlink>
    </w:p>
    <w:p w14:paraId="4307ECC0" w14:textId="77777777" w:rsidR="005C709B" w:rsidRDefault="005C709B">
      <w:pPr>
        <w:pStyle w:val="Sisluet2"/>
        <w:tabs>
          <w:tab w:val="left" w:pos="960"/>
          <w:tab w:val="right" w:leader="dot" w:pos="8630"/>
        </w:tabs>
        <w:rPr>
          <w:noProof/>
          <w:szCs w:val="24"/>
          <w:lang w:val="en-US"/>
        </w:rPr>
      </w:pPr>
      <w:hyperlink w:anchor="_Toc200435593" w:history="1">
        <w:r w:rsidRPr="004A57A0">
          <w:rPr>
            <w:rStyle w:val="Hyperlinkki"/>
            <w:noProof/>
          </w:rPr>
          <w:t>2.3</w:t>
        </w:r>
        <w:r>
          <w:rPr>
            <w:noProof/>
            <w:szCs w:val="24"/>
            <w:lang w:val="en-US"/>
          </w:rPr>
          <w:tab/>
        </w:r>
        <w:r w:rsidRPr="004A57A0">
          <w:rPr>
            <w:rStyle w:val="Hyperlinkki"/>
            <w:noProof/>
          </w:rPr>
          <w:t>Viestien kehyskerrokset</w:t>
        </w:r>
        <w:r>
          <w:rPr>
            <w:noProof/>
            <w:webHidden/>
          </w:rPr>
          <w:tab/>
        </w:r>
        <w:r>
          <w:rPr>
            <w:noProof/>
            <w:webHidden/>
          </w:rPr>
          <w:fldChar w:fldCharType="begin"/>
        </w:r>
        <w:r>
          <w:rPr>
            <w:noProof/>
            <w:webHidden/>
          </w:rPr>
          <w:instrText xml:space="preserve"> PAGEREF _Toc200435593 \h </w:instrText>
        </w:r>
        <w:r>
          <w:rPr>
            <w:noProof/>
          </w:rPr>
        </w:r>
        <w:r>
          <w:rPr>
            <w:noProof/>
            <w:webHidden/>
          </w:rPr>
          <w:fldChar w:fldCharType="separate"/>
        </w:r>
        <w:r>
          <w:rPr>
            <w:noProof/>
            <w:webHidden/>
          </w:rPr>
          <w:t>18</w:t>
        </w:r>
        <w:r>
          <w:rPr>
            <w:noProof/>
            <w:webHidden/>
          </w:rPr>
          <w:fldChar w:fldCharType="end"/>
        </w:r>
      </w:hyperlink>
    </w:p>
    <w:p w14:paraId="22126050" w14:textId="77777777" w:rsidR="005C709B" w:rsidRDefault="005C709B">
      <w:pPr>
        <w:pStyle w:val="Sisluet3"/>
        <w:tabs>
          <w:tab w:val="left" w:pos="1200"/>
          <w:tab w:val="right" w:leader="dot" w:pos="8630"/>
        </w:tabs>
        <w:rPr>
          <w:noProof/>
          <w:szCs w:val="24"/>
          <w:lang w:val="en-US"/>
        </w:rPr>
      </w:pPr>
      <w:hyperlink w:anchor="_Toc200435594" w:history="1">
        <w:r w:rsidRPr="004A57A0">
          <w:rPr>
            <w:rStyle w:val="Hyperlinkki"/>
            <w:noProof/>
          </w:rPr>
          <w:t>2.3.1</w:t>
        </w:r>
        <w:r>
          <w:rPr>
            <w:noProof/>
            <w:szCs w:val="24"/>
            <w:lang w:val="en-US"/>
          </w:rPr>
          <w:tab/>
        </w:r>
        <w:r w:rsidRPr="004A57A0">
          <w:rPr>
            <w:rStyle w:val="Hyperlinkki"/>
            <w:noProof/>
          </w:rPr>
          <w:t>Siirtokehys – normaalit sanomat</w:t>
        </w:r>
        <w:r>
          <w:rPr>
            <w:noProof/>
            <w:webHidden/>
          </w:rPr>
          <w:tab/>
        </w:r>
        <w:r>
          <w:rPr>
            <w:noProof/>
            <w:webHidden/>
          </w:rPr>
          <w:fldChar w:fldCharType="begin"/>
        </w:r>
        <w:r>
          <w:rPr>
            <w:noProof/>
            <w:webHidden/>
          </w:rPr>
          <w:instrText xml:space="preserve"> PAGEREF _Toc200435594 \h </w:instrText>
        </w:r>
        <w:r>
          <w:rPr>
            <w:noProof/>
          </w:rPr>
        </w:r>
        <w:r>
          <w:rPr>
            <w:noProof/>
            <w:webHidden/>
          </w:rPr>
          <w:fldChar w:fldCharType="separate"/>
        </w:r>
        <w:r>
          <w:rPr>
            <w:noProof/>
            <w:webHidden/>
          </w:rPr>
          <w:t>18</w:t>
        </w:r>
        <w:r>
          <w:rPr>
            <w:noProof/>
            <w:webHidden/>
          </w:rPr>
          <w:fldChar w:fldCharType="end"/>
        </w:r>
      </w:hyperlink>
    </w:p>
    <w:p w14:paraId="36059961" w14:textId="77777777" w:rsidR="005C709B" w:rsidRDefault="005C709B">
      <w:pPr>
        <w:pStyle w:val="Sisluet4"/>
        <w:tabs>
          <w:tab w:val="left" w:pos="1680"/>
          <w:tab w:val="right" w:leader="dot" w:pos="8630"/>
        </w:tabs>
        <w:rPr>
          <w:noProof/>
          <w:szCs w:val="24"/>
          <w:lang w:val="en-US"/>
        </w:rPr>
      </w:pPr>
      <w:hyperlink w:anchor="_Toc200435595" w:history="1">
        <w:r w:rsidRPr="004A57A0">
          <w:rPr>
            <w:rStyle w:val="Hyperlinkki"/>
            <w:noProof/>
          </w:rPr>
          <w:t>2.3.1.1</w:t>
        </w:r>
        <w:r>
          <w:rPr>
            <w:noProof/>
            <w:szCs w:val="24"/>
            <w:lang w:val="en-US"/>
          </w:rPr>
          <w:tab/>
        </w:r>
        <w:r w:rsidRPr="004A57A0">
          <w:rPr>
            <w:rStyle w:val="Hyperlinkki"/>
            <w:noProof/>
          </w:rPr>
          <w:t>id (pakollinen, II)</w:t>
        </w:r>
        <w:r>
          <w:rPr>
            <w:noProof/>
            <w:webHidden/>
          </w:rPr>
          <w:tab/>
        </w:r>
        <w:r>
          <w:rPr>
            <w:noProof/>
            <w:webHidden/>
          </w:rPr>
          <w:fldChar w:fldCharType="begin"/>
        </w:r>
        <w:r>
          <w:rPr>
            <w:noProof/>
            <w:webHidden/>
          </w:rPr>
          <w:instrText xml:space="preserve"> PAGEREF _Toc200435595 \h </w:instrText>
        </w:r>
        <w:r>
          <w:rPr>
            <w:noProof/>
          </w:rPr>
        </w:r>
        <w:r>
          <w:rPr>
            <w:noProof/>
            <w:webHidden/>
          </w:rPr>
          <w:fldChar w:fldCharType="separate"/>
        </w:r>
        <w:r>
          <w:rPr>
            <w:noProof/>
            <w:webHidden/>
          </w:rPr>
          <w:t>20</w:t>
        </w:r>
        <w:r>
          <w:rPr>
            <w:noProof/>
            <w:webHidden/>
          </w:rPr>
          <w:fldChar w:fldCharType="end"/>
        </w:r>
      </w:hyperlink>
    </w:p>
    <w:p w14:paraId="0FDA008C" w14:textId="77777777" w:rsidR="005C709B" w:rsidRDefault="005C709B">
      <w:pPr>
        <w:pStyle w:val="Sisluet4"/>
        <w:tabs>
          <w:tab w:val="left" w:pos="1680"/>
          <w:tab w:val="right" w:leader="dot" w:pos="8630"/>
        </w:tabs>
        <w:rPr>
          <w:noProof/>
          <w:szCs w:val="24"/>
          <w:lang w:val="en-US"/>
        </w:rPr>
      </w:pPr>
      <w:hyperlink w:anchor="_Toc200435596" w:history="1">
        <w:r w:rsidRPr="004A57A0">
          <w:rPr>
            <w:rStyle w:val="Hyperlinkki"/>
            <w:noProof/>
          </w:rPr>
          <w:t>2.3.1.2</w:t>
        </w:r>
        <w:r>
          <w:rPr>
            <w:noProof/>
            <w:szCs w:val="24"/>
            <w:lang w:val="en-US"/>
          </w:rPr>
          <w:tab/>
        </w:r>
        <w:r w:rsidRPr="004A57A0">
          <w:rPr>
            <w:rStyle w:val="Hyperlinkki"/>
            <w:noProof/>
          </w:rPr>
          <w:t>creationTime (pakollinen TS)</w:t>
        </w:r>
        <w:r>
          <w:rPr>
            <w:noProof/>
            <w:webHidden/>
          </w:rPr>
          <w:tab/>
        </w:r>
        <w:r>
          <w:rPr>
            <w:noProof/>
            <w:webHidden/>
          </w:rPr>
          <w:fldChar w:fldCharType="begin"/>
        </w:r>
        <w:r>
          <w:rPr>
            <w:noProof/>
            <w:webHidden/>
          </w:rPr>
          <w:instrText xml:space="preserve"> PAGEREF _Toc200435596 \h </w:instrText>
        </w:r>
        <w:r>
          <w:rPr>
            <w:noProof/>
          </w:rPr>
        </w:r>
        <w:r>
          <w:rPr>
            <w:noProof/>
            <w:webHidden/>
          </w:rPr>
          <w:fldChar w:fldCharType="separate"/>
        </w:r>
        <w:r>
          <w:rPr>
            <w:noProof/>
            <w:webHidden/>
          </w:rPr>
          <w:t>21</w:t>
        </w:r>
        <w:r>
          <w:rPr>
            <w:noProof/>
            <w:webHidden/>
          </w:rPr>
          <w:fldChar w:fldCharType="end"/>
        </w:r>
      </w:hyperlink>
    </w:p>
    <w:p w14:paraId="3953BA53" w14:textId="77777777" w:rsidR="005C709B" w:rsidRDefault="005C709B">
      <w:pPr>
        <w:pStyle w:val="Sisluet4"/>
        <w:tabs>
          <w:tab w:val="left" w:pos="1680"/>
          <w:tab w:val="right" w:leader="dot" w:pos="8630"/>
        </w:tabs>
        <w:rPr>
          <w:noProof/>
          <w:szCs w:val="24"/>
          <w:lang w:val="en-US"/>
        </w:rPr>
      </w:pPr>
      <w:hyperlink w:anchor="_Toc200435597" w:history="1">
        <w:r w:rsidRPr="004A57A0">
          <w:rPr>
            <w:rStyle w:val="Hyperlinkki"/>
            <w:noProof/>
          </w:rPr>
          <w:t>2.3.1.3</w:t>
        </w:r>
        <w:r>
          <w:rPr>
            <w:noProof/>
            <w:szCs w:val="24"/>
            <w:lang w:val="en-US"/>
          </w:rPr>
          <w:tab/>
        </w:r>
        <w:r w:rsidRPr="004A57A0">
          <w:rPr>
            <w:rStyle w:val="Hyperlinkki"/>
            <w:noProof/>
          </w:rPr>
          <w:t>securityText (vapaaehtoinen ST)</w:t>
        </w:r>
        <w:r>
          <w:rPr>
            <w:noProof/>
            <w:webHidden/>
          </w:rPr>
          <w:tab/>
        </w:r>
        <w:r>
          <w:rPr>
            <w:noProof/>
            <w:webHidden/>
          </w:rPr>
          <w:fldChar w:fldCharType="begin"/>
        </w:r>
        <w:r>
          <w:rPr>
            <w:noProof/>
            <w:webHidden/>
          </w:rPr>
          <w:instrText xml:space="preserve"> PAGEREF _Toc200435597 \h </w:instrText>
        </w:r>
        <w:r>
          <w:rPr>
            <w:noProof/>
          </w:rPr>
        </w:r>
        <w:r>
          <w:rPr>
            <w:noProof/>
            <w:webHidden/>
          </w:rPr>
          <w:fldChar w:fldCharType="separate"/>
        </w:r>
        <w:r>
          <w:rPr>
            <w:noProof/>
            <w:webHidden/>
          </w:rPr>
          <w:t>22</w:t>
        </w:r>
        <w:r>
          <w:rPr>
            <w:noProof/>
            <w:webHidden/>
          </w:rPr>
          <w:fldChar w:fldCharType="end"/>
        </w:r>
      </w:hyperlink>
    </w:p>
    <w:p w14:paraId="5C1FD638" w14:textId="77777777" w:rsidR="005C709B" w:rsidRDefault="005C709B">
      <w:pPr>
        <w:pStyle w:val="Sisluet4"/>
        <w:tabs>
          <w:tab w:val="left" w:pos="1680"/>
          <w:tab w:val="right" w:leader="dot" w:pos="8630"/>
        </w:tabs>
        <w:rPr>
          <w:noProof/>
          <w:szCs w:val="24"/>
          <w:lang w:val="en-US"/>
        </w:rPr>
      </w:pPr>
      <w:hyperlink w:anchor="_Toc200435598" w:history="1">
        <w:r w:rsidRPr="004A57A0">
          <w:rPr>
            <w:rStyle w:val="Hyperlinkki"/>
            <w:noProof/>
          </w:rPr>
          <w:t>2.3.1.4</w:t>
        </w:r>
        <w:r>
          <w:rPr>
            <w:noProof/>
            <w:szCs w:val="24"/>
            <w:lang w:val="en-US"/>
          </w:rPr>
          <w:tab/>
        </w:r>
        <w:r w:rsidRPr="004A57A0">
          <w:rPr>
            <w:rStyle w:val="Hyperlinkki"/>
            <w:noProof/>
          </w:rPr>
          <w:t>versionCode (vapaaehtoinen CS)</w:t>
        </w:r>
        <w:r>
          <w:rPr>
            <w:noProof/>
            <w:webHidden/>
          </w:rPr>
          <w:tab/>
        </w:r>
        <w:r>
          <w:rPr>
            <w:noProof/>
            <w:webHidden/>
          </w:rPr>
          <w:fldChar w:fldCharType="begin"/>
        </w:r>
        <w:r>
          <w:rPr>
            <w:noProof/>
            <w:webHidden/>
          </w:rPr>
          <w:instrText xml:space="preserve"> PAGEREF _Toc200435598 \h </w:instrText>
        </w:r>
        <w:r>
          <w:rPr>
            <w:noProof/>
          </w:rPr>
        </w:r>
        <w:r>
          <w:rPr>
            <w:noProof/>
            <w:webHidden/>
          </w:rPr>
          <w:fldChar w:fldCharType="separate"/>
        </w:r>
        <w:r>
          <w:rPr>
            <w:noProof/>
            <w:webHidden/>
          </w:rPr>
          <w:t>22</w:t>
        </w:r>
        <w:r>
          <w:rPr>
            <w:noProof/>
            <w:webHidden/>
          </w:rPr>
          <w:fldChar w:fldCharType="end"/>
        </w:r>
      </w:hyperlink>
    </w:p>
    <w:p w14:paraId="4C6A1AE7" w14:textId="77777777" w:rsidR="005C709B" w:rsidRDefault="005C709B">
      <w:pPr>
        <w:pStyle w:val="Sisluet4"/>
        <w:tabs>
          <w:tab w:val="left" w:pos="1680"/>
          <w:tab w:val="right" w:leader="dot" w:pos="8630"/>
        </w:tabs>
        <w:rPr>
          <w:noProof/>
          <w:szCs w:val="24"/>
          <w:lang w:val="en-US"/>
        </w:rPr>
      </w:pPr>
      <w:hyperlink w:anchor="_Toc200435599" w:history="1">
        <w:r w:rsidRPr="004A57A0">
          <w:rPr>
            <w:rStyle w:val="Hyperlinkki"/>
            <w:noProof/>
          </w:rPr>
          <w:t>2.3.1.5</w:t>
        </w:r>
        <w:r>
          <w:rPr>
            <w:noProof/>
            <w:szCs w:val="24"/>
            <w:lang w:val="en-US"/>
          </w:rPr>
          <w:tab/>
        </w:r>
        <w:r w:rsidRPr="004A57A0">
          <w:rPr>
            <w:rStyle w:val="Hyperlinkki"/>
            <w:noProof/>
          </w:rPr>
          <w:t>interactionId (pakollinen II)</w:t>
        </w:r>
        <w:r>
          <w:rPr>
            <w:noProof/>
            <w:webHidden/>
          </w:rPr>
          <w:tab/>
        </w:r>
        <w:r>
          <w:rPr>
            <w:noProof/>
            <w:webHidden/>
          </w:rPr>
          <w:fldChar w:fldCharType="begin"/>
        </w:r>
        <w:r>
          <w:rPr>
            <w:noProof/>
            <w:webHidden/>
          </w:rPr>
          <w:instrText xml:space="preserve"> PAGEREF _Toc200435599 \h </w:instrText>
        </w:r>
        <w:r>
          <w:rPr>
            <w:noProof/>
          </w:rPr>
        </w:r>
        <w:r>
          <w:rPr>
            <w:noProof/>
            <w:webHidden/>
          </w:rPr>
          <w:fldChar w:fldCharType="separate"/>
        </w:r>
        <w:r>
          <w:rPr>
            <w:noProof/>
            <w:webHidden/>
          </w:rPr>
          <w:t>22</w:t>
        </w:r>
        <w:r>
          <w:rPr>
            <w:noProof/>
            <w:webHidden/>
          </w:rPr>
          <w:fldChar w:fldCharType="end"/>
        </w:r>
      </w:hyperlink>
    </w:p>
    <w:p w14:paraId="1D96F3BA" w14:textId="77777777" w:rsidR="005C709B" w:rsidRDefault="005C709B">
      <w:pPr>
        <w:pStyle w:val="Sisluet4"/>
        <w:tabs>
          <w:tab w:val="left" w:pos="1680"/>
          <w:tab w:val="right" w:leader="dot" w:pos="8630"/>
        </w:tabs>
        <w:rPr>
          <w:noProof/>
          <w:szCs w:val="24"/>
          <w:lang w:val="en-US"/>
        </w:rPr>
      </w:pPr>
      <w:hyperlink w:anchor="_Toc200435600" w:history="1">
        <w:r w:rsidRPr="004A57A0">
          <w:rPr>
            <w:rStyle w:val="Hyperlinkki"/>
            <w:noProof/>
          </w:rPr>
          <w:t>2.3.1.6</w:t>
        </w:r>
        <w:r>
          <w:rPr>
            <w:noProof/>
            <w:szCs w:val="24"/>
            <w:lang w:val="en-US"/>
          </w:rPr>
          <w:tab/>
        </w:r>
        <w:r w:rsidRPr="004A57A0">
          <w:rPr>
            <w:rStyle w:val="Hyperlinkki"/>
            <w:noProof/>
          </w:rPr>
          <w:t>profileId (vapaaehtoinen SET(II) )</w:t>
        </w:r>
        <w:r>
          <w:rPr>
            <w:noProof/>
            <w:webHidden/>
          </w:rPr>
          <w:tab/>
        </w:r>
        <w:r>
          <w:rPr>
            <w:noProof/>
            <w:webHidden/>
          </w:rPr>
          <w:fldChar w:fldCharType="begin"/>
        </w:r>
        <w:r>
          <w:rPr>
            <w:noProof/>
            <w:webHidden/>
          </w:rPr>
          <w:instrText xml:space="preserve"> PAGEREF _Toc200435600 \h </w:instrText>
        </w:r>
        <w:r>
          <w:rPr>
            <w:noProof/>
          </w:rPr>
        </w:r>
        <w:r>
          <w:rPr>
            <w:noProof/>
            <w:webHidden/>
          </w:rPr>
          <w:fldChar w:fldCharType="separate"/>
        </w:r>
        <w:r>
          <w:rPr>
            <w:noProof/>
            <w:webHidden/>
          </w:rPr>
          <w:t>22</w:t>
        </w:r>
        <w:r>
          <w:rPr>
            <w:noProof/>
            <w:webHidden/>
          </w:rPr>
          <w:fldChar w:fldCharType="end"/>
        </w:r>
      </w:hyperlink>
    </w:p>
    <w:p w14:paraId="4310D7F3" w14:textId="77777777" w:rsidR="005C709B" w:rsidRDefault="005C709B">
      <w:pPr>
        <w:pStyle w:val="Sisluet4"/>
        <w:tabs>
          <w:tab w:val="left" w:pos="1680"/>
          <w:tab w:val="right" w:leader="dot" w:pos="8630"/>
        </w:tabs>
        <w:rPr>
          <w:noProof/>
          <w:szCs w:val="24"/>
          <w:lang w:val="en-US"/>
        </w:rPr>
      </w:pPr>
      <w:hyperlink w:anchor="_Toc200435601" w:history="1">
        <w:r w:rsidRPr="004A57A0">
          <w:rPr>
            <w:rStyle w:val="Hyperlinkki"/>
            <w:noProof/>
            <w:lang w:val="en-GB"/>
          </w:rPr>
          <w:t>2.3.1.7</w:t>
        </w:r>
        <w:r>
          <w:rPr>
            <w:noProof/>
            <w:szCs w:val="24"/>
            <w:lang w:val="en-US"/>
          </w:rPr>
          <w:tab/>
        </w:r>
        <w:r w:rsidRPr="004A57A0">
          <w:rPr>
            <w:rStyle w:val="Hyperlinkki"/>
            <w:noProof/>
            <w:lang w:val="en-GB"/>
          </w:rPr>
          <w:t>processingCode (pakollinen CS)</w:t>
        </w:r>
        <w:r>
          <w:rPr>
            <w:noProof/>
            <w:webHidden/>
          </w:rPr>
          <w:tab/>
        </w:r>
        <w:r>
          <w:rPr>
            <w:noProof/>
            <w:webHidden/>
          </w:rPr>
          <w:fldChar w:fldCharType="begin"/>
        </w:r>
        <w:r>
          <w:rPr>
            <w:noProof/>
            <w:webHidden/>
          </w:rPr>
          <w:instrText xml:space="preserve"> PAGEREF _Toc200435601 \h </w:instrText>
        </w:r>
        <w:r>
          <w:rPr>
            <w:noProof/>
          </w:rPr>
        </w:r>
        <w:r>
          <w:rPr>
            <w:noProof/>
            <w:webHidden/>
          </w:rPr>
          <w:fldChar w:fldCharType="separate"/>
        </w:r>
        <w:r>
          <w:rPr>
            <w:noProof/>
            <w:webHidden/>
          </w:rPr>
          <w:t>23</w:t>
        </w:r>
        <w:r>
          <w:rPr>
            <w:noProof/>
            <w:webHidden/>
          </w:rPr>
          <w:fldChar w:fldCharType="end"/>
        </w:r>
      </w:hyperlink>
    </w:p>
    <w:p w14:paraId="783953A6" w14:textId="77777777" w:rsidR="005C709B" w:rsidRDefault="005C709B">
      <w:pPr>
        <w:pStyle w:val="Sisluet4"/>
        <w:tabs>
          <w:tab w:val="left" w:pos="1680"/>
          <w:tab w:val="right" w:leader="dot" w:pos="8630"/>
        </w:tabs>
        <w:rPr>
          <w:noProof/>
          <w:szCs w:val="24"/>
          <w:lang w:val="en-US"/>
        </w:rPr>
      </w:pPr>
      <w:hyperlink w:anchor="_Toc200435602" w:history="1">
        <w:r w:rsidRPr="004A57A0">
          <w:rPr>
            <w:rStyle w:val="Hyperlinkki"/>
            <w:noProof/>
          </w:rPr>
          <w:t>2.3.1.8</w:t>
        </w:r>
        <w:r>
          <w:rPr>
            <w:noProof/>
            <w:szCs w:val="24"/>
            <w:lang w:val="en-US"/>
          </w:rPr>
          <w:tab/>
        </w:r>
        <w:r w:rsidRPr="004A57A0">
          <w:rPr>
            <w:rStyle w:val="Hyperlinkki"/>
            <w:noProof/>
          </w:rPr>
          <w:t>processingModeCode (pakollinen CS)</w:t>
        </w:r>
        <w:r>
          <w:rPr>
            <w:noProof/>
            <w:webHidden/>
          </w:rPr>
          <w:tab/>
        </w:r>
        <w:r>
          <w:rPr>
            <w:noProof/>
            <w:webHidden/>
          </w:rPr>
          <w:fldChar w:fldCharType="begin"/>
        </w:r>
        <w:r>
          <w:rPr>
            <w:noProof/>
            <w:webHidden/>
          </w:rPr>
          <w:instrText xml:space="preserve"> PAGEREF _Toc200435602 \h </w:instrText>
        </w:r>
        <w:r>
          <w:rPr>
            <w:noProof/>
          </w:rPr>
        </w:r>
        <w:r>
          <w:rPr>
            <w:noProof/>
            <w:webHidden/>
          </w:rPr>
          <w:fldChar w:fldCharType="separate"/>
        </w:r>
        <w:r>
          <w:rPr>
            <w:noProof/>
            <w:webHidden/>
          </w:rPr>
          <w:t>23</w:t>
        </w:r>
        <w:r>
          <w:rPr>
            <w:noProof/>
            <w:webHidden/>
          </w:rPr>
          <w:fldChar w:fldCharType="end"/>
        </w:r>
      </w:hyperlink>
    </w:p>
    <w:p w14:paraId="4A4B075B" w14:textId="77777777" w:rsidR="005C709B" w:rsidRDefault="005C709B">
      <w:pPr>
        <w:pStyle w:val="Sisluet4"/>
        <w:tabs>
          <w:tab w:val="left" w:pos="1680"/>
          <w:tab w:val="right" w:leader="dot" w:pos="8630"/>
        </w:tabs>
        <w:rPr>
          <w:noProof/>
          <w:szCs w:val="24"/>
          <w:lang w:val="en-US"/>
        </w:rPr>
      </w:pPr>
      <w:hyperlink w:anchor="_Toc200435603" w:history="1">
        <w:r w:rsidRPr="004A57A0">
          <w:rPr>
            <w:rStyle w:val="Hyperlinkki"/>
            <w:noProof/>
          </w:rPr>
          <w:t>2.3.1.9</w:t>
        </w:r>
        <w:r>
          <w:rPr>
            <w:noProof/>
            <w:szCs w:val="24"/>
            <w:lang w:val="en-US"/>
          </w:rPr>
          <w:tab/>
        </w:r>
        <w:r w:rsidRPr="004A57A0">
          <w:rPr>
            <w:rStyle w:val="Hyperlinkki"/>
            <w:noProof/>
          </w:rPr>
          <w:t>acceptAckCode (pakollinen, CS)</w:t>
        </w:r>
        <w:r>
          <w:rPr>
            <w:noProof/>
            <w:webHidden/>
          </w:rPr>
          <w:tab/>
        </w:r>
        <w:r>
          <w:rPr>
            <w:noProof/>
            <w:webHidden/>
          </w:rPr>
          <w:fldChar w:fldCharType="begin"/>
        </w:r>
        <w:r>
          <w:rPr>
            <w:noProof/>
            <w:webHidden/>
          </w:rPr>
          <w:instrText xml:space="preserve"> PAGEREF _Toc200435603 \h </w:instrText>
        </w:r>
        <w:r>
          <w:rPr>
            <w:noProof/>
          </w:rPr>
        </w:r>
        <w:r>
          <w:rPr>
            <w:noProof/>
            <w:webHidden/>
          </w:rPr>
          <w:fldChar w:fldCharType="separate"/>
        </w:r>
        <w:r>
          <w:rPr>
            <w:noProof/>
            <w:webHidden/>
          </w:rPr>
          <w:t>24</w:t>
        </w:r>
        <w:r>
          <w:rPr>
            <w:noProof/>
            <w:webHidden/>
          </w:rPr>
          <w:fldChar w:fldCharType="end"/>
        </w:r>
      </w:hyperlink>
    </w:p>
    <w:p w14:paraId="3B66183C" w14:textId="77777777" w:rsidR="005C709B" w:rsidRDefault="005C709B">
      <w:pPr>
        <w:pStyle w:val="Sisluet4"/>
        <w:tabs>
          <w:tab w:val="left" w:pos="1680"/>
          <w:tab w:val="right" w:leader="dot" w:pos="8630"/>
        </w:tabs>
        <w:rPr>
          <w:noProof/>
          <w:szCs w:val="24"/>
          <w:lang w:val="en-US"/>
        </w:rPr>
      </w:pPr>
      <w:hyperlink w:anchor="_Toc200435604" w:history="1">
        <w:r w:rsidRPr="004A57A0">
          <w:rPr>
            <w:rStyle w:val="Hyperlinkki"/>
            <w:noProof/>
            <w:lang w:val="en-GB"/>
          </w:rPr>
          <w:t>2.3.1.10</w:t>
        </w:r>
        <w:r>
          <w:rPr>
            <w:noProof/>
            <w:szCs w:val="24"/>
            <w:lang w:val="en-US"/>
          </w:rPr>
          <w:tab/>
        </w:r>
        <w:r w:rsidRPr="004A57A0">
          <w:rPr>
            <w:rStyle w:val="Hyperlinkki"/>
            <w:noProof/>
            <w:lang w:val="en-GB"/>
          </w:rPr>
          <w:t>sequenceNumber (vapaaehtoinen INT)</w:t>
        </w:r>
        <w:r>
          <w:rPr>
            <w:noProof/>
            <w:webHidden/>
          </w:rPr>
          <w:tab/>
        </w:r>
        <w:r>
          <w:rPr>
            <w:noProof/>
            <w:webHidden/>
          </w:rPr>
          <w:fldChar w:fldCharType="begin"/>
        </w:r>
        <w:r>
          <w:rPr>
            <w:noProof/>
            <w:webHidden/>
          </w:rPr>
          <w:instrText xml:space="preserve"> PAGEREF _Toc200435604 \h </w:instrText>
        </w:r>
        <w:r>
          <w:rPr>
            <w:noProof/>
          </w:rPr>
        </w:r>
        <w:r>
          <w:rPr>
            <w:noProof/>
            <w:webHidden/>
          </w:rPr>
          <w:fldChar w:fldCharType="separate"/>
        </w:r>
        <w:r>
          <w:rPr>
            <w:noProof/>
            <w:webHidden/>
          </w:rPr>
          <w:t>24</w:t>
        </w:r>
        <w:r>
          <w:rPr>
            <w:noProof/>
            <w:webHidden/>
          </w:rPr>
          <w:fldChar w:fldCharType="end"/>
        </w:r>
      </w:hyperlink>
    </w:p>
    <w:p w14:paraId="56BC7808" w14:textId="77777777" w:rsidR="005C709B" w:rsidRDefault="005C709B">
      <w:pPr>
        <w:pStyle w:val="Sisluet4"/>
        <w:tabs>
          <w:tab w:val="left" w:pos="1680"/>
          <w:tab w:val="right" w:leader="dot" w:pos="8630"/>
        </w:tabs>
        <w:rPr>
          <w:noProof/>
          <w:szCs w:val="24"/>
          <w:lang w:val="en-US"/>
        </w:rPr>
      </w:pPr>
      <w:hyperlink w:anchor="_Toc200435605" w:history="1">
        <w:r w:rsidRPr="004A57A0">
          <w:rPr>
            <w:rStyle w:val="Hyperlinkki"/>
            <w:noProof/>
          </w:rPr>
          <w:t>2.3.1.11</w:t>
        </w:r>
        <w:r>
          <w:rPr>
            <w:noProof/>
            <w:szCs w:val="24"/>
            <w:lang w:val="en-US"/>
          </w:rPr>
          <w:tab/>
        </w:r>
        <w:r w:rsidRPr="004A57A0">
          <w:rPr>
            <w:rStyle w:val="Hyperlinkki"/>
            <w:noProof/>
          </w:rPr>
          <w:t>attachmentText (vapaaehtoinen)</w:t>
        </w:r>
        <w:r>
          <w:rPr>
            <w:noProof/>
            <w:webHidden/>
          </w:rPr>
          <w:tab/>
        </w:r>
        <w:r>
          <w:rPr>
            <w:noProof/>
            <w:webHidden/>
          </w:rPr>
          <w:fldChar w:fldCharType="begin"/>
        </w:r>
        <w:r>
          <w:rPr>
            <w:noProof/>
            <w:webHidden/>
          </w:rPr>
          <w:instrText xml:space="preserve"> PAGEREF _Toc200435605 \h </w:instrText>
        </w:r>
        <w:r>
          <w:rPr>
            <w:noProof/>
          </w:rPr>
        </w:r>
        <w:r>
          <w:rPr>
            <w:noProof/>
            <w:webHidden/>
          </w:rPr>
          <w:fldChar w:fldCharType="separate"/>
        </w:r>
        <w:r>
          <w:rPr>
            <w:noProof/>
            <w:webHidden/>
          </w:rPr>
          <w:t>24</w:t>
        </w:r>
        <w:r>
          <w:rPr>
            <w:noProof/>
            <w:webHidden/>
          </w:rPr>
          <w:fldChar w:fldCharType="end"/>
        </w:r>
      </w:hyperlink>
    </w:p>
    <w:p w14:paraId="1755BAA1" w14:textId="77777777" w:rsidR="005C709B" w:rsidRDefault="005C709B">
      <w:pPr>
        <w:pStyle w:val="Sisluet4"/>
        <w:tabs>
          <w:tab w:val="left" w:pos="1680"/>
          <w:tab w:val="right" w:leader="dot" w:pos="8630"/>
        </w:tabs>
        <w:rPr>
          <w:noProof/>
          <w:szCs w:val="24"/>
          <w:lang w:val="en-US"/>
        </w:rPr>
      </w:pPr>
      <w:hyperlink w:anchor="_Toc200435606" w:history="1">
        <w:r w:rsidRPr="004A57A0">
          <w:rPr>
            <w:rStyle w:val="Hyperlinkki"/>
            <w:noProof/>
          </w:rPr>
          <w:t>2.3.1.12</w:t>
        </w:r>
        <w:r>
          <w:rPr>
            <w:noProof/>
            <w:szCs w:val="24"/>
            <w:lang w:val="en-US"/>
          </w:rPr>
          <w:tab/>
        </w:r>
        <w:r w:rsidRPr="004A57A0">
          <w:rPr>
            <w:rStyle w:val="Hyperlinkki"/>
            <w:noProof/>
          </w:rPr>
          <w:t>receiver</w:t>
        </w:r>
        <w:r>
          <w:rPr>
            <w:noProof/>
            <w:webHidden/>
          </w:rPr>
          <w:tab/>
        </w:r>
        <w:r>
          <w:rPr>
            <w:noProof/>
            <w:webHidden/>
          </w:rPr>
          <w:fldChar w:fldCharType="begin"/>
        </w:r>
        <w:r>
          <w:rPr>
            <w:noProof/>
            <w:webHidden/>
          </w:rPr>
          <w:instrText xml:space="preserve"> PAGEREF _Toc200435606 \h </w:instrText>
        </w:r>
        <w:r>
          <w:rPr>
            <w:noProof/>
          </w:rPr>
        </w:r>
        <w:r>
          <w:rPr>
            <w:noProof/>
            <w:webHidden/>
          </w:rPr>
          <w:fldChar w:fldCharType="separate"/>
        </w:r>
        <w:r>
          <w:rPr>
            <w:noProof/>
            <w:webHidden/>
          </w:rPr>
          <w:t>25</w:t>
        </w:r>
        <w:r>
          <w:rPr>
            <w:noProof/>
            <w:webHidden/>
          </w:rPr>
          <w:fldChar w:fldCharType="end"/>
        </w:r>
      </w:hyperlink>
    </w:p>
    <w:p w14:paraId="4EE55F4B" w14:textId="77777777" w:rsidR="005C709B" w:rsidRDefault="005C709B">
      <w:pPr>
        <w:pStyle w:val="Sisluet4"/>
        <w:tabs>
          <w:tab w:val="left" w:pos="1680"/>
          <w:tab w:val="right" w:leader="dot" w:pos="8630"/>
        </w:tabs>
        <w:rPr>
          <w:noProof/>
          <w:szCs w:val="24"/>
          <w:lang w:val="en-US"/>
        </w:rPr>
      </w:pPr>
      <w:hyperlink w:anchor="_Toc200435607" w:history="1">
        <w:r w:rsidRPr="004A57A0">
          <w:rPr>
            <w:rStyle w:val="Hyperlinkki"/>
            <w:noProof/>
          </w:rPr>
          <w:t>2.3.1.13</w:t>
        </w:r>
        <w:r>
          <w:rPr>
            <w:noProof/>
            <w:szCs w:val="24"/>
            <w:lang w:val="en-US"/>
          </w:rPr>
          <w:tab/>
        </w:r>
        <w:r w:rsidRPr="004A57A0">
          <w:rPr>
            <w:rStyle w:val="Hyperlinkki"/>
            <w:noProof/>
          </w:rPr>
          <w:t>respondTo</w:t>
        </w:r>
        <w:r>
          <w:rPr>
            <w:noProof/>
            <w:webHidden/>
          </w:rPr>
          <w:tab/>
        </w:r>
        <w:r>
          <w:rPr>
            <w:noProof/>
            <w:webHidden/>
          </w:rPr>
          <w:fldChar w:fldCharType="begin"/>
        </w:r>
        <w:r>
          <w:rPr>
            <w:noProof/>
            <w:webHidden/>
          </w:rPr>
          <w:instrText xml:space="preserve"> PAGEREF _Toc200435607 \h </w:instrText>
        </w:r>
        <w:r>
          <w:rPr>
            <w:noProof/>
          </w:rPr>
        </w:r>
        <w:r>
          <w:rPr>
            <w:noProof/>
            <w:webHidden/>
          </w:rPr>
          <w:fldChar w:fldCharType="separate"/>
        </w:r>
        <w:r>
          <w:rPr>
            <w:noProof/>
            <w:webHidden/>
          </w:rPr>
          <w:t>26</w:t>
        </w:r>
        <w:r>
          <w:rPr>
            <w:noProof/>
            <w:webHidden/>
          </w:rPr>
          <w:fldChar w:fldCharType="end"/>
        </w:r>
      </w:hyperlink>
    </w:p>
    <w:p w14:paraId="5085B1E9" w14:textId="77777777" w:rsidR="005C709B" w:rsidRDefault="005C709B">
      <w:pPr>
        <w:pStyle w:val="Sisluet4"/>
        <w:tabs>
          <w:tab w:val="left" w:pos="1680"/>
          <w:tab w:val="right" w:leader="dot" w:pos="8630"/>
        </w:tabs>
        <w:rPr>
          <w:noProof/>
          <w:szCs w:val="24"/>
          <w:lang w:val="en-US"/>
        </w:rPr>
      </w:pPr>
      <w:hyperlink w:anchor="_Toc200435608" w:history="1">
        <w:r w:rsidRPr="004A57A0">
          <w:rPr>
            <w:rStyle w:val="Hyperlinkki"/>
            <w:noProof/>
          </w:rPr>
          <w:t>2.3.1.14</w:t>
        </w:r>
        <w:r>
          <w:rPr>
            <w:noProof/>
            <w:szCs w:val="24"/>
            <w:lang w:val="en-US"/>
          </w:rPr>
          <w:tab/>
        </w:r>
        <w:r w:rsidRPr="004A57A0">
          <w:rPr>
            <w:rStyle w:val="Hyperlinkki"/>
            <w:noProof/>
          </w:rPr>
          <w:t>sender</w:t>
        </w:r>
        <w:r>
          <w:rPr>
            <w:noProof/>
            <w:webHidden/>
          </w:rPr>
          <w:tab/>
        </w:r>
        <w:r>
          <w:rPr>
            <w:noProof/>
            <w:webHidden/>
          </w:rPr>
          <w:fldChar w:fldCharType="begin"/>
        </w:r>
        <w:r>
          <w:rPr>
            <w:noProof/>
            <w:webHidden/>
          </w:rPr>
          <w:instrText xml:space="preserve"> PAGEREF _Toc200435608 \h </w:instrText>
        </w:r>
        <w:r>
          <w:rPr>
            <w:noProof/>
          </w:rPr>
        </w:r>
        <w:r>
          <w:rPr>
            <w:noProof/>
            <w:webHidden/>
          </w:rPr>
          <w:fldChar w:fldCharType="separate"/>
        </w:r>
        <w:r>
          <w:rPr>
            <w:noProof/>
            <w:webHidden/>
          </w:rPr>
          <w:t>26</w:t>
        </w:r>
        <w:r>
          <w:rPr>
            <w:noProof/>
            <w:webHidden/>
          </w:rPr>
          <w:fldChar w:fldCharType="end"/>
        </w:r>
      </w:hyperlink>
    </w:p>
    <w:p w14:paraId="3407268A" w14:textId="77777777" w:rsidR="005C709B" w:rsidRDefault="005C709B">
      <w:pPr>
        <w:pStyle w:val="Sisluet4"/>
        <w:tabs>
          <w:tab w:val="left" w:pos="1680"/>
          <w:tab w:val="right" w:leader="dot" w:pos="8630"/>
        </w:tabs>
        <w:rPr>
          <w:noProof/>
          <w:szCs w:val="24"/>
          <w:lang w:val="en-US"/>
        </w:rPr>
      </w:pPr>
      <w:hyperlink w:anchor="_Toc200435609" w:history="1">
        <w:r w:rsidRPr="004A57A0">
          <w:rPr>
            <w:rStyle w:val="Hyperlinkki"/>
            <w:noProof/>
          </w:rPr>
          <w:t>2.3.1.15</w:t>
        </w:r>
        <w:r>
          <w:rPr>
            <w:noProof/>
            <w:szCs w:val="24"/>
            <w:lang w:val="en-US"/>
          </w:rPr>
          <w:tab/>
        </w:r>
        <w:r w:rsidRPr="004A57A0">
          <w:rPr>
            <w:rStyle w:val="Hyperlinkki"/>
            <w:noProof/>
          </w:rPr>
          <w:t>attentionLine (vapaaehtoinen)</w:t>
        </w:r>
        <w:r>
          <w:rPr>
            <w:noProof/>
            <w:webHidden/>
          </w:rPr>
          <w:tab/>
        </w:r>
        <w:r>
          <w:rPr>
            <w:noProof/>
            <w:webHidden/>
          </w:rPr>
          <w:fldChar w:fldCharType="begin"/>
        </w:r>
        <w:r>
          <w:rPr>
            <w:noProof/>
            <w:webHidden/>
          </w:rPr>
          <w:instrText xml:space="preserve"> PAGEREF _Toc200435609 \h </w:instrText>
        </w:r>
        <w:r>
          <w:rPr>
            <w:noProof/>
          </w:rPr>
        </w:r>
        <w:r>
          <w:rPr>
            <w:noProof/>
            <w:webHidden/>
          </w:rPr>
          <w:fldChar w:fldCharType="separate"/>
        </w:r>
        <w:r>
          <w:rPr>
            <w:noProof/>
            <w:webHidden/>
          </w:rPr>
          <w:t>27</w:t>
        </w:r>
        <w:r>
          <w:rPr>
            <w:noProof/>
            <w:webHidden/>
          </w:rPr>
          <w:fldChar w:fldCharType="end"/>
        </w:r>
      </w:hyperlink>
    </w:p>
    <w:p w14:paraId="115E4F62" w14:textId="77777777" w:rsidR="005C709B" w:rsidRDefault="005C709B">
      <w:pPr>
        <w:pStyle w:val="Sisluet4"/>
        <w:tabs>
          <w:tab w:val="left" w:pos="1680"/>
          <w:tab w:val="right" w:leader="dot" w:pos="8630"/>
        </w:tabs>
        <w:rPr>
          <w:noProof/>
          <w:szCs w:val="24"/>
          <w:lang w:val="en-US"/>
        </w:rPr>
      </w:pPr>
      <w:hyperlink w:anchor="_Toc200435610" w:history="1">
        <w:r w:rsidRPr="004A57A0">
          <w:rPr>
            <w:rStyle w:val="Hyperlinkki"/>
            <w:noProof/>
          </w:rPr>
          <w:t>2.3.1.16</w:t>
        </w:r>
        <w:r>
          <w:rPr>
            <w:noProof/>
            <w:szCs w:val="24"/>
            <w:lang w:val="en-US"/>
          </w:rPr>
          <w:tab/>
        </w:r>
        <w:r w:rsidRPr="004A57A0">
          <w:rPr>
            <w:rStyle w:val="Hyperlinkki"/>
            <w:noProof/>
          </w:rPr>
          <w:t>ControlActProcess</w:t>
        </w:r>
        <w:r>
          <w:rPr>
            <w:noProof/>
            <w:webHidden/>
          </w:rPr>
          <w:tab/>
        </w:r>
        <w:r>
          <w:rPr>
            <w:noProof/>
            <w:webHidden/>
          </w:rPr>
          <w:fldChar w:fldCharType="begin"/>
        </w:r>
        <w:r>
          <w:rPr>
            <w:noProof/>
            <w:webHidden/>
          </w:rPr>
          <w:instrText xml:space="preserve"> PAGEREF _Toc200435610 \h </w:instrText>
        </w:r>
        <w:r>
          <w:rPr>
            <w:noProof/>
          </w:rPr>
        </w:r>
        <w:r>
          <w:rPr>
            <w:noProof/>
            <w:webHidden/>
          </w:rPr>
          <w:fldChar w:fldCharType="separate"/>
        </w:r>
        <w:r>
          <w:rPr>
            <w:noProof/>
            <w:webHidden/>
          </w:rPr>
          <w:t>28</w:t>
        </w:r>
        <w:r>
          <w:rPr>
            <w:noProof/>
            <w:webHidden/>
          </w:rPr>
          <w:fldChar w:fldCharType="end"/>
        </w:r>
      </w:hyperlink>
    </w:p>
    <w:p w14:paraId="6A180E82" w14:textId="77777777" w:rsidR="005C709B" w:rsidRDefault="005C709B">
      <w:pPr>
        <w:pStyle w:val="Sisluet3"/>
        <w:tabs>
          <w:tab w:val="left" w:pos="1200"/>
          <w:tab w:val="right" w:leader="dot" w:pos="8630"/>
        </w:tabs>
        <w:rPr>
          <w:noProof/>
          <w:szCs w:val="24"/>
          <w:lang w:val="en-US"/>
        </w:rPr>
      </w:pPr>
      <w:hyperlink w:anchor="_Toc200435611" w:history="1">
        <w:r w:rsidRPr="004A57A0">
          <w:rPr>
            <w:rStyle w:val="Hyperlinkki"/>
            <w:noProof/>
          </w:rPr>
          <w:t>2.3.2</w:t>
        </w:r>
        <w:r>
          <w:rPr>
            <w:noProof/>
            <w:szCs w:val="24"/>
            <w:lang w:val="en-US"/>
          </w:rPr>
          <w:tab/>
        </w:r>
        <w:r w:rsidRPr="004A57A0">
          <w:rPr>
            <w:rStyle w:val="Hyperlinkki"/>
            <w:noProof/>
          </w:rPr>
          <w:t>Siirtokehys – kuittaussan</w:t>
        </w:r>
        <w:r w:rsidRPr="004A57A0">
          <w:rPr>
            <w:rStyle w:val="Hyperlinkki"/>
            <w:noProof/>
          </w:rPr>
          <w:t>o</w:t>
        </w:r>
        <w:r w:rsidRPr="004A57A0">
          <w:rPr>
            <w:rStyle w:val="Hyperlinkki"/>
            <w:noProof/>
          </w:rPr>
          <w:t>mat</w:t>
        </w:r>
        <w:r>
          <w:rPr>
            <w:noProof/>
            <w:webHidden/>
          </w:rPr>
          <w:tab/>
        </w:r>
        <w:r>
          <w:rPr>
            <w:noProof/>
            <w:webHidden/>
          </w:rPr>
          <w:fldChar w:fldCharType="begin"/>
        </w:r>
        <w:r>
          <w:rPr>
            <w:noProof/>
            <w:webHidden/>
          </w:rPr>
          <w:instrText xml:space="preserve"> PAGEREF _Toc200435611 \h </w:instrText>
        </w:r>
        <w:r>
          <w:rPr>
            <w:noProof/>
          </w:rPr>
        </w:r>
        <w:r>
          <w:rPr>
            <w:noProof/>
            <w:webHidden/>
          </w:rPr>
          <w:fldChar w:fldCharType="separate"/>
        </w:r>
        <w:r>
          <w:rPr>
            <w:noProof/>
            <w:webHidden/>
          </w:rPr>
          <w:t>28</w:t>
        </w:r>
        <w:r>
          <w:rPr>
            <w:noProof/>
            <w:webHidden/>
          </w:rPr>
          <w:fldChar w:fldCharType="end"/>
        </w:r>
      </w:hyperlink>
    </w:p>
    <w:p w14:paraId="37F17C00" w14:textId="77777777" w:rsidR="005C709B" w:rsidRDefault="005C709B">
      <w:pPr>
        <w:pStyle w:val="Sisluet4"/>
        <w:tabs>
          <w:tab w:val="left" w:pos="1680"/>
          <w:tab w:val="right" w:leader="dot" w:pos="8630"/>
        </w:tabs>
        <w:rPr>
          <w:noProof/>
          <w:szCs w:val="24"/>
          <w:lang w:val="en-US"/>
        </w:rPr>
      </w:pPr>
      <w:hyperlink w:anchor="_Toc200435612" w:history="1">
        <w:r w:rsidRPr="004A57A0">
          <w:rPr>
            <w:rStyle w:val="Hyperlinkki"/>
            <w:noProof/>
          </w:rPr>
          <w:t>2.3.2.1</w:t>
        </w:r>
        <w:r>
          <w:rPr>
            <w:noProof/>
            <w:szCs w:val="24"/>
            <w:lang w:val="en-US"/>
          </w:rPr>
          <w:tab/>
        </w:r>
        <w:r w:rsidRPr="004A57A0">
          <w:rPr>
            <w:rStyle w:val="Hyperlinkki"/>
            <w:noProof/>
          </w:rPr>
          <w:t>acknowledgement – typeCode (pakollinen, CS)</w:t>
        </w:r>
        <w:r>
          <w:rPr>
            <w:noProof/>
            <w:webHidden/>
          </w:rPr>
          <w:tab/>
        </w:r>
        <w:r>
          <w:rPr>
            <w:noProof/>
            <w:webHidden/>
          </w:rPr>
          <w:fldChar w:fldCharType="begin"/>
        </w:r>
        <w:r>
          <w:rPr>
            <w:noProof/>
            <w:webHidden/>
          </w:rPr>
          <w:instrText xml:space="preserve"> PAGEREF _Toc200435612 \h </w:instrText>
        </w:r>
        <w:r>
          <w:rPr>
            <w:noProof/>
          </w:rPr>
        </w:r>
        <w:r>
          <w:rPr>
            <w:noProof/>
            <w:webHidden/>
          </w:rPr>
          <w:fldChar w:fldCharType="separate"/>
        </w:r>
        <w:r>
          <w:rPr>
            <w:noProof/>
            <w:webHidden/>
          </w:rPr>
          <w:t>30</w:t>
        </w:r>
        <w:r>
          <w:rPr>
            <w:noProof/>
            <w:webHidden/>
          </w:rPr>
          <w:fldChar w:fldCharType="end"/>
        </w:r>
      </w:hyperlink>
    </w:p>
    <w:p w14:paraId="462EDF9F" w14:textId="77777777" w:rsidR="005C709B" w:rsidRDefault="005C709B">
      <w:pPr>
        <w:pStyle w:val="Sisluet4"/>
        <w:tabs>
          <w:tab w:val="left" w:pos="1680"/>
          <w:tab w:val="right" w:leader="dot" w:pos="8630"/>
        </w:tabs>
        <w:rPr>
          <w:noProof/>
          <w:szCs w:val="24"/>
          <w:lang w:val="en-US"/>
        </w:rPr>
      </w:pPr>
      <w:hyperlink w:anchor="_Toc200435613" w:history="1">
        <w:r w:rsidRPr="004A57A0">
          <w:rPr>
            <w:rStyle w:val="Hyperlinkki"/>
            <w:noProof/>
            <w:lang w:val="en-GB"/>
          </w:rPr>
          <w:t>2.3.2.2</w:t>
        </w:r>
        <w:r>
          <w:rPr>
            <w:noProof/>
            <w:szCs w:val="24"/>
            <w:lang w:val="en-US"/>
          </w:rPr>
          <w:tab/>
        </w:r>
        <w:r w:rsidRPr="004A57A0">
          <w:rPr>
            <w:rStyle w:val="Hyperlinkki"/>
            <w:noProof/>
            <w:lang w:val="en-GB"/>
          </w:rPr>
          <w:t>expectedSequenceNumber (vapaaehtoinen, INT)</w:t>
        </w:r>
        <w:r>
          <w:rPr>
            <w:noProof/>
            <w:webHidden/>
          </w:rPr>
          <w:tab/>
        </w:r>
        <w:r>
          <w:rPr>
            <w:noProof/>
            <w:webHidden/>
          </w:rPr>
          <w:fldChar w:fldCharType="begin"/>
        </w:r>
        <w:r>
          <w:rPr>
            <w:noProof/>
            <w:webHidden/>
          </w:rPr>
          <w:instrText xml:space="preserve"> PAGEREF _Toc200435613 \h </w:instrText>
        </w:r>
        <w:r>
          <w:rPr>
            <w:noProof/>
          </w:rPr>
        </w:r>
        <w:r>
          <w:rPr>
            <w:noProof/>
            <w:webHidden/>
          </w:rPr>
          <w:fldChar w:fldCharType="separate"/>
        </w:r>
        <w:r>
          <w:rPr>
            <w:noProof/>
            <w:webHidden/>
          </w:rPr>
          <w:t>31</w:t>
        </w:r>
        <w:r>
          <w:rPr>
            <w:noProof/>
            <w:webHidden/>
          </w:rPr>
          <w:fldChar w:fldCharType="end"/>
        </w:r>
      </w:hyperlink>
    </w:p>
    <w:p w14:paraId="0F45A584" w14:textId="77777777" w:rsidR="005C709B" w:rsidRDefault="005C709B">
      <w:pPr>
        <w:pStyle w:val="Sisluet4"/>
        <w:tabs>
          <w:tab w:val="left" w:pos="1680"/>
          <w:tab w:val="right" w:leader="dot" w:pos="8630"/>
        </w:tabs>
        <w:rPr>
          <w:noProof/>
          <w:szCs w:val="24"/>
          <w:lang w:val="en-US"/>
        </w:rPr>
      </w:pPr>
      <w:hyperlink w:anchor="_Toc200435614" w:history="1">
        <w:r w:rsidRPr="004A57A0">
          <w:rPr>
            <w:rStyle w:val="Hyperlinkki"/>
            <w:noProof/>
          </w:rPr>
          <w:t>2.3.2.3</w:t>
        </w:r>
        <w:r>
          <w:rPr>
            <w:noProof/>
            <w:szCs w:val="24"/>
            <w:lang w:val="en-US"/>
          </w:rPr>
          <w:tab/>
        </w:r>
        <w:r w:rsidRPr="004A57A0">
          <w:rPr>
            <w:rStyle w:val="Hyperlinkki"/>
            <w:noProof/>
          </w:rPr>
          <w:t>messageWaitingNumber (vapaaehtoinen, INT)</w:t>
        </w:r>
        <w:r>
          <w:rPr>
            <w:noProof/>
            <w:webHidden/>
          </w:rPr>
          <w:tab/>
        </w:r>
        <w:r>
          <w:rPr>
            <w:noProof/>
            <w:webHidden/>
          </w:rPr>
          <w:fldChar w:fldCharType="begin"/>
        </w:r>
        <w:r>
          <w:rPr>
            <w:noProof/>
            <w:webHidden/>
          </w:rPr>
          <w:instrText xml:space="preserve"> PAGEREF _Toc200435614 \h </w:instrText>
        </w:r>
        <w:r>
          <w:rPr>
            <w:noProof/>
          </w:rPr>
        </w:r>
        <w:r>
          <w:rPr>
            <w:noProof/>
            <w:webHidden/>
          </w:rPr>
          <w:fldChar w:fldCharType="separate"/>
        </w:r>
        <w:r>
          <w:rPr>
            <w:noProof/>
            <w:webHidden/>
          </w:rPr>
          <w:t>31</w:t>
        </w:r>
        <w:r>
          <w:rPr>
            <w:noProof/>
            <w:webHidden/>
          </w:rPr>
          <w:fldChar w:fldCharType="end"/>
        </w:r>
      </w:hyperlink>
    </w:p>
    <w:p w14:paraId="7DEB68C1" w14:textId="77777777" w:rsidR="005C709B" w:rsidRDefault="005C709B">
      <w:pPr>
        <w:pStyle w:val="Sisluet4"/>
        <w:tabs>
          <w:tab w:val="left" w:pos="1680"/>
          <w:tab w:val="right" w:leader="dot" w:pos="8630"/>
        </w:tabs>
        <w:rPr>
          <w:noProof/>
          <w:szCs w:val="24"/>
          <w:lang w:val="en-US"/>
        </w:rPr>
      </w:pPr>
      <w:hyperlink w:anchor="_Toc200435615" w:history="1">
        <w:r w:rsidRPr="004A57A0">
          <w:rPr>
            <w:rStyle w:val="Hyperlinkki"/>
            <w:noProof/>
          </w:rPr>
          <w:t>2.3.2.4</w:t>
        </w:r>
        <w:r>
          <w:rPr>
            <w:noProof/>
            <w:szCs w:val="24"/>
            <w:lang w:val="en-US"/>
          </w:rPr>
          <w:tab/>
        </w:r>
        <w:r w:rsidRPr="004A57A0">
          <w:rPr>
            <w:rStyle w:val="Hyperlinkki"/>
            <w:noProof/>
          </w:rPr>
          <w:t>messageWaitingPriorityCode (vapaaehtoinen, INT)</w:t>
        </w:r>
        <w:r>
          <w:rPr>
            <w:noProof/>
            <w:webHidden/>
          </w:rPr>
          <w:tab/>
        </w:r>
        <w:r>
          <w:rPr>
            <w:noProof/>
            <w:webHidden/>
          </w:rPr>
          <w:fldChar w:fldCharType="begin"/>
        </w:r>
        <w:r>
          <w:rPr>
            <w:noProof/>
            <w:webHidden/>
          </w:rPr>
          <w:instrText xml:space="preserve"> PAGEREF _Toc200435615 \h </w:instrText>
        </w:r>
        <w:r>
          <w:rPr>
            <w:noProof/>
          </w:rPr>
        </w:r>
        <w:r>
          <w:rPr>
            <w:noProof/>
            <w:webHidden/>
          </w:rPr>
          <w:fldChar w:fldCharType="separate"/>
        </w:r>
        <w:r>
          <w:rPr>
            <w:noProof/>
            <w:webHidden/>
          </w:rPr>
          <w:t>31</w:t>
        </w:r>
        <w:r>
          <w:rPr>
            <w:noProof/>
            <w:webHidden/>
          </w:rPr>
          <w:fldChar w:fldCharType="end"/>
        </w:r>
      </w:hyperlink>
    </w:p>
    <w:p w14:paraId="4B1EAFF8" w14:textId="77777777" w:rsidR="005C709B" w:rsidRDefault="005C709B">
      <w:pPr>
        <w:pStyle w:val="Sisluet4"/>
        <w:tabs>
          <w:tab w:val="left" w:pos="1680"/>
          <w:tab w:val="right" w:leader="dot" w:pos="8630"/>
        </w:tabs>
        <w:rPr>
          <w:noProof/>
          <w:szCs w:val="24"/>
          <w:lang w:val="en-US"/>
        </w:rPr>
      </w:pPr>
      <w:hyperlink w:anchor="_Toc200435616" w:history="1">
        <w:r w:rsidRPr="004A57A0">
          <w:rPr>
            <w:rStyle w:val="Hyperlinkki"/>
            <w:noProof/>
          </w:rPr>
          <w:t>2.3.2.5</w:t>
        </w:r>
        <w:r>
          <w:rPr>
            <w:noProof/>
            <w:szCs w:val="24"/>
            <w:lang w:val="en-US"/>
          </w:rPr>
          <w:tab/>
        </w:r>
        <w:r w:rsidRPr="004A57A0">
          <w:rPr>
            <w:rStyle w:val="Hyperlinkki"/>
            <w:noProof/>
          </w:rPr>
          <w:t>targetMessage – id (pakollinen, II)</w:t>
        </w:r>
        <w:r>
          <w:rPr>
            <w:noProof/>
            <w:webHidden/>
          </w:rPr>
          <w:tab/>
        </w:r>
        <w:r>
          <w:rPr>
            <w:noProof/>
            <w:webHidden/>
          </w:rPr>
          <w:fldChar w:fldCharType="begin"/>
        </w:r>
        <w:r>
          <w:rPr>
            <w:noProof/>
            <w:webHidden/>
          </w:rPr>
          <w:instrText xml:space="preserve"> PAGEREF _Toc200435616 \h </w:instrText>
        </w:r>
        <w:r>
          <w:rPr>
            <w:noProof/>
          </w:rPr>
        </w:r>
        <w:r>
          <w:rPr>
            <w:noProof/>
            <w:webHidden/>
          </w:rPr>
          <w:fldChar w:fldCharType="separate"/>
        </w:r>
        <w:r>
          <w:rPr>
            <w:noProof/>
            <w:webHidden/>
          </w:rPr>
          <w:t>31</w:t>
        </w:r>
        <w:r>
          <w:rPr>
            <w:noProof/>
            <w:webHidden/>
          </w:rPr>
          <w:fldChar w:fldCharType="end"/>
        </w:r>
      </w:hyperlink>
    </w:p>
    <w:p w14:paraId="7351A0AC" w14:textId="77777777" w:rsidR="005C709B" w:rsidRDefault="005C709B">
      <w:pPr>
        <w:pStyle w:val="Sisluet4"/>
        <w:tabs>
          <w:tab w:val="left" w:pos="1680"/>
          <w:tab w:val="right" w:leader="dot" w:pos="8630"/>
        </w:tabs>
        <w:rPr>
          <w:noProof/>
          <w:szCs w:val="24"/>
          <w:lang w:val="en-US"/>
        </w:rPr>
      </w:pPr>
      <w:hyperlink w:anchor="_Toc200435617" w:history="1">
        <w:r w:rsidRPr="004A57A0">
          <w:rPr>
            <w:rStyle w:val="Hyperlinkki"/>
            <w:noProof/>
            <w:lang w:val="en-GB"/>
          </w:rPr>
          <w:t>2.3.2.6</w:t>
        </w:r>
        <w:r>
          <w:rPr>
            <w:noProof/>
            <w:szCs w:val="24"/>
            <w:lang w:val="en-US"/>
          </w:rPr>
          <w:tab/>
        </w:r>
        <w:r w:rsidRPr="004A57A0">
          <w:rPr>
            <w:rStyle w:val="Hyperlinkki"/>
            <w:noProof/>
            <w:lang w:val="en-GB"/>
          </w:rPr>
          <w:t>acknowledgementDetail (vapaaehtoinen)</w:t>
        </w:r>
        <w:r>
          <w:rPr>
            <w:noProof/>
            <w:webHidden/>
          </w:rPr>
          <w:tab/>
        </w:r>
        <w:r>
          <w:rPr>
            <w:noProof/>
            <w:webHidden/>
          </w:rPr>
          <w:fldChar w:fldCharType="begin"/>
        </w:r>
        <w:r>
          <w:rPr>
            <w:noProof/>
            <w:webHidden/>
          </w:rPr>
          <w:instrText xml:space="preserve"> PAGEREF _Toc200435617 \h </w:instrText>
        </w:r>
        <w:r>
          <w:rPr>
            <w:noProof/>
          </w:rPr>
        </w:r>
        <w:r>
          <w:rPr>
            <w:noProof/>
            <w:webHidden/>
          </w:rPr>
          <w:fldChar w:fldCharType="separate"/>
        </w:r>
        <w:r>
          <w:rPr>
            <w:noProof/>
            <w:webHidden/>
          </w:rPr>
          <w:t>32</w:t>
        </w:r>
        <w:r>
          <w:rPr>
            <w:noProof/>
            <w:webHidden/>
          </w:rPr>
          <w:fldChar w:fldCharType="end"/>
        </w:r>
      </w:hyperlink>
    </w:p>
    <w:p w14:paraId="1D8DCFB0" w14:textId="77777777" w:rsidR="005C709B" w:rsidRDefault="005C709B">
      <w:pPr>
        <w:pStyle w:val="Sisluet3"/>
        <w:tabs>
          <w:tab w:val="left" w:pos="1200"/>
          <w:tab w:val="right" w:leader="dot" w:pos="8630"/>
        </w:tabs>
        <w:rPr>
          <w:noProof/>
          <w:szCs w:val="24"/>
          <w:lang w:val="en-US"/>
        </w:rPr>
      </w:pPr>
      <w:hyperlink w:anchor="_Toc200435618" w:history="1">
        <w:r w:rsidRPr="004A57A0">
          <w:rPr>
            <w:rStyle w:val="Hyperlinkki"/>
            <w:noProof/>
          </w:rPr>
          <w:t>2.3.3</w:t>
        </w:r>
        <w:r>
          <w:rPr>
            <w:noProof/>
            <w:szCs w:val="24"/>
            <w:lang w:val="en-US"/>
          </w:rPr>
          <w:tab/>
        </w:r>
        <w:r w:rsidRPr="004A57A0">
          <w:rPr>
            <w:rStyle w:val="Hyperlinkki"/>
            <w:noProof/>
          </w:rPr>
          <w:t>Kontrollikehys - normaalisanomat</w:t>
        </w:r>
        <w:r>
          <w:rPr>
            <w:noProof/>
            <w:webHidden/>
          </w:rPr>
          <w:tab/>
        </w:r>
        <w:r>
          <w:rPr>
            <w:noProof/>
            <w:webHidden/>
          </w:rPr>
          <w:fldChar w:fldCharType="begin"/>
        </w:r>
        <w:r>
          <w:rPr>
            <w:noProof/>
            <w:webHidden/>
          </w:rPr>
          <w:instrText xml:space="preserve"> PAGEREF _Toc200435618 \h </w:instrText>
        </w:r>
        <w:r>
          <w:rPr>
            <w:noProof/>
          </w:rPr>
        </w:r>
        <w:r>
          <w:rPr>
            <w:noProof/>
            <w:webHidden/>
          </w:rPr>
          <w:fldChar w:fldCharType="separate"/>
        </w:r>
        <w:r>
          <w:rPr>
            <w:noProof/>
            <w:webHidden/>
          </w:rPr>
          <w:t>32</w:t>
        </w:r>
        <w:r>
          <w:rPr>
            <w:noProof/>
            <w:webHidden/>
          </w:rPr>
          <w:fldChar w:fldCharType="end"/>
        </w:r>
      </w:hyperlink>
    </w:p>
    <w:p w14:paraId="6465474F" w14:textId="77777777" w:rsidR="005C709B" w:rsidRDefault="005C709B">
      <w:pPr>
        <w:pStyle w:val="Sisluet4"/>
        <w:tabs>
          <w:tab w:val="left" w:pos="1680"/>
          <w:tab w:val="right" w:leader="dot" w:pos="8630"/>
        </w:tabs>
        <w:rPr>
          <w:noProof/>
          <w:szCs w:val="24"/>
          <w:lang w:val="en-US"/>
        </w:rPr>
      </w:pPr>
      <w:hyperlink w:anchor="_Toc200435619" w:history="1">
        <w:r w:rsidRPr="004A57A0">
          <w:rPr>
            <w:rStyle w:val="Hyperlinkki"/>
            <w:noProof/>
          </w:rPr>
          <w:t>2.3.3.1</w:t>
        </w:r>
        <w:r>
          <w:rPr>
            <w:noProof/>
            <w:szCs w:val="24"/>
            <w:lang w:val="en-US"/>
          </w:rPr>
          <w:tab/>
        </w:r>
        <w:r w:rsidRPr="004A57A0">
          <w:rPr>
            <w:rStyle w:val="Hyperlinkki"/>
            <w:noProof/>
          </w:rPr>
          <w:t>classCode (pakollinen, CS)</w:t>
        </w:r>
        <w:r>
          <w:rPr>
            <w:noProof/>
            <w:webHidden/>
          </w:rPr>
          <w:tab/>
        </w:r>
        <w:r>
          <w:rPr>
            <w:noProof/>
            <w:webHidden/>
          </w:rPr>
          <w:fldChar w:fldCharType="begin"/>
        </w:r>
        <w:r>
          <w:rPr>
            <w:noProof/>
            <w:webHidden/>
          </w:rPr>
          <w:instrText xml:space="preserve"> PAGEREF _Toc200435619 \h </w:instrText>
        </w:r>
        <w:r>
          <w:rPr>
            <w:noProof/>
          </w:rPr>
        </w:r>
        <w:r>
          <w:rPr>
            <w:noProof/>
            <w:webHidden/>
          </w:rPr>
          <w:fldChar w:fldCharType="separate"/>
        </w:r>
        <w:r>
          <w:rPr>
            <w:noProof/>
            <w:webHidden/>
          </w:rPr>
          <w:t>34</w:t>
        </w:r>
        <w:r>
          <w:rPr>
            <w:noProof/>
            <w:webHidden/>
          </w:rPr>
          <w:fldChar w:fldCharType="end"/>
        </w:r>
      </w:hyperlink>
    </w:p>
    <w:p w14:paraId="1C6DA0A1" w14:textId="77777777" w:rsidR="005C709B" w:rsidRDefault="005C709B">
      <w:pPr>
        <w:pStyle w:val="Sisluet4"/>
        <w:tabs>
          <w:tab w:val="left" w:pos="1680"/>
          <w:tab w:val="right" w:leader="dot" w:pos="8630"/>
        </w:tabs>
        <w:rPr>
          <w:noProof/>
          <w:szCs w:val="24"/>
          <w:lang w:val="en-US"/>
        </w:rPr>
      </w:pPr>
      <w:hyperlink w:anchor="_Toc200435620" w:history="1">
        <w:r w:rsidRPr="004A57A0">
          <w:rPr>
            <w:rStyle w:val="Hyperlinkki"/>
            <w:noProof/>
          </w:rPr>
          <w:t>2.3.3.2</w:t>
        </w:r>
        <w:r>
          <w:rPr>
            <w:noProof/>
            <w:szCs w:val="24"/>
            <w:lang w:val="en-US"/>
          </w:rPr>
          <w:tab/>
        </w:r>
        <w:r w:rsidRPr="004A57A0">
          <w:rPr>
            <w:rStyle w:val="Hyperlinkki"/>
            <w:noProof/>
          </w:rPr>
          <w:t>moodCode (pakollinen, CS)</w:t>
        </w:r>
        <w:r>
          <w:rPr>
            <w:noProof/>
            <w:webHidden/>
          </w:rPr>
          <w:tab/>
        </w:r>
        <w:r>
          <w:rPr>
            <w:noProof/>
            <w:webHidden/>
          </w:rPr>
          <w:fldChar w:fldCharType="begin"/>
        </w:r>
        <w:r>
          <w:rPr>
            <w:noProof/>
            <w:webHidden/>
          </w:rPr>
          <w:instrText xml:space="preserve"> PAGEREF _Toc200435620 \h </w:instrText>
        </w:r>
        <w:r>
          <w:rPr>
            <w:noProof/>
          </w:rPr>
        </w:r>
        <w:r>
          <w:rPr>
            <w:noProof/>
            <w:webHidden/>
          </w:rPr>
          <w:fldChar w:fldCharType="separate"/>
        </w:r>
        <w:r>
          <w:rPr>
            <w:noProof/>
            <w:webHidden/>
          </w:rPr>
          <w:t>34</w:t>
        </w:r>
        <w:r>
          <w:rPr>
            <w:noProof/>
            <w:webHidden/>
          </w:rPr>
          <w:fldChar w:fldCharType="end"/>
        </w:r>
      </w:hyperlink>
    </w:p>
    <w:p w14:paraId="34B80ECA" w14:textId="77777777" w:rsidR="005C709B" w:rsidRDefault="005C709B">
      <w:pPr>
        <w:pStyle w:val="Sisluet4"/>
        <w:tabs>
          <w:tab w:val="left" w:pos="1680"/>
          <w:tab w:val="right" w:leader="dot" w:pos="8630"/>
        </w:tabs>
        <w:rPr>
          <w:noProof/>
          <w:szCs w:val="24"/>
          <w:lang w:val="en-US"/>
        </w:rPr>
      </w:pPr>
      <w:hyperlink w:anchor="_Toc200435621" w:history="1">
        <w:r w:rsidRPr="004A57A0">
          <w:rPr>
            <w:rStyle w:val="Hyperlinkki"/>
            <w:noProof/>
            <w:lang w:val="en-GB"/>
          </w:rPr>
          <w:t>2.3.3.3</w:t>
        </w:r>
        <w:r>
          <w:rPr>
            <w:noProof/>
            <w:szCs w:val="24"/>
            <w:lang w:val="en-US"/>
          </w:rPr>
          <w:tab/>
        </w:r>
        <w:r w:rsidRPr="004A57A0">
          <w:rPr>
            <w:rStyle w:val="Hyperlinkki"/>
            <w:noProof/>
            <w:lang w:val="en-GB"/>
          </w:rPr>
          <w:t>Id (SET(II) )</w:t>
        </w:r>
        <w:r>
          <w:rPr>
            <w:noProof/>
            <w:webHidden/>
          </w:rPr>
          <w:tab/>
        </w:r>
        <w:r>
          <w:rPr>
            <w:noProof/>
            <w:webHidden/>
          </w:rPr>
          <w:fldChar w:fldCharType="begin"/>
        </w:r>
        <w:r>
          <w:rPr>
            <w:noProof/>
            <w:webHidden/>
          </w:rPr>
          <w:instrText xml:space="preserve"> PAGEREF _Toc200435621 \h </w:instrText>
        </w:r>
        <w:r>
          <w:rPr>
            <w:noProof/>
          </w:rPr>
        </w:r>
        <w:r>
          <w:rPr>
            <w:noProof/>
            <w:webHidden/>
          </w:rPr>
          <w:fldChar w:fldCharType="separate"/>
        </w:r>
        <w:r>
          <w:rPr>
            <w:noProof/>
            <w:webHidden/>
          </w:rPr>
          <w:t>34</w:t>
        </w:r>
        <w:r>
          <w:rPr>
            <w:noProof/>
            <w:webHidden/>
          </w:rPr>
          <w:fldChar w:fldCharType="end"/>
        </w:r>
      </w:hyperlink>
    </w:p>
    <w:p w14:paraId="141C2E1B" w14:textId="77777777" w:rsidR="005C709B" w:rsidRDefault="005C709B">
      <w:pPr>
        <w:pStyle w:val="Sisluet4"/>
        <w:tabs>
          <w:tab w:val="left" w:pos="1680"/>
          <w:tab w:val="right" w:leader="dot" w:pos="8630"/>
        </w:tabs>
        <w:rPr>
          <w:noProof/>
          <w:szCs w:val="24"/>
          <w:lang w:val="en-US"/>
        </w:rPr>
      </w:pPr>
      <w:hyperlink w:anchor="_Toc200435622" w:history="1">
        <w:r w:rsidRPr="004A57A0">
          <w:rPr>
            <w:rStyle w:val="Hyperlinkki"/>
            <w:noProof/>
          </w:rPr>
          <w:t>2.3.3.4</w:t>
        </w:r>
        <w:r>
          <w:rPr>
            <w:noProof/>
            <w:szCs w:val="24"/>
            <w:lang w:val="en-US"/>
          </w:rPr>
          <w:tab/>
        </w:r>
        <w:r w:rsidRPr="004A57A0">
          <w:rPr>
            <w:rStyle w:val="Hyperlinkki"/>
            <w:noProof/>
          </w:rPr>
          <w:t>code (CD)</w:t>
        </w:r>
        <w:r>
          <w:rPr>
            <w:noProof/>
            <w:webHidden/>
          </w:rPr>
          <w:tab/>
        </w:r>
        <w:r>
          <w:rPr>
            <w:noProof/>
            <w:webHidden/>
          </w:rPr>
          <w:fldChar w:fldCharType="begin"/>
        </w:r>
        <w:r>
          <w:rPr>
            <w:noProof/>
            <w:webHidden/>
          </w:rPr>
          <w:instrText xml:space="preserve"> PAGEREF _Toc200435622 \h </w:instrText>
        </w:r>
        <w:r>
          <w:rPr>
            <w:noProof/>
          </w:rPr>
        </w:r>
        <w:r>
          <w:rPr>
            <w:noProof/>
            <w:webHidden/>
          </w:rPr>
          <w:fldChar w:fldCharType="separate"/>
        </w:r>
        <w:r>
          <w:rPr>
            <w:noProof/>
            <w:webHidden/>
          </w:rPr>
          <w:t>34</w:t>
        </w:r>
        <w:r>
          <w:rPr>
            <w:noProof/>
            <w:webHidden/>
          </w:rPr>
          <w:fldChar w:fldCharType="end"/>
        </w:r>
      </w:hyperlink>
    </w:p>
    <w:p w14:paraId="182189AB" w14:textId="77777777" w:rsidR="005C709B" w:rsidRDefault="005C709B">
      <w:pPr>
        <w:pStyle w:val="Sisluet4"/>
        <w:tabs>
          <w:tab w:val="left" w:pos="1680"/>
          <w:tab w:val="right" w:leader="dot" w:pos="8630"/>
        </w:tabs>
        <w:rPr>
          <w:noProof/>
          <w:szCs w:val="24"/>
          <w:lang w:val="en-US"/>
        </w:rPr>
      </w:pPr>
      <w:hyperlink w:anchor="_Toc200435623" w:history="1">
        <w:r w:rsidRPr="004A57A0">
          <w:rPr>
            <w:rStyle w:val="Hyperlinkki"/>
            <w:noProof/>
          </w:rPr>
          <w:t>2.3.3.5</w:t>
        </w:r>
        <w:r>
          <w:rPr>
            <w:noProof/>
            <w:szCs w:val="24"/>
            <w:lang w:val="en-US"/>
          </w:rPr>
          <w:tab/>
        </w:r>
        <w:r w:rsidRPr="004A57A0">
          <w:rPr>
            <w:rStyle w:val="Hyperlinkki"/>
            <w:noProof/>
          </w:rPr>
          <w:t>text (ED)</w:t>
        </w:r>
        <w:r>
          <w:rPr>
            <w:noProof/>
            <w:webHidden/>
          </w:rPr>
          <w:tab/>
        </w:r>
        <w:r>
          <w:rPr>
            <w:noProof/>
            <w:webHidden/>
          </w:rPr>
          <w:fldChar w:fldCharType="begin"/>
        </w:r>
        <w:r>
          <w:rPr>
            <w:noProof/>
            <w:webHidden/>
          </w:rPr>
          <w:instrText xml:space="preserve"> PAGEREF _Toc200435623 \h </w:instrText>
        </w:r>
        <w:r>
          <w:rPr>
            <w:noProof/>
          </w:rPr>
        </w:r>
        <w:r>
          <w:rPr>
            <w:noProof/>
            <w:webHidden/>
          </w:rPr>
          <w:fldChar w:fldCharType="separate"/>
        </w:r>
        <w:r>
          <w:rPr>
            <w:noProof/>
            <w:webHidden/>
          </w:rPr>
          <w:t>35</w:t>
        </w:r>
        <w:r>
          <w:rPr>
            <w:noProof/>
            <w:webHidden/>
          </w:rPr>
          <w:fldChar w:fldCharType="end"/>
        </w:r>
      </w:hyperlink>
    </w:p>
    <w:p w14:paraId="59AB2003" w14:textId="77777777" w:rsidR="005C709B" w:rsidRDefault="005C709B">
      <w:pPr>
        <w:pStyle w:val="Sisluet4"/>
        <w:tabs>
          <w:tab w:val="left" w:pos="1680"/>
          <w:tab w:val="right" w:leader="dot" w:pos="8630"/>
        </w:tabs>
        <w:rPr>
          <w:noProof/>
          <w:szCs w:val="24"/>
          <w:lang w:val="en-US"/>
        </w:rPr>
      </w:pPr>
      <w:hyperlink w:anchor="_Toc200435624" w:history="1">
        <w:r w:rsidRPr="004A57A0">
          <w:rPr>
            <w:rStyle w:val="Hyperlinkki"/>
            <w:noProof/>
            <w:lang w:val="en-GB"/>
          </w:rPr>
          <w:t>2.3.3.6</w:t>
        </w:r>
        <w:r>
          <w:rPr>
            <w:noProof/>
            <w:szCs w:val="24"/>
            <w:lang w:val="en-US"/>
          </w:rPr>
          <w:tab/>
        </w:r>
        <w:r w:rsidRPr="004A57A0">
          <w:rPr>
            <w:rStyle w:val="Hyperlinkki"/>
            <w:noProof/>
            <w:lang w:val="en-GB"/>
          </w:rPr>
          <w:t>effectiveTime ( IVL(TS) )</w:t>
        </w:r>
        <w:r>
          <w:rPr>
            <w:noProof/>
            <w:webHidden/>
          </w:rPr>
          <w:tab/>
        </w:r>
        <w:r>
          <w:rPr>
            <w:noProof/>
            <w:webHidden/>
          </w:rPr>
          <w:fldChar w:fldCharType="begin"/>
        </w:r>
        <w:r>
          <w:rPr>
            <w:noProof/>
            <w:webHidden/>
          </w:rPr>
          <w:instrText xml:space="preserve"> PAGEREF _Toc200435624 \h </w:instrText>
        </w:r>
        <w:r>
          <w:rPr>
            <w:noProof/>
          </w:rPr>
        </w:r>
        <w:r>
          <w:rPr>
            <w:noProof/>
            <w:webHidden/>
          </w:rPr>
          <w:fldChar w:fldCharType="separate"/>
        </w:r>
        <w:r>
          <w:rPr>
            <w:noProof/>
            <w:webHidden/>
          </w:rPr>
          <w:t>35</w:t>
        </w:r>
        <w:r>
          <w:rPr>
            <w:noProof/>
            <w:webHidden/>
          </w:rPr>
          <w:fldChar w:fldCharType="end"/>
        </w:r>
      </w:hyperlink>
    </w:p>
    <w:p w14:paraId="14F80A74" w14:textId="77777777" w:rsidR="005C709B" w:rsidRDefault="005C709B">
      <w:pPr>
        <w:pStyle w:val="Sisluet4"/>
        <w:tabs>
          <w:tab w:val="left" w:pos="1680"/>
          <w:tab w:val="right" w:leader="dot" w:pos="8630"/>
        </w:tabs>
        <w:rPr>
          <w:noProof/>
          <w:szCs w:val="24"/>
          <w:lang w:val="en-US"/>
        </w:rPr>
      </w:pPr>
      <w:hyperlink w:anchor="_Toc200435625" w:history="1">
        <w:r w:rsidRPr="004A57A0">
          <w:rPr>
            <w:rStyle w:val="Hyperlinkki"/>
            <w:noProof/>
            <w:lang w:val="en-GB"/>
          </w:rPr>
          <w:t>2.3.3.7</w:t>
        </w:r>
        <w:r>
          <w:rPr>
            <w:noProof/>
            <w:szCs w:val="24"/>
            <w:lang w:val="en-US"/>
          </w:rPr>
          <w:tab/>
        </w:r>
        <w:r w:rsidRPr="004A57A0">
          <w:rPr>
            <w:rStyle w:val="Hyperlinkki"/>
            <w:noProof/>
            <w:lang w:val="en-GB"/>
          </w:rPr>
          <w:t>priorityCode ( SET(CE) )</w:t>
        </w:r>
        <w:r>
          <w:rPr>
            <w:noProof/>
            <w:webHidden/>
          </w:rPr>
          <w:tab/>
        </w:r>
        <w:r>
          <w:rPr>
            <w:noProof/>
            <w:webHidden/>
          </w:rPr>
          <w:fldChar w:fldCharType="begin"/>
        </w:r>
        <w:r>
          <w:rPr>
            <w:noProof/>
            <w:webHidden/>
          </w:rPr>
          <w:instrText xml:space="preserve"> PAGEREF _Toc200435625 \h </w:instrText>
        </w:r>
        <w:r>
          <w:rPr>
            <w:noProof/>
          </w:rPr>
        </w:r>
        <w:r>
          <w:rPr>
            <w:noProof/>
            <w:webHidden/>
          </w:rPr>
          <w:fldChar w:fldCharType="separate"/>
        </w:r>
        <w:r>
          <w:rPr>
            <w:noProof/>
            <w:webHidden/>
          </w:rPr>
          <w:t>35</w:t>
        </w:r>
        <w:r>
          <w:rPr>
            <w:noProof/>
            <w:webHidden/>
          </w:rPr>
          <w:fldChar w:fldCharType="end"/>
        </w:r>
      </w:hyperlink>
    </w:p>
    <w:p w14:paraId="0AB5C52F" w14:textId="77777777" w:rsidR="005C709B" w:rsidRDefault="005C709B">
      <w:pPr>
        <w:pStyle w:val="Sisluet4"/>
        <w:tabs>
          <w:tab w:val="left" w:pos="1680"/>
          <w:tab w:val="right" w:leader="dot" w:pos="8630"/>
        </w:tabs>
        <w:rPr>
          <w:noProof/>
          <w:szCs w:val="24"/>
          <w:lang w:val="en-US"/>
        </w:rPr>
      </w:pPr>
      <w:hyperlink w:anchor="_Toc200435626" w:history="1">
        <w:r w:rsidRPr="004A57A0">
          <w:rPr>
            <w:rStyle w:val="Hyperlinkki"/>
            <w:noProof/>
            <w:lang w:val="en-GB"/>
          </w:rPr>
          <w:t>2.3.3.8</w:t>
        </w:r>
        <w:r>
          <w:rPr>
            <w:noProof/>
            <w:szCs w:val="24"/>
            <w:lang w:val="en-US"/>
          </w:rPr>
          <w:tab/>
        </w:r>
        <w:r w:rsidRPr="004A57A0">
          <w:rPr>
            <w:rStyle w:val="Hyperlinkki"/>
            <w:noProof/>
            <w:lang w:val="en-GB"/>
          </w:rPr>
          <w:t>reasonCode ( SET(CE) )</w:t>
        </w:r>
        <w:r>
          <w:rPr>
            <w:noProof/>
            <w:webHidden/>
          </w:rPr>
          <w:tab/>
        </w:r>
        <w:r>
          <w:rPr>
            <w:noProof/>
            <w:webHidden/>
          </w:rPr>
          <w:fldChar w:fldCharType="begin"/>
        </w:r>
        <w:r>
          <w:rPr>
            <w:noProof/>
            <w:webHidden/>
          </w:rPr>
          <w:instrText xml:space="preserve"> PAGEREF _Toc200435626 \h </w:instrText>
        </w:r>
        <w:r>
          <w:rPr>
            <w:noProof/>
          </w:rPr>
        </w:r>
        <w:r>
          <w:rPr>
            <w:noProof/>
            <w:webHidden/>
          </w:rPr>
          <w:fldChar w:fldCharType="separate"/>
        </w:r>
        <w:r>
          <w:rPr>
            <w:noProof/>
            <w:webHidden/>
          </w:rPr>
          <w:t>35</w:t>
        </w:r>
        <w:r>
          <w:rPr>
            <w:noProof/>
            <w:webHidden/>
          </w:rPr>
          <w:fldChar w:fldCharType="end"/>
        </w:r>
      </w:hyperlink>
    </w:p>
    <w:p w14:paraId="7A5A42A9" w14:textId="77777777" w:rsidR="005C709B" w:rsidRDefault="005C709B">
      <w:pPr>
        <w:pStyle w:val="Sisluet4"/>
        <w:tabs>
          <w:tab w:val="left" w:pos="1680"/>
          <w:tab w:val="right" w:leader="dot" w:pos="8630"/>
        </w:tabs>
        <w:rPr>
          <w:noProof/>
          <w:szCs w:val="24"/>
          <w:lang w:val="en-US"/>
        </w:rPr>
      </w:pPr>
      <w:hyperlink w:anchor="_Toc200435627" w:history="1">
        <w:r w:rsidRPr="004A57A0">
          <w:rPr>
            <w:rStyle w:val="Hyperlinkki"/>
            <w:noProof/>
          </w:rPr>
          <w:t>2.3.3.9</w:t>
        </w:r>
        <w:r>
          <w:rPr>
            <w:noProof/>
            <w:szCs w:val="24"/>
            <w:lang w:val="en-US"/>
          </w:rPr>
          <w:tab/>
        </w:r>
        <w:r w:rsidRPr="004A57A0">
          <w:rPr>
            <w:rStyle w:val="Hyperlinkki"/>
            <w:noProof/>
          </w:rPr>
          <w:t>languageCode ( CE)</w:t>
        </w:r>
        <w:r>
          <w:rPr>
            <w:noProof/>
            <w:webHidden/>
          </w:rPr>
          <w:tab/>
        </w:r>
        <w:r>
          <w:rPr>
            <w:noProof/>
            <w:webHidden/>
          </w:rPr>
          <w:fldChar w:fldCharType="begin"/>
        </w:r>
        <w:r>
          <w:rPr>
            <w:noProof/>
            <w:webHidden/>
          </w:rPr>
          <w:instrText xml:space="preserve"> PAGEREF _Toc200435627 \h </w:instrText>
        </w:r>
        <w:r>
          <w:rPr>
            <w:noProof/>
          </w:rPr>
        </w:r>
        <w:r>
          <w:rPr>
            <w:noProof/>
            <w:webHidden/>
          </w:rPr>
          <w:fldChar w:fldCharType="separate"/>
        </w:r>
        <w:r>
          <w:rPr>
            <w:noProof/>
            <w:webHidden/>
          </w:rPr>
          <w:t>35</w:t>
        </w:r>
        <w:r>
          <w:rPr>
            <w:noProof/>
            <w:webHidden/>
          </w:rPr>
          <w:fldChar w:fldCharType="end"/>
        </w:r>
      </w:hyperlink>
    </w:p>
    <w:p w14:paraId="73BC3C23" w14:textId="77777777" w:rsidR="005C709B" w:rsidRDefault="005C709B">
      <w:pPr>
        <w:pStyle w:val="Sisluet4"/>
        <w:tabs>
          <w:tab w:val="left" w:pos="1680"/>
          <w:tab w:val="right" w:leader="dot" w:pos="8630"/>
        </w:tabs>
        <w:rPr>
          <w:noProof/>
          <w:szCs w:val="24"/>
          <w:lang w:val="en-US"/>
        </w:rPr>
      </w:pPr>
      <w:hyperlink w:anchor="_Toc200435628" w:history="1">
        <w:r w:rsidRPr="004A57A0">
          <w:rPr>
            <w:rStyle w:val="Hyperlinkki"/>
            <w:noProof/>
          </w:rPr>
          <w:t>2.3.3.10</w:t>
        </w:r>
        <w:r>
          <w:rPr>
            <w:noProof/>
            <w:szCs w:val="24"/>
            <w:lang w:val="en-US"/>
          </w:rPr>
          <w:tab/>
        </w:r>
        <w:r w:rsidRPr="004A57A0">
          <w:rPr>
            <w:rStyle w:val="Hyperlinkki"/>
            <w:noProof/>
          </w:rPr>
          <w:t>Osapuolet</w:t>
        </w:r>
        <w:r>
          <w:rPr>
            <w:noProof/>
            <w:webHidden/>
          </w:rPr>
          <w:tab/>
        </w:r>
        <w:r>
          <w:rPr>
            <w:noProof/>
            <w:webHidden/>
          </w:rPr>
          <w:fldChar w:fldCharType="begin"/>
        </w:r>
        <w:r>
          <w:rPr>
            <w:noProof/>
            <w:webHidden/>
          </w:rPr>
          <w:instrText xml:space="preserve"> PAGEREF _Toc200435628 \h </w:instrText>
        </w:r>
        <w:r>
          <w:rPr>
            <w:noProof/>
          </w:rPr>
        </w:r>
        <w:r>
          <w:rPr>
            <w:noProof/>
            <w:webHidden/>
          </w:rPr>
          <w:fldChar w:fldCharType="separate"/>
        </w:r>
        <w:r>
          <w:rPr>
            <w:noProof/>
            <w:webHidden/>
          </w:rPr>
          <w:t>35</w:t>
        </w:r>
        <w:r>
          <w:rPr>
            <w:noProof/>
            <w:webHidden/>
          </w:rPr>
          <w:fldChar w:fldCharType="end"/>
        </w:r>
      </w:hyperlink>
    </w:p>
    <w:p w14:paraId="175BF68A" w14:textId="77777777" w:rsidR="005C709B" w:rsidRDefault="005C709B">
      <w:pPr>
        <w:pStyle w:val="Sisluet4"/>
        <w:tabs>
          <w:tab w:val="left" w:pos="1680"/>
          <w:tab w:val="right" w:leader="dot" w:pos="8630"/>
        </w:tabs>
        <w:rPr>
          <w:noProof/>
          <w:szCs w:val="24"/>
          <w:lang w:val="en-US"/>
        </w:rPr>
      </w:pPr>
      <w:hyperlink w:anchor="_Toc200435629" w:history="1">
        <w:r w:rsidRPr="004A57A0">
          <w:rPr>
            <w:rStyle w:val="Hyperlinkki"/>
            <w:noProof/>
          </w:rPr>
          <w:t>2.3.3.11</w:t>
        </w:r>
        <w:r>
          <w:rPr>
            <w:noProof/>
            <w:szCs w:val="24"/>
            <w:lang w:val="en-US"/>
          </w:rPr>
          <w:tab/>
        </w:r>
        <w:r w:rsidRPr="004A57A0">
          <w:rPr>
            <w:rStyle w:val="Hyperlinkki"/>
            <w:noProof/>
          </w:rPr>
          <w:t>subject</w:t>
        </w:r>
        <w:r>
          <w:rPr>
            <w:noProof/>
            <w:webHidden/>
          </w:rPr>
          <w:tab/>
        </w:r>
        <w:r>
          <w:rPr>
            <w:noProof/>
            <w:webHidden/>
          </w:rPr>
          <w:fldChar w:fldCharType="begin"/>
        </w:r>
        <w:r>
          <w:rPr>
            <w:noProof/>
            <w:webHidden/>
          </w:rPr>
          <w:instrText xml:space="preserve"> PAGEREF _Toc200435629 \h </w:instrText>
        </w:r>
        <w:r>
          <w:rPr>
            <w:noProof/>
          </w:rPr>
        </w:r>
        <w:r>
          <w:rPr>
            <w:noProof/>
            <w:webHidden/>
          </w:rPr>
          <w:fldChar w:fldCharType="separate"/>
        </w:r>
        <w:r>
          <w:rPr>
            <w:noProof/>
            <w:webHidden/>
          </w:rPr>
          <w:t>36</w:t>
        </w:r>
        <w:r>
          <w:rPr>
            <w:noProof/>
            <w:webHidden/>
          </w:rPr>
          <w:fldChar w:fldCharType="end"/>
        </w:r>
      </w:hyperlink>
    </w:p>
    <w:p w14:paraId="3E0DCE4C" w14:textId="77777777" w:rsidR="005C709B" w:rsidRDefault="005C709B">
      <w:pPr>
        <w:pStyle w:val="Sisluet4"/>
        <w:tabs>
          <w:tab w:val="left" w:pos="1680"/>
          <w:tab w:val="right" w:leader="dot" w:pos="8630"/>
        </w:tabs>
        <w:rPr>
          <w:noProof/>
          <w:szCs w:val="24"/>
          <w:lang w:val="en-US"/>
        </w:rPr>
      </w:pPr>
      <w:hyperlink w:anchor="_Toc200435630" w:history="1">
        <w:r w:rsidRPr="004A57A0">
          <w:rPr>
            <w:rStyle w:val="Hyperlinkki"/>
            <w:noProof/>
          </w:rPr>
          <w:t>2.3.3.12</w:t>
        </w:r>
        <w:r>
          <w:rPr>
            <w:noProof/>
            <w:szCs w:val="24"/>
            <w:lang w:val="en-US"/>
          </w:rPr>
          <w:tab/>
        </w:r>
        <w:r w:rsidRPr="004A57A0">
          <w:rPr>
            <w:rStyle w:val="Hyperlinkki"/>
            <w:noProof/>
          </w:rPr>
          <w:t>reasonOf</w:t>
        </w:r>
        <w:r>
          <w:rPr>
            <w:noProof/>
            <w:webHidden/>
          </w:rPr>
          <w:tab/>
        </w:r>
        <w:r>
          <w:rPr>
            <w:noProof/>
            <w:webHidden/>
          </w:rPr>
          <w:fldChar w:fldCharType="begin"/>
        </w:r>
        <w:r>
          <w:rPr>
            <w:noProof/>
            <w:webHidden/>
          </w:rPr>
          <w:instrText xml:space="preserve"> PAGEREF _Toc200435630 \h </w:instrText>
        </w:r>
        <w:r>
          <w:rPr>
            <w:noProof/>
          </w:rPr>
        </w:r>
        <w:r>
          <w:rPr>
            <w:noProof/>
            <w:webHidden/>
          </w:rPr>
          <w:fldChar w:fldCharType="separate"/>
        </w:r>
        <w:r>
          <w:rPr>
            <w:noProof/>
            <w:webHidden/>
          </w:rPr>
          <w:t>36</w:t>
        </w:r>
        <w:r>
          <w:rPr>
            <w:noProof/>
            <w:webHidden/>
          </w:rPr>
          <w:fldChar w:fldCharType="end"/>
        </w:r>
      </w:hyperlink>
    </w:p>
    <w:p w14:paraId="32AFFBFF" w14:textId="77777777" w:rsidR="005C709B" w:rsidRDefault="005C709B">
      <w:pPr>
        <w:pStyle w:val="Sisluet3"/>
        <w:tabs>
          <w:tab w:val="left" w:pos="1200"/>
          <w:tab w:val="right" w:leader="dot" w:pos="8630"/>
        </w:tabs>
        <w:rPr>
          <w:noProof/>
          <w:szCs w:val="24"/>
          <w:lang w:val="en-US"/>
        </w:rPr>
      </w:pPr>
      <w:hyperlink w:anchor="_Toc200435631" w:history="1">
        <w:r w:rsidRPr="004A57A0">
          <w:rPr>
            <w:rStyle w:val="Hyperlinkki"/>
            <w:noProof/>
          </w:rPr>
          <w:t>2.3.4</w:t>
        </w:r>
        <w:r>
          <w:rPr>
            <w:noProof/>
            <w:szCs w:val="24"/>
            <w:lang w:val="en-US"/>
          </w:rPr>
          <w:tab/>
        </w:r>
        <w:r w:rsidRPr="004A57A0">
          <w:rPr>
            <w:rStyle w:val="Hyperlinkki"/>
            <w:noProof/>
          </w:rPr>
          <w:t>Kontrollikehys – keskitetyt rekisterit</w:t>
        </w:r>
        <w:r>
          <w:rPr>
            <w:noProof/>
            <w:webHidden/>
          </w:rPr>
          <w:tab/>
        </w:r>
        <w:r>
          <w:rPr>
            <w:noProof/>
            <w:webHidden/>
          </w:rPr>
          <w:fldChar w:fldCharType="begin"/>
        </w:r>
        <w:r>
          <w:rPr>
            <w:noProof/>
            <w:webHidden/>
          </w:rPr>
          <w:instrText xml:space="preserve"> PAGEREF _Toc200435631 \h </w:instrText>
        </w:r>
        <w:r>
          <w:rPr>
            <w:noProof/>
          </w:rPr>
        </w:r>
        <w:r>
          <w:rPr>
            <w:noProof/>
            <w:webHidden/>
          </w:rPr>
          <w:fldChar w:fldCharType="separate"/>
        </w:r>
        <w:r>
          <w:rPr>
            <w:noProof/>
            <w:webHidden/>
          </w:rPr>
          <w:t>37</w:t>
        </w:r>
        <w:r>
          <w:rPr>
            <w:noProof/>
            <w:webHidden/>
          </w:rPr>
          <w:fldChar w:fldCharType="end"/>
        </w:r>
      </w:hyperlink>
    </w:p>
    <w:p w14:paraId="24633CEE" w14:textId="77777777" w:rsidR="005C709B" w:rsidRDefault="005C709B">
      <w:pPr>
        <w:pStyle w:val="Sisluet2"/>
        <w:tabs>
          <w:tab w:val="left" w:pos="960"/>
          <w:tab w:val="right" w:leader="dot" w:pos="8630"/>
        </w:tabs>
        <w:rPr>
          <w:noProof/>
          <w:szCs w:val="24"/>
          <w:lang w:val="en-US"/>
        </w:rPr>
      </w:pPr>
      <w:hyperlink w:anchor="_Toc200435632" w:history="1">
        <w:r w:rsidRPr="004A57A0">
          <w:rPr>
            <w:rStyle w:val="Hyperlinkki"/>
            <w:noProof/>
          </w:rPr>
          <w:t>2.4</w:t>
        </w:r>
        <w:r>
          <w:rPr>
            <w:noProof/>
            <w:szCs w:val="24"/>
            <w:lang w:val="en-US"/>
          </w:rPr>
          <w:tab/>
        </w:r>
        <w:r w:rsidRPr="004A57A0">
          <w:rPr>
            <w:rStyle w:val="Hyperlinkki"/>
            <w:noProof/>
          </w:rPr>
          <w:t>Kyselysanomat</w:t>
        </w:r>
        <w:r>
          <w:rPr>
            <w:noProof/>
            <w:webHidden/>
          </w:rPr>
          <w:tab/>
        </w:r>
        <w:r>
          <w:rPr>
            <w:noProof/>
            <w:webHidden/>
          </w:rPr>
          <w:fldChar w:fldCharType="begin"/>
        </w:r>
        <w:r>
          <w:rPr>
            <w:noProof/>
            <w:webHidden/>
          </w:rPr>
          <w:instrText xml:space="preserve"> PAGEREF _Toc200435632 \h </w:instrText>
        </w:r>
        <w:r>
          <w:rPr>
            <w:noProof/>
          </w:rPr>
        </w:r>
        <w:r>
          <w:rPr>
            <w:noProof/>
            <w:webHidden/>
          </w:rPr>
          <w:fldChar w:fldCharType="separate"/>
        </w:r>
        <w:r>
          <w:rPr>
            <w:noProof/>
            <w:webHidden/>
          </w:rPr>
          <w:t>37</w:t>
        </w:r>
        <w:r>
          <w:rPr>
            <w:noProof/>
            <w:webHidden/>
          </w:rPr>
          <w:fldChar w:fldCharType="end"/>
        </w:r>
      </w:hyperlink>
    </w:p>
    <w:p w14:paraId="0E254165" w14:textId="77777777" w:rsidR="005C709B" w:rsidRDefault="005C709B">
      <w:pPr>
        <w:pStyle w:val="Sisluet3"/>
        <w:tabs>
          <w:tab w:val="left" w:pos="1200"/>
          <w:tab w:val="right" w:leader="dot" w:pos="8630"/>
        </w:tabs>
        <w:rPr>
          <w:noProof/>
          <w:szCs w:val="24"/>
          <w:lang w:val="en-US"/>
        </w:rPr>
      </w:pPr>
      <w:hyperlink w:anchor="_Toc200435633" w:history="1">
        <w:r w:rsidRPr="004A57A0">
          <w:rPr>
            <w:rStyle w:val="Hyperlinkki"/>
            <w:noProof/>
          </w:rPr>
          <w:t>2.4.1</w:t>
        </w:r>
        <w:r>
          <w:rPr>
            <w:noProof/>
            <w:szCs w:val="24"/>
            <w:lang w:val="en-US"/>
          </w:rPr>
          <w:tab/>
        </w:r>
        <w:r w:rsidRPr="004A57A0">
          <w:rPr>
            <w:rStyle w:val="Hyperlinkki"/>
            <w:noProof/>
          </w:rPr>
          <w:t>Yleistä HL7v3:n kyselysanomista</w:t>
        </w:r>
        <w:r>
          <w:rPr>
            <w:noProof/>
            <w:webHidden/>
          </w:rPr>
          <w:tab/>
        </w:r>
        <w:r>
          <w:rPr>
            <w:noProof/>
            <w:webHidden/>
          </w:rPr>
          <w:fldChar w:fldCharType="begin"/>
        </w:r>
        <w:r>
          <w:rPr>
            <w:noProof/>
            <w:webHidden/>
          </w:rPr>
          <w:instrText xml:space="preserve"> PAGEREF _Toc200435633 \h </w:instrText>
        </w:r>
        <w:r>
          <w:rPr>
            <w:noProof/>
          </w:rPr>
        </w:r>
        <w:r>
          <w:rPr>
            <w:noProof/>
            <w:webHidden/>
          </w:rPr>
          <w:fldChar w:fldCharType="separate"/>
        </w:r>
        <w:r>
          <w:rPr>
            <w:noProof/>
            <w:webHidden/>
          </w:rPr>
          <w:t>37</w:t>
        </w:r>
        <w:r>
          <w:rPr>
            <w:noProof/>
            <w:webHidden/>
          </w:rPr>
          <w:fldChar w:fldCharType="end"/>
        </w:r>
      </w:hyperlink>
    </w:p>
    <w:p w14:paraId="464A6561" w14:textId="77777777" w:rsidR="005C709B" w:rsidRDefault="005C709B">
      <w:pPr>
        <w:pStyle w:val="Sisluet3"/>
        <w:tabs>
          <w:tab w:val="left" w:pos="1200"/>
          <w:tab w:val="right" w:leader="dot" w:pos="8630"/>
        </w:tabs>
        <w:rPr>
          <w:noProof/>
          <w:szCs w:val="24"/>
          <w:lang w:val="en-US"/>
        </w:rPr>
      </w:pPr>
      <w:hyperlink w:anchor="_Toc200435634" w:history="1">
        <w:r w:rsidRPr="004A57A0">
          <w:rPr>
            <w:rStyle w:val="Hyperlinkki"/>
            <w:noProof/>
          </w:rPr>
          <w:t>2.4.2</w:t>
        </w:r>
        <w:r>
          <w:rPr>
            <w:noProof/>
            <w:szCs w:val="24"/>
            <w:lang w:val="en-US"/>
          </w:rPr>
          <w:tab/>
        </w:r>
        <w:r w:rsidRPr="004A57A0">
          <w:rPr>
            <w:rStyle w:val="Hyperlinkki"/>
            <w:noProof/>
          </w:rPr>
          <w:t>Yleinen kontrollikehyksen rakenne</w:t>
        </w:r>
        <w:r>
          <w:rPr>
            <w:noProof/>
            <w:webHidden/>
          </w:rPr>
          <w:tab/>
        </w:r>
        <w:r>
          <w:rPr>
            <w:noProof/>
            <w:webHidden/>
          </w:rPr>
          <w:fldChar w:fldCharType="begin"/>
        </w:r>
        <w:r>
          <w:rPr>
            <w:noProof/>
            <w:webHidden/>
          </w:rPr>
          <w:instrText xml:space="preserve"> PAGEREF _Toc200435634 \h </w:instrText>
        </w:r>
        <w:r>
          <w:rPr>
            <w:noProof/>
          </w:rPr>
        </w:r>
        <w:r>
          <w:rPr>
            <w:noProof/>
            <w:webHidden/>
          </w:rPr>
          <w:fldChar w:fldCharType="separate"/>
        </w:r>
        <w:r>
          <w:rPr>
            <w:noProof/>
            <w:webHidden/>
          </w:rPr>
          <w:t>40</w:t>
        </w:r>
        <w:r>
          <w:rPr>
            <w:noProof/>
            <w:webHidden/>
          </w:rPr>
          <w:fldChar w:fldCharType="end"/>
        </w:r>
      </w:hyperlink>
    </w:p>
    <w:p w14:paraId="2F202217" w14:textId="77777777" w:rsidR="005C709B" w:rsidRDefault="005C709B">
      <w:pPr>
        <w:pStyle w:val="Sisluet3"/>
        <w:tabs>
          <w:tab w:val="left" w:pos="1200"/>
          <w:tab w:val="right" w:leader="dot" w:pos="8630"/>
        </w:tabs>
        <w:rPr>
          <w:noProof/>
          <w:szCs w:val="24"/>
          <w:lang w:val="en-US"/>
        </w:rPr>
      </w:pPr>
      <w:hyperlink w:anchor="_Toc200435635" w:history="1">
        <w:r w:rsidRPr="004A57A0">
          <w:rPr>
            <w:rStyle w:val="Hyperlinkki"/>
            <w:noProof/>
          </w:rPr>
          <w:t>2.4.3</w:t>
        </w:r>
        <w:r>
          <w:rPr>
            <w:noProof/>
            <w:szCs w:val="24"/>
            <w:lang w:val="en-US"/>
          </w:rPr>
          <w:tab/>
        </w:r>
        <w:r w:rsidRPr="004A57A0">
          <w:rPr>
            <w:rStyle w:val="Hyperlinkki"/>
            <w:noProof/>
          </w:rPr>
          <w:t>Query Specification-kontrollikehys</w:t>
        </w:r>
        <w:r>
          <w:rPr>
            <w:noProof/>
            <w:webHidden/>
          </w:rPr>
          <w:tab/>
        </w:r>
        <w:r>
          <w:rPr>
            <w:noProof/>
            <w:webHidden/>
          </w:rPr>
          <w:fldChar w:fldCharType="begin"/>
        </w:r>
        <w:r>
          <w:rPr>
            <w:noProof/>
            <w:webHidden/>
          </w:rPr>
          <w:instrText xml:space="preserve"> PAGEREF _Toc200435635 \h </w:instrText>
        </w:r>
        <w:r>
          <w:rPr>
            <w:noProof/>
          </w:rPr>
        </w:r>
        <w:r>
          <w:rPr>
            <w:noProof/>
            <w:webHidden/>
          </w:rPr>
          <w:fldChar w:fldCharType="separate"/>
        </w:r>
        <w:r>
          <w:rPr>
            <w:noProof/>
            <w:webHidden/>
          </w:rPr>
          <w:t>40</w:t>
        </w:r>
        <w:r>
          <w:rPr>
            <w:noProof/>
            <w:webHidden/>
          </w:rPr>
          <w:fldChar w:fldCharType="end"/>
        </w:r>
      </w:hyperlink>
    </w:p>
    <w:p w14:paraId="7EC89CC0" w14:textId="77777777" w:rsidR="005C709B" w:rsidRDefault="005C709B">
      <w:pPr>
        <w:pStyle w:val="Sisluet3"/>
        <w:tabs>
          <w:tab w:val="left" w:pos="1200"/>
          <w:tab w:val="right" w:leader="dot" w:pos="8630"/>
        </w:tabs>
        <w:rPr>
          <w:noProof/>
          <w:szCs w:val="24"/>
          <w:lang w:val="en-US"/>
        </w:rPr>
      </w:pPr>
      <w:hyperlink w:anchor="_Toc200435636" w:history="1">
        <w:r w:rsidRPr="004A57A0">
          <w:rPr>
            <w:rStyle w:val="Hyperlinkki"/>
            <w:noProof/>
            <w:lang w:val="en-US"/>
          </w:rPr>
          <w:t>2.4.4</w:t>
        </w:r>
        <w:r>
          <w:rPr>
            <w:noProof/>
            <w:szCs w:val="24"/>
            <w:lang w:val="en-US"/>
          </w:rPr>
          <w:tab/>
        </w:r>
        <w:r w:rsidRPr="004A57A0">
          <w:rPr>
            <w:rStyle w:val="Hyperlinkki"/>
            <w:noProof/>
            <w:lang w:val="en-US"/>
          </w:rPr>
          <w:t>Query Response/Acknowledgement-kontrollikehys</w:t>
        </w:r>
        <w:r>
          <w:rPr>
            <w:noProof/>
            <w:webHidden/>
          </w:rPr>
          <w:tab/>
        </w:r>
        <w:r>
          <w:rPr>
            <w:noProof/>
            <w:webHidden/>
          </w:rPr>
          <w:fldChar w:fldCharType="begin"/>
        </w:r>
        <w:r>
          <w:rPr>
            <w:noProof/>
            <w:webHidden/>
          </w:rPr>
          <w:instrText xml:space="preserve"> PAGEREF _Toc200435636 \h </w:instrText>
        </w:r>
        <w:r>
          <w:rPr>
            <w:noProof/>
          </w:rPr>
        </w:r>
        <w:r>
          <w:rPr>
            <w:noProof/>
            <w:webHidden/>
          </w:rPr>
          <w:fldChar w:fldCharType="separate"/>
        </w:r>
        <w:r>
          <w:rPr>
            <w:noProof/>
            <w:webHidden/>
          </w:rPr>
          <w:t>42</w:t>
        </w:r>
        <w:r>
          <w:rPr>
            <w:noProof/>
            <w:webHidden/>
          </w:rPr>
          <w:fldChar w:fldCharType="end"/>
        </w:r>
      </w:hyperlink>
    </w:p>
    <w:p w14:paraId="71326E21" w14:textId="77777777" w:rsidR="005C709B" w:rsidRDefault="005C709B">
      <w:pPr>
        <w:pStyle w:val="Sisluet3"/>
        <w:tabs>
          <w:tab w:val="left" w:pos="1200"/>
          <w:tab w:val="right" w:leader="dot" w:pos="8630"/>
        </w:tabs>
        <w:rPr>
          <w:noProof/>
          <w:szCs w:val="24"/>
          <w:lang w:val="en-US"/>
        </w:rPr>
      </w:pPr>
      <w:hyperlink w:anchor="_Toc200435637" w:history="1">
        <w:r w:rsidRPr="004A57A0">
          <w:rPr>
            <w:rStyle w:val="Hyperlinkki"/>
            <w:noProof/>
            <w:lang w:val="en-US"/>
          </w:rPr>
          <w:t>2.4.5</w:t>
        </w:r>
        <w:r>
          <w:rPr>
            <w:noProof/>
            <w:szCs w:val="24"/>
            <w:lang w:val="en-US"/>
          </w:rPr>
          <w:tab/>
        </w:r>
        <w:r w:rsidRPr="004A57A0">
          <w:rPr>
            <w:rStyle w:val="Hyperlinkki"/>
            <w:noProof/>
            <w:lang w:val="en-US"/>
          </w:rPr>
          <w:t>Query Continuation/Cancel-kontrollikehys</w:t>
        </w:r>
        <w:r>
          <w:rPr>
            <w:noProof/>
            <w:webHidden/>
          </w:rPr>
          <w:tab/>
        </w:r>
        <w:r>
          <w:rPr>
            <w:noProof/>
            <w:webHidden/>
          </w:rPr>
          <w:fldChar w:fldCharType="begin"/>
        </w:r>
        <w:r>
          <w:rPr>
            <w:noProof/>
            <w:webHidden/>
          </w:rPr>
          <w:instrText xml:space="preserve"> PAGEREF _Toc200435637 \h </w:instrText>
        </w:r>
        <w:r>
          <w:rPr>
            <w:noProof/>
          </w:rPr>
        </w:r>
        <w:r>
          <w:rPr>
            <w:noProof/>
            <w:webHidden/>
          </w:rPr>
          <w:fldChar w:fldCharType="separate"/>
        </w:r>
        <w:r>
          <w:rPr>
            <w:noProof/>
            <w:webHidden/>
          </w:rPr>
          <w:t>44</w:t>
        </w:r>
        <w:r>
          <w:rPr>
            <w:noProof/>
            <w:webHidden/>
          </w:rPr>
          <w:fldChar w:fldCharType="end"/>
        </w:r>
      </w:hyperlink>
    </w:p>
    <w:p w14:paraId="36B7D5E9" w14:textId="77777777" w:rsidR="005C709B" w:rsidRDefault="005C709B">
      <w:pPr>
        <w:pStyle w:val="Sisluet3"/>
        <w:tabs>
          <w:tab w:val="left" w:pos="1200"/>
          <w:tab w:val="right" w:leader="dot" w:pos="8630"/>
        </w:tabs>
        <w:rPr>
          <w:noProof/>
          <w:szCs w:val="24"/>
          <w:lang w:val="en-US"/>
        </w:rPr>
      </w:pPr>
      <w:hyperlink w:anchor="_Toc200435638" w:history="1">
        <w:r w:rsidRPr="004A57A0">
          <w:rPr>
            <w:rStyle w:val="Hyperlinkki"/>
            <w:noProof/>
          </w:rPr>
          <w:t>2.4.6</w:t>
        </w:r>
        <w:r>
          <w:rPr>
            <w:noProof/>
            <w:szCs w:val="24"/>
            <w:lang w:val="en-US"/>
          </w:rPr>
          <w:tab/>
        </w:r>
        <w:r w:rsidRPr="004A57A0">
          <w:rPr>
            <w:rStyle w:val="Hyperlinkki"/>
            <w:noProof/>
          </w:rPr>
          <w:t>Esimerkki kyselyviestin ParameterList-rakenteesta</w:t>
        </w:r>
        <w:r>
          <w:rPr>
            <w:noProof/>
            <w:webHidden/>
          </w:rPr>
          <w:tab/>
        </w:r>
        <w:r>
          <w:rPr>
            <w:noProof/>
            <w:webHidden/>
          </w:rPr>
          <w:fldChar w:fldCharType="begin"/>
        </w:r>
        <w:r>
          <w:rPr>
            <w:noProof/>
            <w:webHidden/>
          </w:rPr>
          <w:instrText xml:space="preserve"> PAGEREF _Toc200435638 \h </w:instrText>
        </w:r>
        <w:r>
          <w:rPr>
            <w:noProof/>
          </w:rPr>
        </w:r>
        <w:r>
          <w:rPr>
            <w:noProof/>
            <w:webHidden/>
          </w:rPr>
          <w:fldChar w:fldCharType="separate"/>
        </w:r>
        <w:r>
          <w:rPr>
            <w:noProof/>
            <w:webHidden/>
          </w:rPr>
          <w:t>45</w:t>
        </w:r>
        <w:r>
          <w:rPr>
            <w:noProof/>
            <w:webHidden/>
          </w:rPr>
          <w:fldChar w:fldCharType="end"/>
        </w:r>
      </w:hyperlink>
    </w:p>
    <w:p w14:paraId="4596111A" w14:textId="77777777" w:rsidR="005C709B" w:rsidRDefault="005C709B">
      <w:pPr>
        <w:pStyle w:val="Sisluet3"/>
        <w:tabs>
          <w:tab w:val="left" w:pos="1200"/>
          <w:tab w:val="right" w:leader="dot" w:pos="8630"/>
        </w:tabs>
        <w:rPr>
          <w:noProof/>
          <w:szCs w:val="24"/>
          <w:lang w:val="en-US"/>
        </w:rPr>
      </w:pPr>
      <w:hyperlink w:anchor="_Toc200435639" w:history="1">
        <w:r w:rsidRPr="004A57A0">
          <w:rPr>
            <w:rStyle w:val="Hyperlinkki"/>
            <w:noProof/>
          </w:rPr>
          <w:t>2.4.7</w:t>
        </w:r>
        <w:r>
          <w:rPr>
            <w:noProof/>
            <w:szCs w:val="24"/>
            <w:lang w:val="en-US"/>
          </w:rPr>
          <w:tab/>
        </w:r>
        <w:r w:rsidRPr="004A57A0">
          <w:rPr>
            <w:rStyle w:val="Hyperlinkki"/>
            <w:noProof/>
          </w:rPr>
          <w:t>Esimerkki kyselyvastauksen Subject-rakenteesta</w:t>
        </w:r>
        <w:r>
          <w:rPr>
            <w:noProof/>
            <w:webHidden/>
          </w:rPr>
          <w:tab/>
        </w:r>
        <w:r>
          <w:rPr>
            <w:noProof/>
            <w:webHidden/>
          </w:rPr>
          <w:fldChar w:fldCharType="begin"/>
        </w:r>
        <w:r>
          <w:rPr>
            <w:noProof/>
            <w:webHidden/>
          </w:rPr>
          <w:instrText xml:space="preserve"> PAGEREF _Toc200435639 \h </w:instrText>
        </w:r>
        <w:r>
          <w:rPr>
            <w:noProof/>
          </w:rPr>
        </w:r>
        <w:r>
          <w:rPr>
            <w:noProof/>
            <w:webHidden/>
          </w:rPr>
          <w:fldChar w:fldCharType="separate"/>
        </w:r>
        <w:r>
          <w:rPr>
            <w:noProof/>
            <w:webHidden/>
          </w:rPr>
          <w:t>45</w:t>
        </w:r>
        <w:r>
          <w:rPr>
            <w:noProof/>
            <w:webHidden/>
          </w:rPr>
          <w:fldChar w:fldCharType="end"/>
        </w:r>
      </w:hyperlink>
    </w:p>
    <w:p w14:paraId="291AFAE6" w14:textId="77777777" w:rsidR="005C709B" w:rsidRDefault="005C709B">
      <w:pPr>
        <w:pStyle w:val="Sisluet2"/>
        <w:tabs>
          <w:tab w:val="left" w:pos="960"/>
          <w:tab w:val="right" w:leader="dot" w:pos="8630"/>
        </w:tabs>
        <w:rPr>
          <w:noProof/>
          <w:szCs w:val="24"/>
          <w:lang w:val="en-US"/>
        </w:rPr>
      </w:pPr>
      <w:hyperlink w:anchor="_Toc200435640" w:history="1">
        <w:r w:rsidRPr="004A57A0">
          <w:rPr>
            <w:rStyle w:val="Hyperlinkki"/>
            <w:noProof/>
            <w:lang w:val="en-GB"/>
          </w:rPr>
          <w:t>2.5</w:t>
        </w:r>
        <w:r>
          <w:rPr>
            <w:noProof/>
            <w:szCs w:val="24"/>
            <w:lang w:val="en-US"/>
          </w:rPr>
          <w:tab/>
        </w:r>
        <w:r w:rsidRPr="004A57A0">
          <w:rPr>
            <w:rStyle w:val="Hyperlinkki"/>
            <w:noProof/>
            <w:lang w:val="en-GB"/>
          </w:rPr>
          <w:t>Batch-sanomat</w:t>
        </w:r>
        <w:r>
          <w:rPr>
            <w:noProof/>
            <w:webHidden/>
          </w:rPr>
          <w:tab/>
        </w:r>
        <w:r>
          <w:rPr>
            <w:noProof/>
            <w:webHidden/>
          </w:rPr>
          <w:fldChar w:fldCharType="begin"/>
        </w:r>
        <w:r>
          <w:rPr>
            <w:noProof/>
            <w:webHidden/>
          </w:rPr>
          <w:instrText xml:space="preserve"> PAGEREF _Toc200435640 \h </w:instrText>
        </w:r>
        <w:r>
          <w:rPr>
            <w:noProof/>
          </w:rPr>
        </w:r>
        <w:r>
          <w:rPr>
            <w:noProof/>
            <w:webHidden/>
          </w:rPr>
          <w:fldChar w:fldCharType="separate"/>
        </w:r>
        <w:r>
          <w:rPr>
            <w:noProof/>
            <w:webHidden/>
          </w:rPr>
          <w:t>48</w:t>
        </w:r>
        <w:r>
          <w:rPr>
            <w:noProof/>
            <w:webHidden/>
          </w:rPr>
          <w:fldChar w:fldCharType="end"/>
        </w:r>
      </w:hyperlink>
    </w:p>
    <w:p w14:paraId="0B1804FA" w14:textId="77777777" w:rsidR="005C709B" w:rsidRDefault="005C709B">
      <w:pPr>
        <w:pStyle w:val="Sisluet3"/>
        <w:tabs>
          <w:tab w:val="left" w:pos="1200"/>
          <w:tab w:val="right" w:leader="dot" w:pos="8630"/>
        </w:tabs>
        <w:rPr>
          <w:noProof/>
          <w:szCs w:val="24"/>
          <w:lang w:val="en-US"/>
        </w:rPr>
      </w:pPr>
      <w:hyperlink w:anchor="_Toc200435641" w:history="1">
        <w:r w:rsidRPr="004A57A0">
          <w:rPr>
            <w:rStyle w:val="Hyperlinkki"/>
            <w:noProof/>
          </w:rPr>
          <w:t>2.5.1</w:t>
        </w:r>
        <w:r>
          <w:rPr>
            <w:noProof/>
            <w:szCs w:val="24"/>
            <w:lang w:val="en-US"/>
          </w:rPr>
          <w:tab/>
        </w:r>
        <w:r w:rsidRPr="004A57A0">
          <w:rPr>
            <w:rStyle w:val="Hyperlinkki"/>
            <w:noProof/>
          </w:rPr>
          <w:t>Batch siirtokehys</w:t>
        </w:r>
        <w:r>
          <w:rPr>
            <w:noProof/>
            <w:webHidden/>
          </w:rPr>
          <w:tab/>
        </w:r>
        <w:r>
          <w:rPr>
            <w:noProof/>
            <w:webHidden/>
          </w:rPr>
          <w:fldChar w:fldCharType="begin"/>
        </w:r>
        <w:r>
          <w:rPr>
            <w:noProof/>
            <w:webHidden/>
          </w:rPr>
          <w:instrText xml:space="preserve"> PAGEREF _Toc200435641 \h </w:instrText>
        </w:r>
        <w:r>
          <w:rPr>
            <w:noProof/>
          </w:rPr>
        </w:r>
        <w:r>
          <w:rPr>
            <w:noProof/>
            <w:webHidden/>
          </w:rPr>
          <w:fldChar w:fldCharType="separate"/>
        </w:r>
        <w:r>
          <w:rPr>
            <w:noProof/>
            <w:webHidden/>
          </w:rPr>
          <w:t>49</w:t>
        </w:r>
        <w:r>
          <w:rPr>
            <w:noProof/>
            <w:webHidden/>
          </w:rPr>
          <w:fldChar w:fldCharType="end"/>
        </w:r>
      </w:hyperlink>
    </w:p>
    <w:p w14:paraId="33839FDF" w14:textId="77777777" w:rsidR="005C709B" w:rsidRDefault="005C709B">
      <w:pPr>
        <w:pStyle w:val="Sisluet4"/>
        <w:tabs>
          <w:tab w:val="left" w:pos="1680"/>
          <w:tab w:val="right" w:leader="dot" w:pos="8630"/>
        </w:tabs>
        <w:rPr>
          <w:noProof/>
          <w:szCs w:val="24"/>
          <w:lang w:val="en-US"/>
        </w:rPr>
      </w:pPr>
      <w:hyperlink w:anchor="_Toc200435642" w:history="1">
        <w:r w:rsidRPr="004A57A0">
          <w:rPr>
            <w:rStyle w:val="Hyperlinkki"/>
            <w:noProof/>
          </w:rPr>
          <w:t>2.5.1.1</w:t>
        </w:r>
        <w:r>
          <w:rPr>
            <w:noProof/>
            <w:szCs w:val="24"/>
            <w:lang w:val="en-US"/>
          </w:rPr>
          <w:tab/>
        </w:r>
        <w:r w:rsidRPr="004A57A0">
          <w:rPr>
            <w:rStyle w:val="Hyperlinkki"/>
            <w:noProof/>
          </w:rPr>
          <w:t>Id (pakollinen II)</w:t>
        </w:r>
        <w:r>
          <w:rPr>
            <w:noProof/>
            <w:webHidden/>
          </w:rPr>
          <w:tab/>
        </w:r>
        <w:r>
          <w:rPr>
            <w:noProof/>
            <w:webHidden/>
          </w:rPr>
          <w:fldChar w:fldCharType="begin"/>
        </w:r>
        <w:r>
          <w:rPr>
            <w:noProof/>
            <w:webHidden/>
          </w:rPr>
          <w:instrText xml:space="preserve"> PAGEREF _Toc200435642 \h </w:instrText>
        </w:r>
        <w:r>
          <w:rPr>
            <w:noProof/>
          </w:rPr>
        </w:r>
        <w:r>
          <w:rPr>
            <w:noProof/>
            <w:webHidden/>
          </w:rPr>
          <w:fldChar w:fldCharType="separate"/>
        </w:r>
        <w:r>
          <w:rPr>
            <w:noProof/>
            <w:webHidden/>
          </w:rPr>
          <w:t>51</w:t>
        </w:r>
        <w:r>
          <w:rPr>
            <w:noProof/>
            <w:webHidden/>
          </w:rPr>
          <w:fldChar w:fldCharType="end"/>
        </w:r>
      </w:hyperlink>
    </w:p>
    <w:p w14:paraId="5B98F890" w14:textId="77777777" w:rsidR="005C709B" w:rsidRDefault="005C709B">
      <w:pPr>
        <w:pStyle w:val="Sisluet4"/>
        <w:tabs>
          <w:tab w:val="left" w:pos="1680"/>
          <w:tab w:val="right" w:leader="dot" w:pos="8630"/>
        </w:tabs>
        <w:rPr>
          <w:noProof/>
          <w:szCs w:val="24"/>
          <w:lang w:val="en-US"/>
        </w:rPr>
      </w:pPr>
      <w:hyperlink w:anchor="_Toc200435643" w:history="1">
        <w:r w:rsidRPr="004A57A0">
          <w:rPr>
            <w:rStyle w:val="Hyperlinkki"/>
            <w:noProof/>
          </w:rPr>
          <w:t>2.5.1.2</w:t>
        </w:r>
        <w:r>
          <w:rPr>
            <w:noProof/>
            <w:szCs w:val="24"/>
            <w:lang w:val="en-US"/>
          </w:rPr>
          <w:tab/>
        </w:r>
        <w:r w:rsidRPr="004A57A0">
          <w:rPr>
            <w:rStyle w:val="Hyperlinkki"/>
            <w:noProof/>
          </w:rPr>
          <w:t>creationTime (pakollinen TS)</w:t>
        </w:r>
        <w:r>
          <w:rPr>
            <w:noProof/>
            <w:webHidden/>
          </w:rPr>
          <w:tab/>
        </w:r>
        <w:r>
          <w:rPr>
            <w:noProof/>
            <w:webHidden/>
          </w:rPr>
          <w:fldChar w:fldCharType="begin"/>
        </w:r>
        <w:r>
          <w:rPr>
            <w:noProof/>
            <w:webHidden/>
          </w:rPr>
          <w:instrText xml:space="preserve"> PAGEREF _Toc200435643 \h </w:instrText>
        </w:r>
        <w:r>
          <w:rPr>
            <w:noProof/>
          </w:rPr>
        </w:r>
        <w:r>
          <w:rPr>
            <w:noProof/>
            <w:webHidden/>
          </w:rPr>
          <w:fldChar w:fldCharType="separate"/>
        </w:r>
        <w:r>
          <w:rPr>
            <w:noProof/>
            <w:webHidden/>
          </w:rPr>
          <w:t>51</w:t>
        </w:r>
        <w:r>
          <w:rPr>
            <w:noProof/>
            <w:webHidden/>
          </w:rPr>
          <w:fldChar w:fldCharType="end"/>
        </w:r>
      </w:hyperlink>
    </w:p>
    <w:p w14:paraId="1684A241" w14:textId="77777777" w:rsidR="005C709B" w:rsidRDefault="005C709B">
      <w:pPr>
        <w:pStyle w:val="Sisluet4"/>
        <w:tabs>
          <w:tab w:val="left" w:pos="1680"/>
          <w:tab w:val="right" w:leader="dot" w:pos="8630"/>
        </w:tabs>
        <w:rPr>
          <w:noProof/>
          <w:szCs w:val="24"/>
          <w:lang w:val="en-US"/>
        </w:rPr>
      </w:pPr>
      <w:hyperlink w:anchor="_Toc200435644" w:history="1">
        <w:r w:rsidRPr="004A57A0">
          <w:rPr>
            <w:rStyle w:val="Hyperlinkki"/>
            <w:noProof/>
          </w:rPr>
          <w:t>2.5.1.3</w:t>
        </w:r>
        <w:r>
          <w:rPr>
            <w:noProof/>
            <w:szCs w:val="24"/>
            <w:lang w:val="en-US"/>
          </w:rPr>
          <w:tab/>
        </w:r>
        <w:r w:rsidRPr="004A57A0">
          <w:rPr>
            <w:rStyle w:val="Hyperlinkki"/>
            <w:noProof/>
          </w:rPr>
          <w:t>securityText (vapaaehtoinen ST)</w:t>
        </w:r>
        <w:r>
          <w:rPr>
            <w:noProof/>
            <w:webHidden/>
          </w:rPr>
          <w:tab/>
        </w:r>
        <w:r>
          <w:rPr>
            <w:noProof/>
            <w:webHidden/>
          </w:rPr>
          <w:fldChar w:fldCharType="begin"/>
        </w:r>
        <w:r>
          <w:rPr>
            <w:noProof/>
            <w:webHidden/>
          </w:rPr>
          <w:instrText xml:space="preserve"> PAGEREF _Toc200435644 \h </w:instrText>
        </w:r>
        <w:r>
          <w:rPr>
            <w:noProof/>
          </w:rPr>
        </w:r>
        <w:r>
          <w:rPr>
            <w:noProof/>
            <w:webHidden/>
          </w:rPr>
          <w:fldChar w:fldCharType="separate"/>
        </w:r>
        <w:r>
          <w:rPr>
            <w:noProof/>
            <w:webHidden/>
          </w:rPr>
          <w:t>51</w:t>
        </w:r>
        <w:r>
          <w:rPr>
            <w:noProof/>
            <w:webHidden/>
          </w:rPr>
          <w:fldChar w:fldCharType="end"/>
        </w:r>
      </w:hyperlink>
    </w:p>
    <w:p w14:paraId="79514757" w14:textId="77777777" w:rsidR="005C709B" w:rsidRDefault="005C709B">
      <w:pPr>
        <w:pStyle w:val="Sisluet4"/>
        <w:tabs>
          <w:tab w:val="left" w:pos="1680"/>
          <w:tab w:val="right" w:leader="dot" w:pos="8630"/>
        </w:tabs>
        <w:rPr>
          <w:noProof/>
          <w:szCs w:val="24"/>
          <w:lang w:val="en-US"/>
        </w:rPr>
      </w:pPr>
      <w:hyperlink w:anchor="_Toc200435645" w:history="1">
        <w:r w:rsidRPr="004A57A0">
          <w:rPr>
            <w:rStyle w:val="Hyperlinkki"/>
            <w:noProof/>
          </w:rPr>
          <w:t>2.5.1.4</w:t>
        </w:r>
        <w:r>
          <w:rPr>
            <w:noProof/>
            <w:szCs w:val="24"/>
            <w:lang w:val="en-US"/>
          </w:rPr>
          <w:tab/>
        </w:r>
        <w:r w:rsidRPr="004A57A0">
          <w:rPr>
            <w:rStyle w:val="Hyperlinkki"/>
            <w:noProof/>
          </w:rPr>
          <w:t>responseModeCode (pakollinen CS)</w:t>
        </w:r>
        <w:r>
          <w:rPr>
            <w:noProof/>
            <w:webHidden/>
          </w:rPr>
          <w:tab/>
        </w:r>
        <w:r>
          <w:rPr>
            <w:noProof/>
            <w:webHidden/>
          </w:rPr>
          <w:fldChar w:fldCharType="begin"/>
        </w:r>
        <w:r>
          <w:rPr>
            <w:noProof/>
            <w:webHidden/>
          </w:rPr>
          <w:instrText xml:space="preserve"> PAGEREF _Toc200435645 \h </w:instrText>
        </w:r>
        <w:r>
          <w:rPr>
            <w:noProof/>
          </w:rPr>
        </w:r>
        <w:r>
          <w:rPr>
            <w:noProof/>
            <w:webHidden/>
          </w:rPr>
          <w:fldChar w:fldCharType="separate"/>
        </w:r>
        <w:r>
          <w:rPr>
            <w:noProof/>
            <w:webHidden/>
          </w:rPr>
          <w:t>51</w:t>
        </w:r>
        <w:r>
          <w:rPr>
            <w:noProof/>
            <w:webHidden/>
          </w:rPr>
          <w:fldChar w:fldCharType="end"/>
        </w:r>
      </w:hyperlink>
    </w:p>
    <w:p w14:paraId="3E2AC97E" w14:textId="77777777" w:rsidR="005C709B" w:rsidRDefault="005C709B">
      <w:pPr>
        <w:pStyle w:val="Sisluet4"/>
        <w:tabs>
          <w:tab w:val="left" w:pos="1680"/>
          <w:tab w:val="right" w:leader="dot" w:pos="8630"/>
        </w:tabs>
        <w:rPr>
          <w:noProof/>
          <w:szCs w:val="24"/>
          <w:lang w:val="en-US"/>
        </w:rPr>
      </w:pPr>
      <w:hyperlink w:anchor="_Toc200435646" w:history="1">
        <w:r w:rsidRPr="004A57A0">
          <w:rPr>
            <w:rStyle w:val="Hyperlinkki"/>
            <w:noProof/>
          </w:rPr>
          <w:t>2.5.1.5</w:t>
        </w:r>
        <w:r>
          <w:rPr>
            <w:noProof/>
            <w:szCs w:val="24"/>
            <w:lang w:val="en-US"/>
          </w:rPr>
          <w:tab/>
        </w:r>
        <w:r w:rsidRPr="004A57A0">
          <w:rPr>
            <w:rStyle w:val="Hyperlinkki"/>
            <w:noProof/>
          </w:rPr>
          <w:t>versionCode (vapaaehtoinen CS)</w:t>
        </w:r>
        <w:r>
          <w:rPr>
            <w:noProof/>
            <w:webHidden/>
          </w:rPr>
          <w:tab/>
        </w:r>
        <w:r>
          <w:rPr>
            <w:noProof/>
            <w:webHidden/>
          </w:rPr>
          <w:fldChar w:fldCharType="begin"/>
        </w:r>
        <w:r>
          <w:rPr>
            <w:noProof/>
            <w:webHidden/>
          </w:rPr>
          <w:instrText xml:space="preserve"> PAGEREF _Toc200435646 \h </w:instrText>
        </w:r>
        <w:r>
          <w:rPr>
            <w:noProof/>
          </w:rPr>
        </w:r>
        <w:r>
          <w:rPr>
            <w:noProof/>
            <w:webHidden/>
          </w:rPr>
          <w:fldChar w:fldCharType="separate"/>
        </w:r>
        <w:r>
          <w:rPr>
            <w:noProof/>
            <w:webHidden/>
          </w:rPr>
          <w:t>51</w:t>
        </w:r>
        <w:r>
          <w:rPr>
            <w:noProof/>
            <w:webHidden/>
          </w:rPr>
          <w:fldChar w:fldCharType="end"/>
        </w:r>
      </w:hyperlink>
    </w:p>
    <w:p w14:paraId="0A80CE67" w14:textId="77777777" w:rsidR="005C709B" w:rsidRDefault="005C709B">
      <w:pPr>
        <w:pStyle w:val="Sisluet4"/>
        <w:tabs>
          <w:tab w:val="left" w:pos="1680"/>
          <w:tab w:val="right" w:leader="dot" w:pos="8630"/>
        </w:tabs>
        <w:rPr>
          <w:noProof/>
          <w:szCs w:val="24"/>
          <w:lang w:val="en-US"/>
        </w:rPr>
      </w:pPr>
      <w:hyperlink w:anchor="_Toc200435647" w:history="1">
        <w:r w:rsidRPr="004A57A0">
          <w:rPr>
            <w:rStyle w:val="Hyperlinkki"/>
            <w:noProof/>
            <w:lang w:val="en-US"/>
          </w:rPr>
          <w:t>2.5.1.6</w:t>
        </w:r>
        <w:r>
          <w:rPr>
            <w:noProof/>
            <w:szCs w:val="24"/>
            <w:lang w:val="en-US"/>
          </w:rPr>
          <w:tab/>
        </w:r>
        <w:r w:rsidRPr="004A57A0">
          <w:rPr>
            <w:rStyle w:val="Hyperlinkki"/>
            <w:noProof/>
            <w:lang w:val="en-US"/>
          </w:rPr>
          <w:t>interactionId (pakollinen II)</w:t>
        </w:r>
        <w:r>
          <w:rPr>
            <w:noProof/>
            <w:webHidden/>
          </w:rPr>
          <w:tab/>
        </w:r>
        <w:r>
          <w:rPr>
            <w:noProof/>
            <w:webHidden/>
          </w:rPr>
          <w:fldChar w:fldCharType="begin"/>
        </w:r>
        <w:r>
          <w:rPr>
            <w:noProof/>
            <w:webHidden/>
          </w:rPr>
          <w:instrText xml:space="preserve"> PAGEREF _Toc200435647 \h </w:instrText>
        </w:r>
        <w:r>
          <w:rPr>
            <w:noProof/>
          </w:rPr>
        </w:r>
        <w:r>
          <w:rPr>
            <w:noProof/>
            <w:webHidden/>
          </w:rPr>
          <w:fldChar w:fldCharType="separate"/>
        </w:r>
        <w:r>
          <w:rPr>
            <w:noProof/>
            <w:webHidden/>
          </w:rPr>
          <w:t>51</w:t>
        </w:r>
        <w:r>
          <w:rPr>
            <w:noProof/>
            <w:webHidden/>
          </w:rPr>
          <w:fldChar w:fldCharType="end"/>
        </w:r>
      </w:hyperlink>
    </w:p>
    <w:p w14:paraId="0A7B00EA" w14:textId="77777777" w:rsidR="005C709B" w:rsidRDefault="005C709B">
      <w:pPr>
        <w:pStyle w:val="Sisluet4"/>
        <w:tabs>
          <w:tab w:val="left" w:pos="1680"/>
          <w:tab w:val="right" w:leader="dot" w:pos="8630"/>
        </w:tabs>
        <w:rPr>
          <w:noProof/>
          <w:szCs w:val="24"/>
          <w:lang w:val="en-US"/>
        </w:rPr>
      </w:pPr>
      <w:hyperlink w:anchor="_Toc200435648" w:history="1">
        <w:r w:rsidRPr="004A57A0">
          <w:rPr>
            <w:rStyle w:val="Hyperlinkki"/>
            <w:noProof/>
            <w:lang w:val="en-US"/>
          </w:rPr>
          <w:t>2.5.1.7</w:t>
        </w:r>
        <w:r>
          <w:rPr>
            <w:noProof/>
            <w:szCs w:val="24"/>
            <w:lang w:val="en-US"/>
          </w:rPr>
          <w:tab/>
        </w:r>
        <w:r w:rsidRPr="004A57A0">
          <w:rPr>
            <w:rStyle w:val="Hyperlinkki"/>
            <w:noProof/>
            <w:lang w:val="en-US"/>
          </w:rPr>
          <w:t>referenceControlId (required, voi olla null, II)</w:t>
        </w:r>
        <w:r>
          <w:rPr>
            <w:noProof/>
            <w:webHidden/>
          </w:rPr>
          <w:tab/>
        </w:r>
        <w:r>
          <w:rPr>
            <w:noProof/>
            <w:webHidden/>
          </w:rPr>
          <w:fldChar w:fldCharType="begin"/>
        </w:r>
        <w:r>
          <w:rPr>
            <w:noProof/>
            <w:webHidden/>
          </w:rPr>
          <w:instrText xml:space="preserve"> PAGEREF _Toc200435648 \h </w:instrText>
        </w:r>
        <w:r>
          <w:rPr>
            <w:noProof/>
          </w:rPr>
        </w:r>
        <w:r>
          <w:rPr>
            <w:noProof/>
            <w:webHidden/>
          </w:rPr>
          <w:fldChar w:fldCharType="separate"/>
        </w:r>
        <w:r>
          <w:rPr>
            <w:noProof/>
            <w:webHidden/>
          </w:rPr>
          <w:t>51</w:t>
        </w:r>
        <w:r>
          <w:rPr>
            <w:noProof/>
            <w:webHidden/>
          </w:rPr>
          <w:fldChar w:fldCharType="end"/>
        </w:r>
      </w:hyperlink>
    </w:p>
    <w:p w14:paraId="2BDECD07" w14:textId="77777777" w:rsidR="005C709B" w:rsidRDefault="005C709B">
      <w:pPr>
        <w:pStyle w:val="Sisluet4"/>
        <w:tabs>
          <w:tab w:val="left" w:pos="1680"/>
          <w:tab w:val="right" w:leader="dot" w:pos="8630"/>
        </w:tabs>
        <w:rPr>
          <w:noProof/>
          <w:szCs w:val="24"/>
          <w:lang w:val="en-US"/>
        </w:rPr>
      </w:pPr>
      <w:hyperlink w:anchor="_Toc200435649" w:history="1">
        <w:r w:rsidRPr="004A57A0">
          <w:rPr>
            <w:rStyle w:val="Hyperlinkki"/>
            <w:noProof/>
          </w:rPr>
          <w:t>2.5.1.8</w:t>
        </w:r>
        <w:r>
          <w:rPr>
            <w:noProof/>
            <w:szCs w:val="24"/>
            <w:lang w:val="en-US"/>
          </w:rPr>
          <w:tab/>
        </w:r>
        <w:r w:rsidRPr="004A57A0">
          <w:rPr>
            <w:rStyle w:val="Hyperlinkki"/>
            <w:noProof/>
          </w:rPr>
          <w:t>name (vapaaehtoinen SC)</w:t>
        </w:r>
        <w:r>
          <w:rPr>
            <w:noProof/>
            <w:webHidden/>
          </w:rPr>
          <w:tab/>
        </w:r>
        <w:r>
          <w:rPr>
            <w:noProof/>
            <w:webHidden/>
          </w:rPr>
          <w:fldChar w:fldCharType="begin"/>
        </w:r>
        <w:r>
          <w:rPr>
            <w:noProof/>
            <w:webHidden/>
          </w:rPr>
          <w:instrText xml:space="preserve"> PAGEREF _Toc200435649 \h </w:instrText>
        </w:r>
        <w:r>
          <w:rPr>
            <w:noProof/>
          </w:rPr>
        </w:r>
        <w:r>
          <w:rPr>
            <w:noProof/>
            <w:webHidden/>
          </w:rPr>
          <w:fldChar w:fldCharType="separate"/>
        </w:r>
        <w:r>
          <w:rPr>
            <w:noProof/>
            <w:webHidden/>
          </w:rPr>
          <w:t>51</w:t>
        </w:r>
        <w:r>
          <w:rPr>
            <w:noProof/>
            <w:webHidden/>
          </w:rPr>
          <w:fldChar w:fldCharType="end"/>
        </w:r>
      </w:hyperlink>
    </w:p>
    <w:p w14:paraId="1D6C4BFA" w14:textId="77777777" w:rsidR="005C709B" w:rsidRDefault="005C709B">
      <w:pPr>
        <w:pStyle w:val="Sisluet4"/>
        <w:tabs>
          <w:tab w:val="left" w:pos="1680"/>
          <w:tab w:val="right" w:leader="dot" w:pos="8630"/>
        </w:tabs>
        <w:rPr>
          <w:noProof/>
          <w:szCs w:val="24"/>
          <w:lang w:val="en-US"/>
        </w:rPr>
      </w:pPr>
      <w:hyperlink w:anchor="_Toc200435650" w:history="1">
        <w:r w:rsidRPr="004A57A0">
          <w:rPr>
            <w:rStyle w:val="Hyperlinkki"/>
            <w:noProof/>
          </w:rPr>
          <w:t>2.5.1.9</w:t>
        </w:r>
        <w:r>
          <w:rPr>
            <w:noProof/>
            <w:szCs w:val="24"/>
            <w:lang w:val="en-US"/>
          </w:rPr>
          <w:tab/>
        </w:r>
        <w:r w:rsidRPr="004A57A0">
          <w:rPr>
            <w:rStyle w:val="Hyperlinkki"/>
            <w:noProof/>
          </w:rPr>
          <w:t>batchComment (vapaaehtoinen, toistuva SET&lt;ST&gt;)</w:t>
        </w:r>
        <w:r>
          <w:rPr>
            <w:noProof/>
            <w:webHidden/>
          </w:rPr>
          <w:tab/>
        </w:r>
        <w:r>
          <w:rPr>
            <w:noProof/>
            <w:webHidden/>
          </w:rPr>
          <w:fldChar w:fldCharType="begin"/>
        </w:r>
        <w:r>
          <w:rPr>
            <w:noProof/>
            <w:webHidden/>
          </w:rPr>
          <w:instrText xml:space="preserve"> PAGEREF _Toc200435650 \h </w:instrText>
        </w:r>
        <w:r>
          <w:rPr>
            <w:noProof/>
          </w:rPr>
        </w:r>
        <w:r>
          <w:rPr>
            <w:noProof/>
            <w:webHidden/>
          </w:rPr>
          <w:fldChar w:fldCharType="separate"/>
        </w:r>
        <w:r>
          <w:rPr>
            <w:noProof/>
            <w:webHidden/>
          </w:rPr>
          <w:t>52</w:t>
        </w:r>
        <w:r>
          <w:rPr>
            <w:noProof/>
            <w:webHidden/>
          </w:rPr>
          <w:fldChar w:fldCharType="end"/>
        </w:r>
      </w:hyperlink>
    </w:p>
    <w:p w14:paraId="5EAB85C4" w14:textId="77777777" w:rsidR="005C709B" w:rsidRDefault="005C709B">
      <w:pPr>
        <w:pStyle w:val="Sisluet4"/>
        <w:tabs>
          <w:tab w:val="left" w:pos="1680"/>
          <w:tab w:val="right" w:leader="dot" w:pos="8630"/>
        </w:tabs>
        <w:rPr>
          <w:noProof/>
          <w:szCs w:val="24"/>
          <w:lang w:val="en-US"/>
        </w:rPr>
      </w:pPr>
      <w:hyperlink w:anchor="_Toc200435651" w:history="1">
        <w:r w:rsidRPr="004A57A0">
          <w:rPr>
            <w:rStyle w:val="Hyperlinkki"/>
            <w:noProof/>
            <w:lang w:val="en-US"/>
          </w:rPr>
          <w:t>2.5.1.10</w:t>
        </w:r>
        <w:r>
          <w:rPr>
            <w:noProof/>
            <w:szCs w:val="24"/>
            <w:lang w:val="en-US"/>
          </w:rPr>
          <w:tab/>
        </w:r>
        <w:r w:rsidRPr="004A57A0">
          <w:rPr>
            <w:rStyle w:val="Hyperlinkki"/>
            <w:noProof/>
            <w:lang w:val="en-US"/>
          </w:rPr>
          <w:t>transmissionQuantity (required INT)</w:t>
        </w:r>
        <w:r>
          <w:rPr>
            <w:noProof/>
            <w:webHidden/>
          </w:rPr>
          <w:tab/>
        </w:r>
        <w:r>
          <w:rPr>
            <w:noProof/>
            <w:webHidden/>
          </w:rPr>
          <w:fldChar w:fldCharType="begin"/>
        </w:r>
        <w:r>
          <w:rPr>
            <w:noProof/>
            <w:webHidden/>
          </w:rPr>
          <w:instrText xml:space="preserve"> PAGEREF _Toc200435651 \h </w:instrText>
        </w:r>
        <w:r>
          <w:rPr>
            <w:noProof/>
          </w:rPr>
        </w:r>
        <w:r>
          <w:rPr>
            <w:noProof/>
            <w:webHidden/>
          </w:rPr>
          <w:fldChar w:fldCharType="separate"/>
        </w:r>
        <w:r>
          <w:rPr>
            <w:noProof/>
            <w:webHidden/>
          </w:rPr>
          <w:t>52</w:t>
        </w:r>
        <w:r>
          <w:rPr>
            <w:noProof/>
            <w:webHidden/>
          </w:rPr>
          <w:fldChar w:fldCharType="end"/>
        </w:r>
      </w:hyperlink>
    </w:p>
    <w:p w14:paraId="7537A922" w14:textId="77777777" w:rsidR="005C709B" w:rsidRDefault="005C709B">
      <w:pPr>
        <w:pStyle w:val="Sisluet4"/>
        <w:tabs>
          <w:tab w:val="left" w:pos="1680"/>
          <w:tab w:val="right" w:leader="dot" w:pos="8630"/>
        </w:tabs>
        <w:rPr>
          <w:noProof/>
          <w:szCs w:val="24"/>
          <w:lang w:val="en-US"/>
        </w:rPr>
      </w:pPr>
      <w:hyperlink w:anchor="_Toc200435652" w:history="1">
        <w:r w:rsidRPr="004A57A0">
          <w:rPr>
            <w:rStyle w:val="Hyperlinkki"/>
            <w:noProof/>
          </w:rPr>
          <w:t>2.5.1.11</w:t>
        </w:r>
        <w:r>
          <w:rPr>
            <w:noProof/>
            <w:szCs w:val="24"/>
            <w:lang w:val="en-US"/>
          </w:rPr>
          <w:tab/>
        </w:r>
        <w:r w:rsidRPr="004A57A0">
          <w:rPr>
            <w:rStyle w:val="Hyperlinkki"/>
            <w:noProof/>
          </w:rPr>
          <w:t>batchTotalNumber (vapaaehtoinen, toistuva SET&lt;INT&gt;)</w:t>
        </w:r>
        <w:r>
          <w:rPr>
            <w:noProof/>
            <w:webHidden/>
          </w:rPr>
          <w:tab/>
        </w:r>
        <w:r>
          <w:rPr>
            <w:noProof/>
            <w:webHidden/>
          </w:rPr>
          <w:fldChar w:fldCharType="begin"/>
        </w:r>
        <w:r>
          <w:rPr>
            <w:noProof/>
            <w:webHidden/>
          </w:rPr>
          <w:instrText xml:space="preserve"> PAGEREF _Toc200435652 \h </w:instrText>
        </w:r>
        <w:r>
          <w:rPr>
            <w:noProof/>
          </w:rPr>
        </w:r>
        <w:r>
          <w:rPr>
            <w:noProof/>
            <w:webHidden/>
          </w:rPr>
          <w:fldChar w:fldCharType="separate"/>
        </w:r>
        <w:r>
          <w:rPr>
            <w:noProof/>
            <w:webHidden/>
          </w:rPr>
          <w:t>52</w:t>
        </w:r>
        <w:r>
          <w:rPr>
            <w:noProof/>
            <w:webHidden/>
          </w:rPr>
          <w:fldChar w:fldCharType="end"/>
        </w:r>
      </w:hyperlink>
    </w:p>
    <w:p w14:paraId="736083FF" w14:textId="77777777" w:rsidR="005C709B" w:rsidRDefault="005C709B">
      <w:pPr>
        <w:pStyle w:val="Sisluet4"/>
        <w:tabs>
          <w:tab w:val="left" w:pos="1680"/>
          <w:tab w:val="right" w:leader="dot" w:pos="8630"/>
        </w:tabs>
        <w:rPr>
          <w:noProof/>
          <w:szCs w:val="24"/>
          <w:lang w:val="en-US"/>
        </w:rPr>
      </w:pPr>
      <w:hyperlink w:anchor="_Toc200435653" w:history="1">
        <w:r w:rsidRPr="004A57A0">
          <w:rPr>
            <w:rStyle w:val="Hyperlinkki"/>
            <w:noProof/>
          </w:rPr>
          <w:t>2.5.1.12</w:t>
        </w:r>
        <w:r>
          <w:rPr>
            <w:noProof/>
            <w:szCs w:val="24"/>
            <w:lang w:val="en-US"/>
          </w:rPr>
          <w:tab/>
        </w:r>
        <w:r w:rsidRPr="004A57A0">
          <w:rPr>
            <w:rStyle w:val="Hyperlinkki"/>
            <w:noProof/>
          </w:rPr>
          <w:t>Message</w:t>
        </w:r>
        <w:r>
          <w:rPr>
            <w:noProof/>
            <w:webHidden/>
          </w:rPr>
          <w:tab/>
        </w:r>
        <w:r>
          <w:rPr>
            <w:noProof/>
            <w:webHidden/>
          </w:rPr>
          <w:fldChar w:fldCharType="begin"/>
        </w:r>
        <w:r>
          <w:rPr>
            <w:noProof/>
            <w:webHidden/>
          </w:rPr>
          <w:instrText xml:space="preserve"> PAGEREF _Toc200435653 \h </w:instrText>
        </w:r>
        <w:r>
          <w:rPr>
            <w:noProof/>
          </w:rPr>
        </w:r>
        <w:r>
          <w:rPr>
            <w:noProof/>
            <w:webHidden/>
          </w:rPr>
          <w:fldChar w:fldCharType="separate"/>
        </w:r>
        <w:r>
          <w:rPr>
            <w:noProof/>
            <w:webHidden/>
          </w:rPr>
          <w:t>52</w:t>
        </w:r>
        <w:r>
          <w:rPr>
            <w:noProof/>
            <w:webHidden/>
          </w:rPr>
          <w:fldChar w:fldCharType="end"/>
        </w:r>
      </w:hyperlink>
    </w:p>
    <w:p w14:paraId="58B4B736" w14:textId="77777777" w:rsidR="005C709B" w:rsidRDefault="005C709B">
      <w:pPr>
        <w:pStyle w:val="Sisluet4"/>
        <w:tabs>
          <w:tab w:val="left" w:pos="1680"/>
          <w:tab w:val="right" w:leader="dot" w:pos="8630"/>
        </w:tabs>
        <w:rPr>
          <w:noProof/>
          <w:szCs w:val="24"/>
          <w:lang w:val="en-US"/>
        </w:rPr>
      </w:pPr>
      <w:hyperlink w:anchor="_Toc200435654" w:history="1">
        <w:r w:rsidRPr="004A57A0">
          <w:rPr>
            <w:rStyle w:val="Hyperlinkki"/>
            <w:noProof/>
            <w:lang w:val="en-US"/>
          </w:rPr>
          <w:t>2.5.1.13</w:t>
        </w:r>
        <w:r>
          <w:rPr>
            <w:noProof/>
            <w:szCs w:val="24"/>
            <w:lang w:val="en-US"/>
          </w:rPr>
          <w:tab/>
        </w:r>
        <w:r w:rsidRPr="004A57A0">
          <w:rPr>
            <w:rStyle w:val="Hyperlinkki"/>
            <w:noProof/>
            <w:lang w:val="en-US"/>
          </w:rPr>
          <w:t>receiver (pakollinen)</w:t>
        </w:r>
        <w:r>
          <w:rPr>
            <w:noProof/>
            <w:webHidden/>
          </w:rPr>
          <w:tab/>
        </w:r>
        <w:r>
          <w:rPr>
            <w:noProof/>
            <w:webHidden/>
          </w:rPr>
          <w:fldChar w:fldCharType="begin"/>
        </w:r>
        <w:r>
          <w:rPr>
            <w:noProof/>
            <w:webHidden/>
          </w:rPr>
          <w:instrText xml:space="preserve"> PAGEREF _Toc200435654 \h </w:instrText>
        </w:r>
        <w:r>
          <w:rPr>
            <w:noProof/>
          </w:rPr>
        </w:r>
        <w:r>
          <w:rPr>
            <w:noProof/>
            <w:webHidden/>
          </w:rPr>
          <w:fldChar w:fldCharType="separate"/>
        </w:r>
        <w:r>
          <w:rPr>
            <w:noProof/>
            <w:webHidden/>
          </w:rPr>
          <w:t>53</w:t>
        </w:r>
        <w:r>
          <w:rPr>
            <w:noProof/>
            <w:webHidden/>
          </w:rPr>
          <w:fldChar w:fldCharType="end"/>
        </w:r>
      </w:hyperlink>
    </w:p>
    <w:p w14:paraId="27E569E9" w14:textId="77777777" w:rsidR="005C709B" w:rsidRDefault="005C709B">
      <w:pPr>
        <w:pStyle w:val="Sisluet4"/>
        <w:tabs>
          <w:tab w:val="left" w:pos="1680"/>
          <w:tab w:val="right" w:leader="dot" w:pos="8630"/>
        </w:tabs>
        <w:rPr>
          <w:noProof/>
          <w:szCs w:val="24"/>
          <w:lang w:val="en-US"/>
        </w:rPr>
      </w:pPr>
      <w:hyperlink w:anchor="_Toc200435655" w:history="1">
        <w:r w:rsidRPr="004A57A0">
          <w:rPr>
            <w:rStyle w:val="Hyperlinkki"/>
            <w:noProof/>
          </w:rPr>
          <w:t>2.5.1.14</w:t>
        </w:r>
        <w:r>
          <w:rPr>
            <w:noProof/>
            <w:szCs w:val="24"/>
            <w:lang w:val="en-US"/>
          </w:rPr>
          <w:tab/>
        </w:r>
        <w:r w:rsidRPr="004A57A0">
          <w:rPr>
            <w:rStyle w:val="Hyperlinkki"/>
            <w:noProof/>
          </w:rPr>
          <w:t>respondTo (vapaaehtoinen)</w:t>
        </w:r>
        <w:r>
          <w:rPr>
            <w:noProof/>
            <w:webHidden/>
          </w:rPr>
          <w:tab/>
        </w:r>
        <w:r>
          <w:rPr>
            <w:noProof/>
            <w:webHidden/>
          </w:rPr>
          <w:fldChar w:fldCharType="begin"/>
        </w:r>
        <w:r>
          <w:rPr>
            <w:noProof/>
            <w:webHidden/>
          </w:rPr>
          <w:instrText xml:space="preserve"> PAGEREF _Toc200435655 \h </w:instrText>
        </w:r>
        <w:r>
          <w:rPr>
            <w:noProof/>
          </w:rPr>
        </w:r>
        <w:r>
          <w:rPr>
            <w:noProof/>
            <w:webHidden/>
          </w:rPr>
          <w:fldChar w:fldCharType="separate"/>
        </w:r>
        <w:r>
          <w:rPr>
            <w:noProof/>
            <w:webHidden/>
          </w:rPr>
          <w:t>53</w:t>
        </w:r>
        <w:r>
          <w:rPr>
            <w:noProof/>
            <w:webHidden/>
          </w:rPr>
          <w:fldChar w:fldCharType="end"/>
        </w:r>
      </w:hyperlink>
    </w:p>
    <w:p w14:paraId="271CDA93" w14:textId="77777777" w:rsidR="005C709B" w:rsidRDefault="005C709B">
      <w:pPr>
        <w:pStyle w:val="Sisluet4"/>
        <w:tabs>
          <w:tab w:val="left" w:pos="1680"/>
          <w:tab w:val="right" w:leader="dot" w:pos="8630"/>
        </w:tabs>
        <w:rPr>
          <w:noProof/>
          <w:szCs w:val="24"/>
          <w:lang w:val="en-US"/>
        </w:rPr>
      </w:pPr>
      <w:hyperlink w:anchor="_Toc200435656" w:history="1">
        <w:r w:rsidRPr="004A57A0">
          <w:rPr>
            <w:rStyle w:val="Hyperlinkki"/>
            <w:noProof/>
          </w:rPr>
          <w:t>2.5.1.15</w:t>
        </w:r>
        <w:r>
          <w:rPr>
            <w:noProof/>
            <w:szCs w:val="24"/>
            <w:lang w:val="en-US"/>
          </w:rPr>
          <w:tab/>
        </w:r>
        <w:r w:rsidRPr="004A57A0">
          <w:rPr>
            <w:rStyle w:val="Hyperlinkki"/>
            <w:noProof/>
          </w:rPr>
          <w:t>sender (pakollinen)</w:t>
        </w:r>
        <w:r>
          <w:rPr>
            <w:noProof/>
            <w:webHidden/>
          </w:rPr>
          <w:tab/>
        </w:r>
        <w:r>
          <w:rPr>
            <w:noProof/>
            <w:webHidden/>
          </w:rPr>
          <w:fldChar w:fldCharType="begin"/>
        </w:r>
        <w:r>
          <w:rPr>
            <w:noProof/>
            <w:webHidden/>
          </w:rPr>
          <w:instrText xml:space="preserve"> PAGEREF _Toc200435656 \h </w:instrText>
        </w:r>
        <w:r>
          <w:rPr>
            <w:noProof/>
          </w:rPr>
        </w:r>
        <w:r>
          <w:rPr>
            <w:noProof/>
            <w:webHidden/>
          </w:rPr>
          <w:fldChar w:fldCharType="separate"/>
        </w:r>
        <w:r>
          <w:rPr>
            <w:noProof/>
            <w:webHidden/>
          </w:rPr>
          <w:t>53</w:t>
        </w:r>
        <w:r>
          <w:rPr>
            <w:noProof/>
            <w:webHidden/>
          </w:rPr>
          <w:fldChar w:fldCharType="end"/>
        </w:r>
      </w:hyperlink>
    </w:p>
    <w:p w14:paraId="18FA0575" w14:textId="77777777" w:rsidR="005C709B" w:rsidRDefault="005C709B">
      <w:pPr>
        <w:pStyle w:val="Sisluet4"/>
        <w:tabs>
          <w:tab w:val="left" w:pos="1680"/>
          <w:tab w:val="right" w:leader="dot" w:pos="8630"/>
        </w:tabs>
        <w:rPr>
          <w:noProof/>
          <w:szCs w:val="24"/>
          <w:lang w:val="en-US"/>
        </w:rPr>
      </w:pPr>
      <w:hyperlink w:anchor="_Toc200435657" w:history="1">
        <w:r w:rsidRPr="004A57A0">
          <w:rPr>
            <w:rStyle w:val="Hyperlinkki"/>
            <w:noProof/>
          </w:rPr>
          <w:t>2.5.1.16</w:t>
        </w:r>
        <w:r>
          <w:rPr>
            <w:noProof/>
            <w:szCs w:val="24"/>
            <w:lang w:val="en-US"/>
          </w:rPr>
          <w:tab/>
        </w:r>
        <w:r w:rsidRPr="004A57A0">
          <w:rPr>
            <w:rStyle w:val="Hyperlinkki"/>
            <w:noProof/>
          </w:rPr>
          <w:t>attentionLine (vapaaehtoinen)</w:t>
        </w:r>
        <w:r>
          <w:rPr>
            <w:noProof/>
            <w:webHidden/>
          </w:rPr>
          <w:tab/>
        </w:r>
        <w:r>
          <w:rPr>
            <w:noProof/>
            <w:webHidden/>
          </w:rPr>
          <w:fldChar w:fldCharType="begin"/>
        </w:r>
        <w:r>
          <w:rPr>
            <w:noProof/>
            <w:webHidden/>
          </w:rPr>
          <w:instrText xml:space="preserve"> PAGEREF _Toc200435657 \h </w:instrText>
        </w:r>
        <w:r>
          <w:rPr>
            <w:noProof/>
          </w:rPr>
        </w:r>
        <w:r>
          <w:rPr>
            <w:noProof/>
            <w:webHidden/>
          </w:rPr>
          <w:fldChar w:fldCharType="separate"/>
        </w:r>
        <w:r>
          <w:rPr>
            <w:noProof/>
            <w:webHidden/>
          </w:rPr>
          <w:t>53</w:t>
        </w:r>
        <w:r>
          <w:rPr>
            <w:noProof/>
            <w:webHidden/>
          </w:rPr>
          <w:fldChar w:fldCharType="end"/>
        </w:r>
      </w:hyperlink>
    </w:p>
    <w:p w14:paraId="4AB01AFE" w14:textId="77777777" w:rsidR="005C709B" w:rsidRDefault="005C709B">
      <w:pPr>
        <w:pStyle w:val="Sisluet3"/>
        <w:tabs>
          <w:tab w:val="left" w:pos="1200"/>
          <w:tab w:val="right" w:leader="dot" w:pos="8630"/>
        </w:tabs>
        <w:rPr>
          <w:noProof/>
          <w:szCs w:val="24"/>
          <w:lang w:val="en-US"/>
        </w:rPr>
      </w:pPr>
      <w:hyperlink w:anchor="_Toc200435658" w:history="1">
        <w:r w:rsidRPr="004A57A0">
          <w:rPr>
            <w:rStyle w:val="Hyperlinkki"/>
            <w:noProof/>
          </w:rPr>
          <w:t>2.5.2</w:t>
        </w:r>
        <w:r>
          <w:rPr>
            <w:noProof/>
            <w:szCs w:val="24"/>
            <w:lang w:val="en-US"/>
          </w:rPr>
          <w:tab/>
        </w:r>
        <w:r w:rsidRPr="004A57A0">
          <w:rPr>
            <w:rStyle w:val="Hyperlinkki"/>
            <w:noProof/>
          </w:rPr>
          <w:t>Response Batch siirtokehys</w:t>
        </w:r>
        <w:r>
          <w:rPr>
            <w:noProof/>
            <w:webHidden/>
          </w:rPr>
          <w:tab/>
        </w:r>
        <w:r>
          <w:rPr>
            <w:noProof/>
            <w:webHidden/>
          </w:rPr>
          <w:fldChar w:fldCharType="begin"/>
        </w:r>
        <w:r>
          <w:rPr>
            <w:noProof/>
            <w:webHidden/>
          </w:rPr>
          <w:instrText xml:space="preserve"> PAGEREF _Toc200435658 \h </w:instrText>
        </w:r>
        <w:r>
          <w:rPr>
            <w:noProof/>
          </w:rPr>
        </w:r>
        <w:r>
          <w:rPr>
            <w:noProof/>
            <w:webHidden/>
          </w:rPr>
          <w:fldChar w:fldCharType="separate"/>
        </w:r>
        <w:r>
          <w:rPr>
            <w:noProof/>
            <w:webHidden/>
          </w:rPr>
          <w:t>53</w:t>
        </w:r>
        <w:r>
          <w:rPr>
            <w:noProof/>
            <w:webHidden/>
          </w:rPr>
          <w:fldChar w:fldCharType="end"/>
        </w:r>
      </w:hyperlink>
    </w:p>
    <w:p w14:paraId="610852AB" w14:textId="77777777" w:rsidR="005C709B" w:rsidRDefault="005C709B">
      <w:pPr>
        <w:pStyle w:val="Sisluet4"/>
        <w:tabs>
          <w:tab w:val="left" w:pos="1680"/>
          <w:tab w:val="right" w:leader="dot" w:pos="8630"/>
        </w:tabs>
        <w:rPr>
          <w:noProof/>
          <w:szCs w:val="24"/>
          <w:lang w:val="en-US"/>
        </w:rPr>
      </w:pPr>
      <w:hyperlink w:anchor="_Toc200435659" w:history="1">
        <w:r w:rsidRPr="004A57A0">
          <w:rPr>
            <w:rStyle w:val="Hyperlinkki"/>
            <w:noProof/>
          </w:rPr>
          <w:t>2.5.2.1</w:t>
        </w:r>
        <w:r>
          <w:rPr>
            <w:noProof/>
            <w:szCs w:val="24"/>
            <w:lang w:val="en-US"/>
          </w:rPr>
          <w:tab/>
        </w:r>
        <w:r w:rsidRPr="004A57A0">
          <w:rPr>
            <w:rStyle w:val="Hyperlinkki"/>
            <w:noProof/>
          </w:rPr>
          <w:t>message</w:t>
        </w:r>
        <w:r>
          <w:rPr>
            <w:noProof/>
            <w:webHidden/>
          </w:rPr>
          <w:tab/>
        </w:r>
        <w:r>
          <w:rPr>
            <w:noProof/>
            <w:webHidden/>
          </w:rPr>
          <w:fldChar w:fldCharType="begin"/>
        </w:r>
        <w:r>
          <w:rPr>
            <w:noProof/>
            <w:webHidden/>
          </w:rPr>
          <w:instrText xml:space="preserve"> PAGEREF _Toc200435659 \h </w:instrText>
        </w:r>
        <w:r>
          <w:rPr>
            <w:noProof/>
          </w:rPr>
        </w:r>
        <w:r>
          <w:rPr>
            <w:noProof/>
            <w:webHidden/>
          </w:rPr>
          <w:fldChar w:fldCharType="separate"/>
        </w:r>
        <w:r>
          <w:rPr>
            <w:noProof/>
            <w:webHidden/>
          </w:rPr>
          <w:t>54</w:t>
        </w:r>
        <w:r>
          <w:rPr>
            <w:noProof/>
            <w:webHidden/>
          </w:rPr>
          <w:fldChar w:fldCharType="end"/>
        </w:r>
      </w:hyperlink>
    </w:p>
    <w:p w14:paraId="17586681" w14:textId="77777777" w:rsidR="005C709B" w:rsidRDefault="005C709B">
      <w:pPr>
        <w:pStyle w:val="Sisluet4"/>
        <w:tabs>
          <w:tab w:val="left" w:pos="1680"/>
          <w:tab w:val="right" w:leader="dot" w:pos="8630"/>
        </w:tabs>
        <w:rPr>
          <w:noProof/>
          <w:szCs w:val="24"/>
          <w:lang w:val="en-US"/>
        </w:rPr>
      </w:pPr>
      <w:hyperlink w:anchor="_Toc200435660" w:history="1">
        <w:r w:rsidRPr="004A57A0">
          <w:rPr>
            <w:rStyle w:val="Hyperlinkki"/>
            <w:noProof/>
            <w:lang w:val="en-US"/>
          </w:rPr>
          <w:t>2.5.2.2</w:t>
        </w:r>
        <w:r>
          <w:rPr>
            <w:noProof/>
            <w:szCs w:val="24"/>
            <w:lang w:val="en-US"/>
          </w:rPr>
          <w:tab/>
        </w:r>
        <w:r w:rsidRPr="004A57A0">
          <w:rPr>
            <w:rStyle w:val="Hyperlinkki"/>
            <w:noProof/>
            <w:lang w:val="en-US"/>
          </w:rPr>
          <w:t>acknowledgement – typeCode (pakollinen, CS)</w:t>
        </w:r>
        <w:r>
          <w:rPr>
            <w:noProof/>
            <w:webHidden/>
          </w:rPr>
          <w:tab/>
        </w:r>
        <w:r>
          <w:rPr>
            <w:noProof/>
            <w:webHidden/>
          </w:rPr>
          <w:fldChar w:fldCharType="begin"/>
        </w:r>
        <w:r>
          <w:rPr>
            <w:noProof/>
            <w:webHidden/>
          </w:rPr>
          <w:instrText xml:space="preserve"> PAGEREF _Toc200435660 \h </w:instrText>
        </w:r>
        <w:r>
          <w:rPr>
            <w:noProof/>
          </w:rPr>
        </w:r>
        <w:r>
          <w:rPr>
            <w:noProof/>
            <w:webHidden/>
          </w:rPr>
          <w:fldChar w:fldCharType="separate"/>
        </w:r>
        <w:r>
          <w:rPr>
            <w:noProof/>
            <w:webHidden/>
          </w:rPr>
          <w:t>54</w:t>
        </w:r>
        <w:r>
          <w:rPr>
            <w:noProof/>
            <w:webHidden/>
          </w:rPr>
          <w:fldChar w:fldCharType="end"/>
        </w:r>
      </w:hyperlink>
    </w:p>
    <w:p w14:paraId="35612A6C" w14:textId="77777777" w:rsidR="005C709B" w:rsidRDefault="005C709B">
      <w:pPr>
        <w:pStyle w:val="Sisluet4"/>
        <w:tabs>
          <w:tab w:val="left" w:pos="1680"/>
          <w:tab w:val="right" w:leader="dot" w:pos="8630"/>
        </w:tabs>
        <w:rPr>
          <w:noProof/>
          <w:szCs w:val="24"/>
          <w:lang w:val="en-US"/>
        </w:rPr>
      </w:pPr>
      <w:hyperlink w:anchor="_Toc200435661" w:history="1">
        <w:r w:rsidRPr="004A57A0">
          <w:rPr>
            <w:rStyle w:val="Hyperlinkki"/>
            <w:noProof/>
            <w:lang w:val="en-US"/>
          </w:rPr>
          <w:t>2.5.2.3</w:t>
        </w:r>
        <w:r>
          <w:rPr>
            <w:noProof/>
            <w:szCs w:val="24"/>
            <w:lang w:val="en-US"/>
          </w:rPr>
          <w:tab/>
        </w:r>
        <w:r w:rsidRPr="004A57A0">
          <w:rPr>
            <w:rStyle w:val="Hyperlinkki"/>
            <w:noProof/>
            <w:lang w:val="en-US"/>
          </w:rPr>
          <w:t>acknowledgement – targetBatch – id (pakollinen, II)</w:t>
        </w:r>
        <w:r>
          <w:rPr>
            <w:noProof/>
            <w:webHidden/>
          </w:rPr>
          <w:tab/>
        </w:r>
        <w:r>
          <w:rPr>
            <w:noProof/>
            <w:webHidden/>
          </w:rPr>
          <w:fldChar w:fldCharType="begin"/>
        </w:r>
        <w:r>
          <w:rPr>
            <w:noProof/>
            <w:webHidden/>
          </w:rPr>
          <w:instrText xml:space="preserve"> PAGEREF _Toc200435661 \h </w:instrText>
        </w:r>
        <w:r>
          <w:rPr>
            <w:noProof/>
          </w:rPr>
        </w:r>
        <w:r>
          <w:rPr>
            <w:noProof/>
            <w:webHidden/>
          </w:rPr>
          <w:fldChar w:fldCharType="separate"/>
        </w:r>
        <w:r>
          <w:rPr>
            <w:noProof/>
            <w:webHidden/>
          </w:rPr>
          <w:t>54</w:t>
        </w:r>
        <w:r>
          <w:rPr>
            <w:noProof/>
            <w:webHidden/>
          </w:rPr>
          <w:fldChar w:fldCharType="end"/>
        </w:r>
      </w:hyperlink>
    </w:p>
    <w:p w14:paraId="6BA5369E" w14:textId="77777777" w:rsidR="005C709B" w:rsidRDefault="005C709B">
      <w:pPr>
        <w:pStyle w:val="Sisluet3"/>
        <w:tabs>
          <w:tab w:val="left" w:pos="1200"/>
          <w:tab w:val="right" w:leader="dot" w:pos="8630"/>
        </w:tabs>
        <w:rPr>
          <w:noProof/>
          <w:szCs w:val="24"/>
          <w:lang w:val="en-US"/>
        </w:rPr>
      </w:pPr>
      <w:hyperlink w:anchor="_Toc200435662" w:history="1">
        <w:r w:rsidRPr="004A57A0">
          <w:rPr>
            <w:rStyle w:val="Hyperlinkki"/>
            <w:noProof/>
          </w:rPr>
          <w:t>2.5.3</w:t>
        </w:r>
        <w:r>
          <w:rPr>
            <w:noProof/>
            <w:szCs w:val="24"/>
            <w:lang w:val="en-US"/>
          </w:rPr>
          <w:tab/>
        </w:r>
        <w:r w:rsidRPr="004A57A0">
          <w:rPr>
            <w:rStyle w:val="Hyperlinkki"/>
            <w:noProof/>
          </w:rPr>
          <w:t>Batch Interaktiot</w:t>
        </w:r>
        <w:r>
          <w:rPr>
            <w:noProof/>
            <w:webHidden/>
          </w:rPr>
          <w:tab/>
        </w:r>
        <w:r>
          <w:rPr>
            <w:noProof/>
            <w:webHidden/>
          </w:rPr>
          <w:fldChar w:fldCharType="begin"/>
        </w:r>
        <w:r>
          <w:rPr>
            <w:noProof/>
            <w:webHidden/>
          </w:rPr>
          <w:instrText xml:space="preserve"> PAGEREF _Toc200435662 \h </w:instrText>
        </w:r>
        <w:r>
          <w:rPr>
            <w:noProof/>
          </w:rPr>
        </w:r>
        <w:r>
          <w:rPr>
            <w:noProof/>
            <w:webHidden/>
          </w:rPr>
          <w:fldChar w:fldCharType="separate"/>
        </w:r>
        <w:r>
          <w:rPr>
            <w:noProof/>
            <w:webHidden/>
          </w:rPr>
          <w:t>54</w:t>
        </w:r>
        <w:r>
          <w:rPr>
            <w:noProof/>
            <w:webHidden/>
          </w:rPr>
          <w:fldChar w:fldCharType="end"/>
        </w:r>
      </w:hyperlink>
    </w:p>
    <w:p w14:paraId="3C2D2CE1" w14:textId="77777777" w:rsidR="005C709B" w:rsidRDefault="005C709B">
      <w:pPr>
        <w:pStyle w:val="Sisluet4"/>
        <w:tabs>
          <w:tab w:val="left" w:pos="1680"/>
          <w:tab w:val="right" w:leader="dot" w:pos="8630"/>
        </w:tabs>
        <w:rPr>
          <w:noProof/>
          <w:szCs w:val="24"/>
          <w:lang w:val="en-US"/>
        </w:rPr>
      </w:pPr>
      <w:hyperlink w:anchor="_Toc200435663" w:history="1">
        <w:r w:rsidRPr="004A57A0">
          <w:rPr>
            <w:rStyle w:val="Hyperlinkki"/>
            <w:noProof/>
            <w:lang w:val="en-US"/>
          </w:rPr>
          <w:t>2.5.3.1</w:t>
        </w:r>
        <w:r>
          <w:rPr>
            <w:noProof/>
            <w:szCs w:val="24"/>
            <w:lang w:val="en-US"/>
          </w:rPr>
          <w:tab/>
        </w:r>
        <w:r w:rsidRPr="004A57A0">
          <w:rPr>
            <w:rStyle w:val="Hyperlinkki"/>
            <w:noProof/>
            <w:lang w:val="en-US"/>
          </w:rPr>
          <w:t>Send Batch (MCCI_IN200100UV)</w:t>
        </w:r>
        <w:r>
          <w:rPr>
            <w:noProof/>
            <w:webHidden/>
          </w:rPr>
          <w:tab/>
        </w:r>
        <w:r>
          <w:rPr>
            <w:noProof/>
            <w:webHidden/>
          </w:rPr>
          <w:fldChar w:fldCharType="begin"/>
        </w:r>
        <w:r>
          <w:rPr>
            <w:noProof/>
            <w:webHidden/>
          </w:rPr>
          <w:instrText xml:space="preserve"> PAGEREF _Toc200435663 \h </w:instrText>
        </w:r>
        <w:r>
          <w:rPr>
            <w:noProof/>
          </w:rPr>
        </w:r>
        <w:r>
          <w:rPr>
            <w:noProof/>
            <w:webHidden/>
          </w:rPr>
          <w:fldChar w:fldCharType="separate"/>
        </w:r>
        <w:r>
          <w:rPr>
            <w:noProof/>
            <w:webHidden/>
          </w:rPr>
          <w:t>55</w:t>
        </w:r>
        <w:r>
          <w:rPr>
            <w:noProof/>
            <w:webHidden/>
          </w:rPr>
          <w:fldChar w:fldCharType="end"/>
        </w:r>
      </w:hyperlink>
    </w:p>
    <w:p w14:paraId="2C1F99B8" w14:textId="77777777" w:rsidR="005C709B" w:rsidRDefault="005C709B">
      <w:pPr>
        <w:pStyle w:val="Sisluet4"/>
        <w:tabs>
          <w:tab w:val="left" w:pos="1680"/>
          <w:tab w:val="right" w:leader="dot" w:pos="8630"/>
        </w:tabs>
        <w:rPr>
          <w:noProof/>
          <w:szCs w:val="24"/>
          <w:lang w:val="en-US"/>
        </w:rPr>
      </w:pPr>
      <w:hyperlink w:anchor="_Toc200435664" w:history="1">
        <w:r w:rsidRPr="004A57A0">
          <w:rPr>
            <w:rStyle w:val="Hyperlinkki"/>
            <w:noProof/>
            <w:lang w:val="en-US"/>
          </w:rPr>
          <w:t>2.5.3.2</w:t>
        </w:r>
        <w:r>
          <w:rPr>
            <w:noProof/>
            <w:szCs w:val="24"/>
            <w:lang w:val="en-US"/>
          </w:rPr>
          <w:tab/>
        </w:r>
        <w:r w:rsidRPr="004A57A0">
          <w:rPr>
            <w:rStyle w:val="Hyperlinkki"/>
            <w:noProof/>
            <w:lang w:val="en-US"/>
          </w:rPr>
          <w:t>Send Response Batch (MCCI_IN200101UV)</w:t>
        </w:r>
        <w:r>
          <w:rPr>
            <w:noProof/>
            <w:webHidden/>
          </w:rPr>
          <w:tab/>
        </w:r>
        <w:r>
          <w:rPr>
            <w:noProof/>
            <w:webHidden/>
          </w:rPr>
          <w:fldChar w:fldCharType="begin"/>
        </w:r>
        <w:r>
          <w:rPr>
            <w:noProof/>
            <w:webHidden/>
          </w:rPr>
          <w:instrText xml:space="preserve"> PAGEREF _Toc200435664 \h </w:instrText>
        </w:r>
        <w:r>
          <w:rPr>
            <w:noProof/>
          </w:rPr>
        </w:r>
        <w:r>
          <w:rPr>
            <w:noProof/>
            <w:webHidden/>
          </w:rPr>
          <w:fldChar w:fldCharType="separate"/>
        </w:r>
        <w:r>
          <w:rPr>
            <w:noProof/>
            <w:webHidden/>
          </w:rPr>
          <w:t>55</w:t>
        </w:r>
        <w:r>
          <w:rPr>
            <w:noProof/>
            <w:webHidden/>
          </w:rPr>
          <w:fldChar w:fldCharType="end"/>
        </w:r>
      </w:hyperlink>
    </w:p>
    <w:p w14:paraId="5358E37C" w14:textId="77777777" w:rsidR="005C709B" w:rsidRDefault="005C709B">
      <w:pPr>
        <w:pStyle w:val="Sisluet4"/>
        <w:tabs>
          <w:tab w:val="left" w:pos="1680"/>
          <w:tab w:val="right" w:leader="dot" w:pos="8630"/>
        </w:tabs>
        <w:rPr>
          <w:noProof/>
          <w:szCs w:val="24"/>
          <w:lang w:val="en-US"/>
        </w:rPr>
      </w:pPr>
      <w:hyperlink w:anchor="_Toc200435665" w:history="1">
        <w:r w:rsidRPr="004A57A0">
          <w:rPr>
            <w:rStyle w:val="Hyperlinkki"/>
            <w:noProof/>
            <w:lang w:val="en-US"/>
          </w:rPr>
          <w:t>2.5.3.3</w:t>
        </w:r>
        <w:r>
          <w:rPr>
            <w:noProof/>
            <w:szCs w:val="24"/>
            <w:lang w:val="en-US"/>
          </w:rPr>
          <w:tab/>
        </w:r>
        <w:r w:rsidRPr="004A57A0">
          <w:rPr>
            <w:rStyle w:val="Hyperlinkki"/>
            <w:noProof/>
            <w:lang w:val="en-US"/>
          </w:rPr>
          <w:t>Send message Adapter Batch Acknowledgement (MCCI_IN200102UV)</w:t>
        </w:r>
        <w:r>
          <w:rPr>
            <w:noProof/>
            <w:webHidden/>
          </w:rPr>
          <w:tab/>
        </w:r>
        <w:r>
          <w:rPr>
            <w:noProof/>
            <w:webHidden/>
          </w:rPr>
          <w:fldChar w:fldCharType="begin"/>
        </w:r>
        <w:r>
          <w:rPr>
            <w:noProof/>
            <w:webHidden/>
          </w:rPr>
          <w:instrText xml:space="preserve"> PAGEREF _Toc200435665 \h </w:instrText>
        </w:r>
        <w:r>
          <w:rPr>
            <w:noProof/>
          </w:rPr>
        </w:r>
        <w:r>
          <w:rPr>
            <w:noProof/>
            <w:webHidden/>
          </w:rPr>
          <w:fldChar w:fldCharType="separate"/>
        </w:r>
        <w:r>
          <w:rPr>
            <w:noProof/>
            <w:webHidden/>
          </w:rPr>
          <w:t>55</w:t>
        </w:r>
        <w:r>
          <w:rPr>
            <w:noProof/>
            <w:webHidden/>
          </w:rPr>
          <w:fldChar w:fldCharType="end"/>
        </w:r>
      </w:hyperlink>
    </w:p>
    <w:p w14:paraId="141BFC5E" w14:textId="77777777" w:rsidR="005C709B" w:rsidRDefault="005C709B">
      <w:pPr>
        <w:pStyle w:val="Sisluet3"/>
        <w:tabs>
          <w:tab w:val="left" w:pos="1200"/>
          <w:tab w:val="right" w:leader="dot" w:pos="8630"/>
        </w:tabs>
        <w:rPr>
          <w:noProof/>
          <w:szCs w:val="24"/>
          <w:lang w:val="en-US"/>
        </w:rPr>
      </w:pPr>
      <w:hyperlink w:anchor="_Toc200435666" w:history="1">
        <w:r w:rsidRPr="004A57A0">
          <w:rPr>
            <w:rStyle w:val="Hyperlinkki"/>
            <w:noProof/>
          </w:rPr>
          <w:t>2.5.4</w:t>
        </w:r>
        <w:r>
          <w:rPr>
            <w:noProof/>
            <w:szCs w:val="24"/>
            <w:lang w:val="en-US"/>
          </w:rPr>
          <w:tab/>
        </w:r>
        <w:r w:rsidRPr="004A57A0">
          <w:rPr>
            <w:rStyle w:val="Hyperlinkki"/>
            <w:noProof/>
          </w:rPr>
          <w:t>Suositeltu käyttötapa</w:t>
        </w:r>
        <w:r>
          <w:rPr>
            <w:noProof/>
            <w:webHidden/>
          </w:rPr>
          <w:tab/>
        </w:r>
        <w:r>
          <w:rPr>
            <w:noProof/>
            <w:webHidden/>
          </w:rPr>
          <w:fldChar w:fldCharType="begin"/>
        </w:r>
        <w:r>
          <w:rPr>
            <w:noProof/>
            <w:webHidden/>
          </w:rPr>
          <w:instrText xml:space="preserve"> PAGEREF _Toc200435666 \h </w:instrText>
        </w:r>
        <w:r>
          <w:rPr>
            <w:noProof/>
          </w:rPr>
        </w:r>
        <w:r>
          <w:rPr>
            <w:noProof/>
            <w:webHidden/>
          </w:rPr>
          <w:fldChar w:fldCharType="separate"/>
        </w:r>
        <w:r>
          <w:rPr>
            <w:noProof/>
            <w:webHidden/>
          </w:rPr>
          <w:t>56</w:t>
        </w:r>
        <w:r>
          <w:rPr>
            <w:noProof/>
            <w:webHidden/>
          </w:rPr>
          <w:fldChar w:fldCharType="end"/>
        </w:r>
      </w:hyperlink>
    </w:p>
    <w:p w14:paraId="10AD6058" w14:textId="77777777" w:rsidR="005C709B" w:rsidRDefault="005C709B">
      <w:pPr>
        <w:pStyle w:val="Sisluet2"/>
        <w:tabs>
          <w:tab w:val="left" w:pos="960"/>
          <w:tab w:val="right" w:leader="dot" w:pos="8630"/>
        </w:tabs>
        <w:rPr>
          <w:noProof/>
          <w:szCs w:val="24"/>
          <w:lang w:val="en-US"/>
        </w:rPr>
      </w:pPr>
      <w:hyperlink w:anchor="_Toc200435667" w:history="1">
        <w:r w:rsidRPr="004A57A0">
          <w:rPr>
            <w:rStyle w:val="Hyperlinkki"/>
            <w:noProof/>
          </w:rPr>
          <w:t>2.6</w:t>
        </w:r>
        <w:r>
          <w:rPr>
            <w:noProof/>
            <w:szCs w:val="24"/>
            <w:lang w:val="en-US"/>
          </w:rPr>
          <w:tab/>
        </w:r>
        <w:r w:rsidRPr="004A57A0">
          <w:rPr>
            <w:rStyle w:val="Hyperlinkki"/>
            <w:noProof/>
          </w:rPr>
          <w:t>Vastaanottokuittaus - Accept Ack (MCCI_IN000002UV01) Interaktio</w:t>
        </w:r>
        <w:r>
          <w:rPr>
            <w:noProof/>
            <w:webHidden/>
          </w:rPr>
          <w:tab/>
        </w:r>
        <w:r>
          <w:rPr>
            <w:noProof/>
            <w:webHidden/>
          </w:rPr>
          <w:fldChar w:fldCharType="begin"/>
        </w:r>
        <w:r>
          <w:rPr>
            <w:noProof/>
            <w:webHidden/>
          </w:rPr>
          <w:instrText xml:space="preserve"> PAGEREF _Toc200435667 \h </w:instrText>
        </w:r>
        <w:r>
          <w:rPr>
            <w:noProof/>
          </w:rPr>
        </w:r>
        <w:r>
          <w:rPr>
            <w:noProof/>
            <w:webHidden/>
          </w:rPr>
          <w:fldChar w:fldCharType="separate"/>
        </w:r>
        <w:r>
          <w:rPr>
            <w:noProof/>
            <w:webHidden/>
          </w:rPr>
          <w:t>56</w:t>
        </w:r>
        <w:r>
          <w:rPr>
            <w:noProof/>
            <w:webHidden/>
          </w:rPr>
          <w:fldChar w:fldCharType="end"/>
        </w:r>
      </w:hyperlink>
    </w:p>
    <w:p w14:paraId="6655BA4D" w14:textId="77777777" w:rsidR="005C709B" w:rsidRDefault="005C709B">
      <w:pPr>
        <w:pStyle w:val="Sisluet3"/>
        <w:tabs>
          <w:tab w:val="left" w:pos="1200"/>
          <w:tab w:val="right" w:leader="dot" w:pos="8630"/>
        </w:tabs>
        <w:rPr>
          <w:noProof/>
          <w:szCs w:val="24"/>
          <w:lang w:val="en-US"/>
        </w:rPr>
      </w:pPr>
      <w:hyperlink w:anchor="_Toc200435668" w:history="1">
        <w:r w:rsidRPr="004A57A0">
          <w:rPr>
            <w:rStyle w:val="Hyperlinkki"/>
            <w:noProof/>
          </w:rPr>
          <w:t>2.6.1</w:t>
        </w:r>
        <w:r>
          <w:rPr>
            <w:noProof/>
            <w:szCs w:val="24"/>
            <w:lang w:val="en-US"/>
          </w:rPr>
          <w:tab/>
        </w:r>
        <w:r w:rsidRPr="004A57A0">
          <w:rPr>
            <w:rStyle w:val="Hyperlinkki"/>
            <w:noProof/>
          </w:rPr>
          <w:t>Vastaanottokuittaus synkronisessa/asynkronisessa liikenteessä</w:t>
        </w:r>
        <w:r>
          <w:rPr>
            <w:noProof/>
            <w:webHidden/>
          </w:rPr>
          <w:tab/>
        </w:r>
        <w:r>
          <w:rPr>
            <w:noProof/>
            <w:webHidden/>
          </w:rPr>
          <w:fldChar w:fldCharType="begin"/>
        </w:r>
        <w:r>
          <w:rPr>
            <w:noProof/>
            <w:webHidden/>
          </w:rPr>
          <w:instrText xml:space="preserve"> PAGEREF _Toc200435668 \h </w:instrText>
        </w:r>
        <w:r>
          <w:rPr>
            <w:noProof/>
          </w:rPr>
        </w:r>
        <w:r>
          <w:rPr>
            <w:noProof/>
            <w:webHidden/>
          </w:rPr>
          <w:fldChar w:fldCharType="separate"/>
        </w:r>
        <w:r>
          <w:rPr>
            <w:noProof/>
            <w:webHidden/>
          </w:rPr>
          <w:t>57</w:t>
        </w:r>
        <w:r>
          <w:rPr>
            <w:noProof/>
            <w:webHidden/>
          </w:rPr>
          <w:fldChar w:fldCharType="end"/>
        </w:r>
      </w:hyperlink>
    </w:p>
    <w:p w14:paraId="01D90DDE" w14:textId="77777777" w:rsidR="005C709B" w:rsidRDefault="005C709B">
      <w:pPr>
        <w:pStyle w:val="Sisluet2"/>
        <w:tabs>
          <w:tab w:val="left" w:pos="960"/>
          <w:tab w:val="right" w:leader="dot" w:pos="8630"/>
        </w:tabs>
        <w:rPr>
          <w:noProof/>
          <w:szCs w:val="24"/>
          <w:lang w:val="en-US"/>
        </w:rPr>
      </w:pPr>
      <w:hyperlink w:anchor="_Toc200435669" w:history="1">
        <w:r w:rsidRPr="004A57A0">
          <w:rPr>
            <w:rStyle w:val="Hyperlinkki"/>
            <w:noProof/>
          </w:rPr>
          <w:t>2.7</w:t>
        </w:r>
        <w:r>
          <w:rPr>
            <w:noProof/>
            <w:szCs w:val="24"/>
            <w:lang w:val="en-US"/>
          </w:rPr>
          <w:tab/>
        </w:r>
        <w:r w:rsidRPr="004A57A0">
          <w:rPr>
            <w:rStyle w:val="Hyperlinkki"/>
            <w:noProof/>
          </w:rPr>
          <w:t>Virheiden ilmoittaminen</w:t>
        </w:r>
        <w:r>
          <w:rPr>
            <w:noProof/>
            <w:webHidden/>
          </w:rPr>
          <w:tab/>
        </w:r>
        <w:r>
          <w:rPr>
            <w:noProof/>
            <w:webHidden/>
          </w:rPr>
          <w:fldChar w:fldCharType="begin"/>
        </w:r>
        <w:r>
          <w:rPr>
            <w:noProof/>
            <w:webHidden/>
          </w:rPr>
          <w:instrText xml:space="preserve"> PAGEREF _Toc200435669 \h </w:instrText>
        </w:r>
        <w:r>
          <w:rPr>
            <w:noProof/>
          </w:rPr>
        </w:r>
        <w:r>
          <w:rPr>
            <w:noProof/>
            <w:webHidden/>
          </w:rPr>
          <w:fldChar w:fldCharType="separate"/>
        </w:r>
        <w:r>
          <w:rPr>
            <w:noProof/>
            <w:webHidden/>
          </w:rPr>
          <w:t>58</w:t>
        </w:r>
        <w:r>
          <w:rPr>
            <w:noProof/>
            <w:webHidden/>
          </w:rPr>
          <w:fldChar w:fldCharType="end"/>
        </w:r>
      </w:hyperlink>
    </w:p>
    <w:p w14:paraId="7EF5B4B8" w14:textId="77777777" w:rsidR="005C709B" w:rsidRDefault="005C709B">
      <w:pPr>
        <w:pStyle w:val="Sisluet3"/>
        <w:tabs>
          <w:tab w:val="left" w:pos="1200"/>
          <w:tab w:val="right" w:leader="dot" w:pos="8630"/>
        </w:tabs>
        <w:rPr>
          <w:noProof/>
          <w:szCs w:val="24"/>
          <w:lang w:val="en-US"/>
        </w:rPr>
      </w:pPr>
      <w:hyperlink w:anchor="_Toc200435670" w:history="1">
        <w:r w:rsidRPr="004A57A0">
          <w:rPr>
            <w:rStyle w:val="Hyperlinkki"/>
            <w:noProof/>
          </w:rPr>
          <w:t>2.7.1</w:t>
        </w:r>
        <w:r>
          <w:rPr>
            <w:noProof/>
            <w:szCs w:val="24"/>
            <w:lang w:val="en-US"/>
          </w:rPr>
          <w:tab/>
        </w:r>
        <w:r w:rsidRPr="004A57A0">
          <w:rPr>
            <w:rStyle w:val="Hyperlinkki"/>
            <w:noProof/>
          </w:rPr>
          <w:t>Virheiden ilmoittaminen siirtokehyksessä</w:t>
        </w:r>
        <w:r>
          <w:rPr>
            <w:noProof/>
            <w:webHidden/>
          </w:rPr>
          <w:tab/>
        </w:r>
        <w:r>
          <w:rPr>
            <w:noProof/>
            <w:webHidden/>
          </w:rPr>
          <w:fldChar w:fldCharType="begin"/>
        </w:r>
        <w:r>
          <w:rPr>
            <w:noProof/>
            <w:webHidden/>
          </w:rPr>
          <w:instrText xml:space="preserve"> PAGEREF _Toc200435670 \h </w:instrText>
        </w:r>
        <w:r>
          <w:rPr>
            <w:noProof/>
          </w:rPr>
        </w:r>
        <w:r>
          <w:rPr>
            <w:noProof/>
            <w:webHidden/>
          </w:rPr>
          <w:fldChar w:fldCharType="separate"/>
        </w:r>
        <w:r>
          <w:rPr>
            <w:noProof/>
            <w:webHidden/>
          </w:rPr>
          <w:t>58</w:t>
        </w:r>
        <w:r>
          <w:rPr>
            <w:noProof/>
            <w:webHidden/>
          </w:rPr>
          <w:fldChar w:fldCharType="end"/>
        </w:r>
      </w:hyperlink>
    </w:p>
    <w:p w14:paraId="3322E418" w14:textId="77777777" w:rsidR="005C709B" w:rsidRDefault="005C709B">
      <w:pPr>
        <w:pStyle w:val="Sisluet4"/>
        <w:tabs>
          <w:tab w:val="left" w:pos="1680"/>
          <w:tab w:val="right" w:leader="dot" w:pos="8630"/>
        </w:tabs>
        <w:rPr>
          <w:noProof/>
          <w:szCs w:val="24"/>
          <w:lang w:val="en-US"/>
        </w:rPr>
      </w:pPr>
      <w:hyperlink w:anchor="_Toc200435671" w:history="1">
        <w:r w:rsidRPr="004A57A0">
          <w:rPr>
            <w:rStyle w:val="Hyperlinkki"/>
            <w:noProof/>
          </w:rPr>
          <w:t>2.7.1.1</w:t>
        </w:r>
        <w:r>
          <w:rPr>
            <w:noProof/>
            <w:szCs w:val="24"/>
            <w:lang w:val="en-US"/>
          </w:rPr>
          <w:tab/>
        </w:r>
        <w:r w:rsidRPr="004A57A0">
          <w:rPr>
            <w:rStyle w:val="Hyperlinkki"/>
            <w:noProof/>
          </w:rPr>
          <w:t>Vastaanottokuittaus</w:t>
        </w:r>
        <w:r>
          <w:rPr>
            <w:noProof/>
            <w:webHidden/>
          </w:rPr>
          <w:tab/>
        </w:r>
        <w:r>
          <w:rPr>
            <w:noProof/>
            <w:webHidden/>
          </w:rPr>
          <w:fldChar w:fldCharType="begin"/>
        </w:r>
        <w:r>
          <w:rPr>
            <w:noProof/>
            <w:webHidden/>
          </w:rPr>
          <w:instrText xml:space="preserve"> PAGEREF _Toc200435671 \h </w:instrText>
        </w:r>
        <w:r>
          <w:rPr>
            <w:noProof/>
          </w:rPr>
        </w:r>
        <w:r>
          <w:rPr>
            <w:noProof/>
            <w:webHidden/>
          </w:rPr>
          <w:fldChar w:fldCharType="separate"/>
        </w:r>
        <w:r>
          <w:rPr>
            <w:noProof/>
            <w:webHidden/>
          </w:rPr>
          <w:t>58</w:t>
        </w:r>
        <w:r>
          <w:rPr>
            <w:noProof/>
            <w:webHidden/>
          </w:rPr>
          <w:fldChar w:fldCharType="end"/>
        </w:r>
      </w:hyperlink>
    </w:p>
    <w:p w14:paraId="5C9530D4" w14:textId="77777777" w:rsidR="005C709B" w:rsidRDefault="005C709B">
      <w:pPr>
        <w:pStyle w:val="Sisluet4"/>
        <w:tabs>
          <w:tab w:val="left" w:pos="1680"/>
          <w:tab w:val="right" w:leader="dot" w:pos="8630"/>
        </w:tabs>
        <w:rPr>
          <w:noProof/>
          <w:szCs w:val="24"/>
          <w:lang w:val="en-US"/>
        </w:rPr>
      </w:pPr>
      <w:hyperlink w:anchor="_Toc200435672" w:history="1">
        <w:r w:rsidRPr="004A57A0">
          <w:rPr>
            <w:rStyle w:val="Hyperlinkki"/>
            <w:noProof/>
            <w:lang w:val="en-US"/>
          </w:rPr>
          <w:t>2.7.1.2</w:t>
        </w:r>
        <w:r>
          <w:rPr>
            <w:noProof/>
            <w:szCs w:val="24"/>
            <w:lang w:val="en-US"/>
          </w:rPr>
          <w:tab/>
        </w:r>
        <w:r w:rsidRPr="004A57A0">
          <w:rPr>
            <w:rStyle w:val="Hyperlinkki"/>
            <w:noProof/>
            <w:lang w:val="en-US"/>
          </w:rPr>
          <w:t>Sovellustason kuittaus</w:t>
        </w:r>
        <w:r>
          <w:rPr>
            <w:noProof/>
            <w:webHidden/>
          </w:rPr>
          <w:tab/>
        </w:r>
        <w:r>
          <w:rPr>
            <w:noProof/>
            <w:webHidden/>
          </w:rPr>
          <w:fldChar w:fldCharType="begin"/>
        </w:r>
        <w:r>
          <w:rPr>
            <w:noProof/>
            <w:webHidden/>
          </w:rPr>
          <w:instrText xml:space="preserve"> PAGEREF _Toc200435672 \h </w:instrText>
        </w:r>
        <w:r>
          <w:rPr>
            <w:noProof/>
          </w:rPr>
        </w:r>
        <w:r>
          <w:rPr>
            <w:noProof/>
            <w:webHidden/>
          </w:rPr>
          <w:fldChar w:fldCharType="separate"/>
        </w:r>
        <w:r>
          <w:rPr>
            <w:noProof/>
            <w:webHidden/>
          </w:rPr>
          <w:t>60</w:t>
        </w:r>
        <w:r>
          <w:rPr>
            <w:noProof/>
            <w:webHidden/>
          </w:rPr>
          <w:fldChar w:fldCharType="end"/>
        </w:r>
      </w:hyperlink>
    </w:p>
    <w:p w14:paraId="627F1320" w14:textId="77777777" w:rsidR="005C709B" w:rsidRDefault="005C709B">
      <w:pPr>
        <w:pStyle w:val="Sisluet3"/>
        <w:tabs>
          <w:tab w:val="left" w:pos="1200"/>
          <w:tab w:val="right" w:leader="dot" w:pos="8630"/>
        </w:tabs>
        <w:rPr>
          <w:noProof/>
          <w:szCs w:val="24"/>
          <w:lang w:val="en-US"/>
        </w:rPr>
      </w:pPr>
      <w:hyperlink w:anchor="_Toc200435673" w:history="1">
        <w:r w:rsidRPr="004A57A0">
          <w:rPr>
            <w:rStyle w:val="Hyperlinkki"/>
            <w:noProof/>
          </w:rPr>
          <w:t>2.7.2</w:t>
        </w:r>
        <w:r>
          <w:rPr>
            <w:noProof/>
            <w:szCs w:val="24"/>
            <w:lang w:val="en-US"/>
          </w:rPr>
          <w:tab/>
        </w:r>
        <w:r w:rsidRPr="004A57A0">
          <w:rPr>
            <w:rStyle w:val="Hyperlinkki"/>
            <w:noProof/>
          </w:rPr>
          <w:t>Sovellustason virheet kontrollikehyksessä</w:t>
        </w:r>
        <w:r>
          <w:rPr>
            <w:noProof/>
            <w:webHidden/>
          </w:rPr>
          <w:tab/>
        </w:r>
        <w:r>
          <w:rPr>
            <w:noProof/>
            <w:webHidden/>
          </w:rPr>
          <w:fldChar w:fldCharType="begin"/>
        </w:r>
        <w:r>
          <w:rPr>
            <w:noProof/>
            <w:webHidden/>
          </w:rPr>
          <w:instrText xml:space="preserve"> PAGEREF _Toc200435673 \h </w:instrText>
        </w:r>
        <w:r>
          <w:rPr>
            <w:noProof/>
          </w:rPr>
        </w:r>
        <w:r>
          <w:rPr>
            <w:noProof/>
            <w:webHidden/>
          </w:rPr>
          <w:fldChar w:fldCharType="separate"/>
        </w:r>
        <w:r>
          <w:rPr>
            <w:noProof/>
            <w:webHidden/>
          </w:rPr>
          <w:t>60</w:t>
        </w:r>
        <w:r>
          <w:rPr>
            <w:noProof/>
            <w:webHidden/>
          </w:rPr>
          <w:fldChar w:fldCharType="end"/>
        </w:r>
      </w:hyperlink>
    </w:p>
    <w:p w14:paraId="400D91DC" w14:textId="77777777" w:rsidR="005C709B" w:rsidRDefault="005C709B">
      <w:pPr>
        <w:pStyle w:val="Sisluet1"/>
        <w:tabs>
          <w:tab w:val="left" w:pos="600"/>
          <w:tab w:val="right" w:leader="dot" w:pos="8630"/>
        </w:tabs>
        <w:rPr>
          <w:noProof/>
          <w:szCs w:val="24"/>
          <w:lang w:val="en-US"/>
        </w:rPr>
      </w:pPr>
      <w:hyperlink w:anchor="_Toc200435674" w:history="1">
        <w:r w:rsidRPr="004A57A0">
          <w:rPr>
            <w:rStyle w:val="Hyperlinkki"/>
            <w:noProof/>
          </w:rPr>
          <w:t>3.</w:t>
        </w:r>
        <w:r>
          <w:rPr>
            <w:noProof/>
            <w:szCs w:val="24"/>
            <w:lang w:val="en-US"/>
          </w:rPr>
          <w:tab/>
        </w:r>
        <w:r w:rsidRPr="004A57A0">
          <w:rPr>
            <w:rStyle w:val="Hyperlinkki"/>
            <w:noProof/>
          </w:rPr>
          <w:t>Tiedonsiirto</w:t>
        </w:r>
        <w:r>
          <w:rPr>
            <w:noProof/>
            <w:webHidden/>
          </w:rPr>
          <w:tab/>
        </w:r>
        <w:r>
          <w:rPr>
            <w:noProof/>
            <w:webHidden/>
          </w:rPr>
          <w:fldChar w:fldCharType="begin"/>
        </w:r>
        <w:r>
          <w:rPr>
            <w:noProof/>
            <w:webHidden/>
          </w:rPr>
          <w:instrText xml:space="preserve"> PAGEREF _Toc200435674 \h </w:instrText>
        </w:r>
        <w:r>
          <w:rPr>
            <w:noProof/>
          </w:rPr>
        </w:r>
        <w:r>
          <w:rPr>
            <w:noProof/>
            <w:webHidden/>
          </w:rPr>
          <w:fldChar w:fldCharType="separate"/>
        </w:r>
        <w:r>
          <w:rPr>
            <w:noProof/>
            <w:webHidden/>
          </w:rPr>
          <w:t>63</w:t>
        </w:r>
        <w:r>
          <w:rPr>
            <w:noProof/>
            <w:webHidden/>
          </w:rPr>
          <w:fldChar w:fldCharType="end"/>
        </w:r>
      </w:hyperlink>
    </w:p>
    <w:p w14:paraId="63A17997" w14:textId="77777777" w:rsidR="005C709B" w:rsidRDefault="005C709B">
      <w:pPr>
        <w:pStyle w:val="Sisluet2"/>
        <w:tabs>
          <w:tab w:val="left" w:pos="960"/>
          <w:tab w:val="right" w:leader="dot" w:pos="8630"/>
        </w:tabs>
        <w:rPr>
          <w:noProof/>
          <w:szCs w:val="24"/>
          <w:lang w:val="en-US"/>
        </w:rPr>
      </w:pPr>
      <w:hyperlink w:anchor="_Toc200435675" w:history="1">
        <w:r w:rsidRPr="004A57A0">
          <w:rPr>
            <w:rStyle w:val="Hyperlinkki"/>
            <w:noProof/>
          </w:rPr>
          <w:t>3.1</w:t>
        </w:r>
        <w:r>
          <w:rPr>
            <w:noProof/>
            <w:szCs w:val="24"/>
            <w:lang w:val="en-US"/>
          </w:rPr>
          <w:tab/>
        </w:r>
        <w:r w:rsidRPr="004A57A0">
          <w:rPr>
            <w:rStyle w:val="Hyperlinkki"/>
            <w:noProof/>
          </w:rPr>
          <w:t>Yleiset periaatteet</w:t>
        </w:r>
        <w:r>
          <w:rPr>
            <w:noProof/>
            <w:webHidden/>
          </w:rPr>
          <w:tab/>
        </w:r>
        <w:r>
          <w:rPr>
            <w:noProof/>
            <w:webHidden/>
          </w:rPr>
          <w:fldChar w:fldCharType="begin"/>
        </w:r>
        <w:r>
          <w:rPr>
            <w:noProof/>
            <w:webHidden/>
          </w:rPr>
          <w:instrText xml:space="preserve"> PAGEREF _Toc200435675 \h </w:instrText>
        </w:r>
        <w:r>
          <w:rPr>
            <w:noProof/>
          </w:rPr>
        </w:r>
        <w:r>
          <w:rPr>
            <w:noProof/>
            <w:webHidden/>
          </w:rPr>
          <w:fldChar w:fldCharType="separate"/>
        </w:r>
        <w:r>
          <w:rPr>
            <w:noProof/>
            <w:webHidden/>
          </w:rPr>
          <w:t>63</w:t>
        </w:r>
        <w:r>
          <w:rPr>
            <w:noProof/>
            <w:webHidden/>
          </w:rPr>
          <w:fldChar w:fldCharType="end"/>
        </w:r>
      </w:hyperlink>
    </w:p>
    <w:p w14:paraId="44C2796F" w14:textId="77777777" w:rsidR="005C709B" w:rsidRDefault="005C709B">
      <w:pPr>
        <w:pStyle w:val="Sisluet3"/>
        <w:tabs>
          <w:tab w:val="left" w:pos="1200"/>
          <w:tab w:val="right" w:leader="dot" w:pos="8630"/>
        </w:tabs>
        <w:rPr>
          <w:noProof/>
          <w:szCs w:val="24"/>
          <w:lang w:val="en-US"/>
        </w:rPr>
      </w:pPr>
      <w:hyperlink w:anchor="_Toc200435676" w:history="1">
        <w:r w:rsidRPr="004A57A0">
          <w:rPr>
            <w:rStyle w:val="Hyperlinkki"/>
            <w:noProof/>
          </w:rPr>
          <w:t>3.1.1</w:t>
        </w:r>
        <w:r>
          <w:rPr>
            <w:noProof/>
            <w:szCs w:val="24"/>
            <w:lang w:val="en-US"/>
          </w:rPr>
          <w:tab/>
        </w:r>
        <w:r w:rsidRPr="004A57A0">
          <w:rPr>
            <w:rStyle w:val="Hyperlinkki"/>
            <w:noProof/>
          </w:rPr>
          <w:t>perusperiaatteet</w:t>
        </w:r>
        <w:r>
          <w:rPr>
            <w:noProof/>
            <w:webHidden/>
          </w:rPr>
          <w:tab/>
        </w:r>
        <w:r>
          <w:rPr>
            <w:noProof/>
            <w:webHidden/>
          </w:rPr>
          <w:fldChar w:fldCharType="begin"/>
        </w:r>
        <w:r>
          <w:rPr>
            <w:noProof/>
            <w:webHidden/>
          </w:rPr>
          <w:instrText xml:space="preserve"> PAGEREF _Toc200435676 \h </w:instrText>
        </w:r>
        <w:r>
          <w:rPr>
            <w:noProof/>
          </w:rPr>
        </w:r>
        <w:r>
          <w:rPr>
            <w:noProof/>
            <w:webHidden/>
          </w:rPr>
          <w:fldChar w:fldCharType="separate"/>
        </w:r>
        <w:r>
          <w:rPr>
            <w:noProof/>
            <w:webHidden/>
          </w:rPr>
          <w:t>63</w:t>
        </w:r>
        <w:r>
          <w:rPr>
            <w:noProof/>
            <w:webHidden/>
          </w:rPr>
          <w:fldChar w:fldCharType="end"/>
        </w:r>
      </w:hyperlink>
    </w:p>
    <w:p w14:paraId="73B98085" w14:textId="77777777" w:rsidR="005C709B" w:rsidRDefault="005C709B">
      <w:pPr>
        <w:pStyle w:val="Sisluet3"/>
        <w:tabs>
          <w:tab w:val="left" w:pos="1200"/>
          <w:tab w:val="right" w:leader="dot" w:pos="8630"/>
        </w:tabs>
        <w:rPr>
          <w:noProof/>
          <w:szCs w:val="24"/>
          <w:lang w:val="en-US"/>
        </w:rPr>
      </w:pPr>
      <w:hyperlink w:anchor="_Toc200435677" w:history="1">
        <w:r w:rsidRPr="004A57A0">
          <w:rPr>
            <w:rStyle w:val="Hyperlinkki"/>
            <w:noProof/>
          </w:rPr>
          <w:t>3.1.2</w:t>
        </w:r>
        <w:r>
          <w:rPr>
            <w:noProof/>
            <w:szCs w:val="24"/>
            <w:lang w:val="en-US"/>
          </w:rPr>
          <w:tab/>
        </w:r>
        <w:r w:rsidRPr="004A57A0">
          <w:rPr>
            <w:rStyle w:val="Hyperlinkki"/>
            <w:noProof/>
          </w:rPr>
          <w:t>Siirron luotettavuus</w:t>
        </w:r>
        <w:r>
          <w:rPr>
            <w:noProof/>
            <w:webHidden/>
          </w:rPr>
          <w:tab/>
        </w:r>
        <w:r>
          <w:rPr>
            <w:noProof/>
            <w:webHidden/>
          </w:rPr>
          <w:fldChar w:fldCharType="begin"/>
        </w:r>
        <w:r>
          <w:rPr>
            <w:noProof/>
            <w:webHidden/>
          </w:rPr>
          <w:instrText xml:space="preserve"> PAGEREF _Toc200435677 \h </w:instrText>
        </w:r>
        <w:r>
          <w:rPr>
            <w:noProof/>
          </w:rPr>
        </w:r>
        <w:r>
          <w:rPr>
            <w:noProof/>
            <w:webHidden/>
          </w:rPr>
          <w:fldChar w:fldCharType="separate"/>
        </w:r>
        <w:r>
          <w:rPr>
            <w:noProof/>
            <w:webHidden/>
          </w:rPr>
          <w:t>65</w:t>
        </w:r>
        <w:r>
          <w:rPr>
            <w:noProof/>
            <w:webHidden/>
          </w:rPr>
          <w:fldChar w:fldCharType="end"/>
        </w:r>
      </w:hyperlink>
    </w:p>
    <w:p w14:paraId="2E846F6B" w14:textId="77777777" w:rsidR="005C709B" w:rsidRDefault="005C709B">
      <w:pPr>
        <w:pStyle w:val="Sisluet4"/>
        <w:tabs>
          <w:tab w:val="left" w:pos="1680"/>
          <w:tab w:val="right" w:leader="dot" w:pos="8630"/>
        </w:tabs>
        <w:rPr>
          <w:noProof/>
          <w:szCs w:val="24"/>
          <w:lang w:val="en-US"/>
        </w:rPr>
      </w:pPr>
      <w:hyperlink w:anchor="_Toc200435678" w:history="1">
        <w:r w:rsidRPr="004A57A0">
          <w:rPr>
            <w:rStyle w:val="Hyperlinkki"/>
            <w:noProof/>
          </w:rPr>
          <w:t>3.1.2.1</w:t>
        </w:r>
        <w:r>
          <w:rPr>
            <w:noProof/>
            <w:szCs w:val="24"/>
            <w:lang w:val="en-US"/>
          </w:rPr>
          <w:tab/>
        </w:r>
        <w:r w:rsidRPr="004A57A0">
          <w:rPr>
            <w:rStyle w:val="Hyperlinkki"/>
            <w:noProof/>
          </w:rPr>
          <w:t>Siirtoprotokollataso – commit ack</w:t>
        </w:r>
        <w:r>
          <w:rPr>
            <w:noProof/>
            <w:webHidden/>
          </w:rPr>
          <w:tab/>
        </w:r>
        <w:r>
          <w:rPr>
            <w:noProof/>
            <w:webHidden/>
          </w:rPr>
          <w:fldChar w:fldCharType="begin"/>
        </w:r>
        <w:r>
          <w:rPr>
            <w:noProof/>
            <w:webHidden/>
          </w:rPr>
          <w:instrText xml:space="preserve"> PAGEREF _Toc200435678 \h </w:instrText>
        </w:r>
        <w:r>
          <w:rPr>
            <w:noProof/>
          </w:rPr>
        </w:r>
        <w:r>
          <w:rPr>
            <w:noProof/>
            <w:webHidden/>
          </w:rPr>
          <w:fldChar w:fldCharType="separate"/>
        </w:r>
        <w:r>
          <w:rPr>
            <w:noProof/>
            <w:webHidden/>
          </w:rPr>
          <w:t>65</w:t>
        </w:r>
        <w:r>
          <w:rPr>
            <w:noProof/>
            <w:webHidden/>
          </w:rPr>
          <w:fldChar w:fldCharType="end"/>
        </w:r>
      </w:hyperlink>
    </w:p>
    <w:p w14:paraId="29B33483" w14:textId="77777777" w:rsidR="005C709B" w:rsidRDefault="005C709B">
      <w:pPr>
        <w:pStyle w:val="Sisluet4"/>
        <w:tabs>
          <w:tab w:val="left" w:pos="1680"/>
          <w:tab w:val="right" w:leader="dot" w:pos="8630"/>
        </w:tabs>
        <w:rPr>
          <w:noProof/>
          <w:szCs w:val="24"/>
          <w:lang w:val="en-US"/>
        </w:rPr>
      </w:pPr>
      <w:hyperlink w:anchor="_Toc200435679" w:history="1">
        <w:r w:rsidRPr="004A57A0">
          <w:rPr>
            <w:rStyle w:val="Hyperlinkki"/>
            <w:noProof/>
          </w:rPr>
          <w:t>3.1.2.2</w:t>
        </w:r>
        <w:r>
          <w:rPr>
            <w:noProof/>
            <w:szCs w:val="24"/>
            <w:lang w:val="en-US"/>
          </w:rPr>
          <w:tab/>
        </w:r>
        <w:r w:rsidRPr="004A57A0">
          <w:rPr>
            <w:rStyle w:val="Hyperlinkki"/>
            <w:noProof/>
          </w:rPr>
          <w:t>Sovellustason adapterit ja vastaanottokuittaus</w:t>
        </w:r>
        <w:r>
          <w:rPr>
            <w:noProof/>
            <w:webHidden/>
          </w:rPr>
          <w:tab/>
        </w:r>
        <w:r>
          <w:rPr>
            <w:noProof/>
            <w:webHidden/>
          </w:rPr>
          <w:fldChar w:fldCharType="begin"/>
        </w:r>
        <w:r>
          <w:rPr>
            <w:noProof/>
            <w:webHidden/>
          </w:rPr>
          <w:instrText xml:space="preserve"> PAGEREF _Toc200435679 \h </w:instrText>
        </w:r>
        <w:r>
          <w:rPr>
            <w:noProof/>
          </w:rPr>
        </w:r>
        <w:r>
          <w:rPr>
            <w:noProof/>
            <w:webHidden/>
          </w:rPr>
          <w:fldChar w:fldCharType="separate"/>
        </w:r>
        <w:r>
          <w:rPr>
            <w:noProof/>
            <w:webHidden/>
          </w:rPr>
          <w:t>65</w:t>
        </w:r>
        <w:r>
          <w:rPr>
            <w:noProof/>
            <w:webHidden/>
          </w:rPr>
          <w:fldChar w:fldCharType="end"/>
        </w:r>
      </w:hyperlink>
    </w:p>
    <w:p w14:paraId="5AF25ADB" w14:textId="77777777" w:rsidR="005C709B" w:rsidRDefault="005C709B">
      <w:pPr>
        <w:pStyle w:val="Sisluet4"/>
        <w:tabs>
          <w:tab w:val="left" w:pos="1680"/>
          <w:tab w:val="right" w:leader="dot" w:pos="8630"/>
        </w:tabs>
        <w:rPr>
          <w:noProof/>
          <w:szCs w:val="24"/>
          <w:lang w:val="en-US"/>
        </w:rPr>
      </w:pPr>
      <w:hyperlink w:anchor="_Toc200435680" w:history="1">
        <w:r w:rsidRPr="004A57A0">
          <w:rPr>
            <w:rStyle w:val="Hyperlinkki"/>
            <w:noProof/>
          </w:rPr>
          <w:t>3.1.2.3</w:t>
        </w:r>
        <w:r>
          <w:rPr>
            <w:noProof/>
            <w:szCs w:val="24"/>
            <w:lang w:val="en-US"/>
          </w:rPr>
          <w:tab/>
        </w:r>
        <w:r w:rsidRPr="004A57A0">
          <w:rPr>
            <w:rStyle w:val="Hyperlinkki"/>
            <w:noProof/>
          </w:rPr>
          <w:t>Gateway</w:t>
        </w:r>
        <w:r>
          <w:rPr>
            <w:noProof/>
            <w:webHidden/>
          </w:rPr>
          <w:tab/>
        </w:r>
        <w:r>
          <w:rPr>
            <w:noProof/>
            <w:webHidden/>
          </w:rPr>
          <w:fldChar w:fldCharType="begin"/>
        </w:r>
        <w:r>
          <w:rPr>
            <w:noProof/>
            <w:webHidden/>
          </w:rPr>
          <w:instrText xml:space="preserve"> PAGEREF _Toc200435680 \h </w:instrText>
        </w:r>
        <w:r>
          <w:rPr>
            <w:noProof/>
          </w:rPr>
        </w:r>
        <w:r>
          <w:rPr>
            <w:noProof/>
            <w:webHidden/>
          </w:rPr>
          <w:fldChar w:fldCharType="separate"/>
        </w:r>
        <w:r>
          <w:rPr>
            <w:noProof/>
            <w:webHidden/>
          </w:rPr>
          <w:t>66</w:t>
        </w:r>
        <w:r>
          <w:rPr>
            <w:noProof/>
            <w:webHidden/>
          </w:rPr>
          <w:fldChar w:fldCharType="end"/>
        </w:r>
      </w:hyperlink>
    </w:p>
    <w:p w14:paraId="1E947886" w14:textId="77777777" w:rsidR="005C709B" w:rsidRDefault="005C709B">
      <w:pPr>
        <w:pStyle w:val="Sisluet4"/>
        <w:tabs>
          <w:tab w:val="left" w:pos="1680"/>
          <w:tab w:val="right" w:leader="dot" w:pos="8630"/>
        </w:tabs>
        <w:rPr>
          <w:noProof/>
          <w:szCs w:val="24"/>
          <w:lang w:val="en-US"/>
        </w:rPr>
      </w:pPr>
      <w:hyperlink w:anchor="_Toc200435681" w:history="1">
        <w:r w:rsidRPr="004A57A0">
          <w:rPr>
            <w:rStyle w:val="Hyperlinkki"/>
            <w:noProof/>
          </w:rPr>
          <w:t>3.1.2.4</w:t>
        </w:r>
        <w:r>
          <w:rPr>
            <w:noProof/>
            <w:szCs w:val="24"/>
            <w:lang w:val="en-US"/>
          </w:rPr>
          <w:tab/>
        </w:r>
        <w:r w:rsidRPr="004A57A0">
          <w:rPr>
            <w:rStyle w:val="Hyperlinkki"/>
            <w:noProof/>
          </w:rPr>
          <w:t>Bridge - silta</w:t>
        </w:r>
        <w:r>
          <w:rPr>
            <w:noProof/>
            <w:webHidden/>
          </w:rPr>
          <w:tab/>
        </w:r>
        <w:r>
          <w:rPr>
            <w:noProof/>
            <w:webHidden/>
          </w:rPr>
          <w:fldChar w:fldCharType="begin"/>
        </w:r>
        <w:r>
          <w:rPr>
            <w:noProof/>
            <w:webHidden/>
          </w:rPr>
          <w:instrText xml:space="preserve"> PAGEREF _Toc200435681 \h </w:instrText>
        </w:r>
        <w:r>
          <w:rPr>
            <w:noProof/>
          </w:rPr>
        </w:r>
        <w:r>
          <w:rPr>
            <w:noProof/>
            <w:webHidden/>
          </w:rPr>
          <w:fldChar w:fldCharType="separate"/>
        </w:r>
        <w:r>
          <w:rPr>
            <w:noProof/>
            <w:webHidden/>
          </w:rPr>
          <w:t>67</w:t>
        </w:r>
        <w:r>
          <w:rPr>
            <w:noProof/>
            <w:webHidden/>
          </w:rPr>
          <w:fldChar w:fldCharType="end"/>
        </w:r>
      </w:hyperlink>
    </w:p>
    <w:p w14:paraId="40E074E9" w14:textId="77777777" w:rsidR="005C709B" w:rsidRDefault="005C709B">
      <w:pPr>
        <w:pStyle w:val="Sisluet4"/>
        <w:tabs>
          <w:tab w:val="left" w:pos="1680"/>
          <w:tab w:val="right" w:leader="dot" w:pos="8630"/>
        </w:tabs>
        <w:rPr>
          <w:noProof/>
          <w:szCs w:val="24"/>
          <w:lang w:val="en-US"/>
        </w:rPr>
      </w:pPr>
      <w:hyperlink w:anchor="_Toc200435682" w:history="1">
        <w:r w:rsidRPr="004A57A0">
          <w:rPr>
            <w:rStyle w:val="Hyperlinkki"/>
            <w:noProof/>
            <w:lang w:val="en-GB"/>
          </w:rPr>
          <w:t>3.1.2.5</w:t>
        </w:r>
        <w:r>
          <w:rPr>
            <w:noProof/>
            <w:szCs w:val="24"/>
            <w:lang w:val="en-US"/>
          </w:rPr>
          <w:tab/>
        </w:r>
        <w:r w:rsidRPr="004A57A0">
          <w:rPr>
            <w:rStyle w:val="Hyperlinkki"/>
            <w:noProof/>
            <w:lang w:val="en-GB"/>
          </w:rPr>
          <w:t>Reititin  (intermediary, router)</w:t>
        </w:r>
        <w:r>
          <w:rPr>
            <w:noProof/>
            <w:webHidden/>
          </w:rPr>
          <w:tab/>
        </w:r>
        <w:r>
          <w:rPr>
            <w:noProof/>
            <w:webHidden/>
          </w:rPr>
          <w:fldChar w:fldCharType="begin"/>
        </w:r>
        <w:r>
          <w:rPr>
            <w:noProof/>
            <w:webHidden/>
          </w:rPr>
          <w:instrText xml:space="preserve"> PAGEREF _Toc200435682 \h </w:instrText>
        </w:r>
        <w:r>
          <w:rPr>
            <w:noProof/>
          </w:rPr>
        </w:r>
        <w:r>
          <w:rPr>
            <w:noProof/>
            <w:webHidden/>
          </w:rPr>
          <w:fldChar w:fldCharType="separate"/>
        </w:r>
        <w:r>
          <w:rPr>
            <w:noProof/>
            <w:webHidden/>
          </w:rPr>
          <w:t>67</w:t>
        </w:r>
        <w:r>
          <w:rPr>
            <w:noProof/>
            <w:webHidden/>
          </w:rPr>
          <w:fldChar w:fldCharType="end"/>
        </w:r>
      </w:hyperlink>
    </w:p>
    <w:p w14:paraId="7DF1EC60" w14:textId="77777777" w:rsidR="005C709B" w:rsidRDefault="005C709B">
      <w:pPr>
        <w:pStyle w:val="Sisluet3"/>
        <w:tabs>
          <w:tab w:val="left" w:pos="1200"/>
          <w:tab w:val="right" w:leader="dot" w:pos="8630"/>
        </w:tabs>
        <w:rPr>
          <w:noProof/>
          <w:szCs w:val="24"/>
          <w:lang w:val="en-US"/>
        </w:rPr>
      </w:pPr>
      <w:hyperlink w:anchor="_Toc200435683" w:history="1">
        <w:r w:rsidRPr="004A57A0">
          <w:rPr>
            <w:rStyle w:val="Hyperlinkki"/>
            <w:noProof/>
          </w:rPr>
          <w:t>3.1.3</w:t>
        </w:r>
        <w:r>
          <w:rPr>
            <w:noProof/>
            <w:szCs w:val="24"/>
            <w:lang w:val="en-US"/>
          </w:rPr>
          <w:tab/>
        </w:r>
        <w:r w:rsidRPr="004A57A0">
          <w:rPr>
            <w:rStyle w:val="Hyperlinkki"/>
            <w:noProof/>
          </w:rPr>
          <w:t>Osoitteistus</w:t>
        </w:r>
        <w:r>
          <w:rPr>
            <w:noProof/>
            <w:webHidden/>
          </w:rPr>
          <w:tab/>
        </w:r>
        <w:r>
          <w:rPr>
            <w:noProof/>
            <w:webHidden/>
          </w:rPr>
          <w:fldChar w:fldCharType="begin"/>
        </w:r>
        <w:r>
          <w:rPr>
            <w:noProof/>
            <w:webHidden/>
          </w:rPr>
          <w:instrText xml:space="preserve"> PAGEREF _Toc200435683 \h </w:instrText>
        </w:r>
        <w:r>
          <w:rPr>
            <w:noProof/>
          </w:rPr>
        </w:r>
        <w:r>
          <w:rPr>
            <w:noProof/>
            <w:webHidden/>
          </w:rPr>
          <w:fldChar w:fldCharType="separate"/>
        </w:r>
        <w:r>
          <w:rPr>
            <w:noProof/>
            <w:webHidden/>
          </w:rPr>
          <w:t>68</w:t>
        </w:r>
        <w:r>
          <w:rPr>
            <w:noProof/>
            <w:webHidden/>
          </w:rPr>
          <w:fldChar w:fldCharType="end"/>
        </w:r>
      </w:hyperlink>
    </w:p>
    <w:p w14:paraId="450627FE" w14:textId="77777777" w:rsidR="005C709B" w:rsidRDefault="005C709B">
      <w:pPr>
        <w:pStyle w:val="Sisluet3"/>
        <w:tabs>
          <w:tab w:val="left" w:pos="1200"/>
          <w:tab w:val="right" w:leader="dot" w:pos="8630"/>
        </w:tabs>
        <w:rPr>
          <w:noProof/>
          <w:szCs w:val="24"/>
          <w:lang w:val="en-US"/>
        </w:rPr>
      </w:pPr>
      <w:hyperlink w:anchor="_Toc200435684" w:history="1">
        <w:r w:rsidRPr="004A57A0">
          <w:rPr>
            <w:rStyle w:val="Hyperlinkki"/>
            <w:noProof/>
          </w:rPr>
          <w:t>3.1.4</w:t>
        </w:r>
        <w:r>
          <w:rPr>
            <w:noProof/>
            <w:szCs w:val="24"/>
            <w:lang w:val="en-US"/>
          </w:rPr>
          <w:tab/>
        </w:r>
        <w:r w:rsidRPr="004A57A0">
          <w:rPr>
            <w:rStyle w:val="Hyperlinkki"/>
            <w:noProof/>
          </w:rPr>
          <w:t>Yhteenvetokuva</w:t>
        </w:r>
        <w:r>
          <w:rPr>
            <w:noProof/>
            <w:webHidden/>
          </w:rPr>
          <w:tab/>
        </w:r>
        <w:r>
          <w:rPr>
            <w:noProof/>
            <w:webHidden/>
          </w:rPr>
          <w:fldChar w:fldCharType="begin"/>
        </w:r>
        <w:r>
          <w:rPr>
            <w:noProof/>
            <w:webHidden/>
          </w:rPr>
          <w:instrText xml:space="preserve"> PAGEREF _Toc200435684 \h </w:instrText>
        </w:r>
        <w:r>
          <w:rPr>
            <w:noProof/>
          </w:rPr>
        </w:r>
        <w:r>
          <w:rPr>
            <w:noProof/>
            <w:webHidden/>
          </w:rPr>
          <w:fldChar w:fldCharType="separate"/>
        </w:r>
        <w:r>
          <w:rPr>
            <w:noProof/>
            <w:webHidden/>
          </w:rPr>
          <w:t>68</w:t>
        </w:r>
        <w:r>
          <w:rPr>
            <w:noProof/>
            <w:webHidden/>
          </w:rPr>
          <w:fldChar w:fldCharType="end"/>
        </w:r>
      </w:hyperlink>
    </w:p>
    <w:p w14:paraId="183924B3" w14:textId="77777777" w:rsidR="005C709B" w:rsidRDefault="005C709B">
      <w:pPr>
        <w:pStyle w:val="Sisluet2"/>
        <w:tabs>
          <w:tab w:val="left" w:pos="960"/>
          <w:tab w:val="right" w:leader="dot" w:pos="8630"/>
        </w:tabs>
        <w:rPr>
          <w:noProof/>
          <w:szCs w:val="24"/>
          <w:lang w:val="en-US"/>
        </w:rPr>
      </w:pPr>
      <w:hyperlink w:anchor="_Toc200435685" w:history="1">
        <w:r w:rsidRPr="004A57A0">
          <w:rPr>
            <w:rStyle w:val="Hyperlinkki"/>
            <w:noProof/>
          </w:rPr>
          <w:t>3.2</w:t>
        </w:r>
        <w:r>
          <w:rPr>
            <w:noProof/>
            <w:szCs w:val="24"/>
            <w:lang w:val="en-US"/>
          </w:rPr>
          <w:tab/>
        </w:r>
        <w:r w:rsidRPr="004A57A0">
          <w:rPr>
            <w:rStyle w:val="Hyperlinkki"/>
            <w:noProof/>
          </w:rPr>
          <w:t>Web services tiedonsiirto</w:t>
        </w:r>
        <w:r>
          <w:rPr>
            <w:noProof/>
            <w:webHidden/>
          </w:rPr>
          <w:tab/>
        </w:r>
        <w:r>
          <w:rPr>
            <w:noProof/>
            <w:webHidden/>
          </w:rPr>
          <w:fldChar w:fldCharType="begin"/>
        </w:r>
        <w:r>
          <w:rPr>
            <w:noProof/>
            <w:webHidden/>
          </w:rPr>
          <w:instrText xml:space="preserve"> PAGEREF _Toc200435685 \h </w:instrText>
        </w:r>
        <w:r>
          <w:rPr>
            <w:noProof/>
          </w:rPr>
        </w:r>
        <w:r>
          <w:rPr>
            <w:noProof/>
            <w:webHidden/>
          </w:rPr>
          <w:fldChar w:fldCharType="separate"/>
        </w:r>
        <w:r>
          <w:rPr>
            <w:noProof/>
            <w:webHidden/>
          </w:rPr>
          <w:t>70</w:t>
        </w:r>
        <w:r>
          <w:rPr>
            <w:noProof/>
            <w:webHidden/>
          </w:rPr>
          <w:fldChar w:fldCharType="end"/>
        </w:r>
      </w:hyperlink>
    </w:p>
    <w:p w14:paraId="6341B04E" w14:textId="77777777" w:rsidR="005C709B" w:rsidRDefault="005C709B">
      <w:pPr>
        <w:pStyle w:val="Sisluet3"/>
        <w:tabs>
          <w:tab w:val="left" w:pos="1200"/>
          <w:tab w:val="right" w:leader="dot" w:pos="8630"/>
        </w:tabs>
        <w:rPr>
          <w:noProof/>
          <w:szCs w:val="24"/>
          <w:lang w:val="en-US"/>
        </w:rPr>
      </w:pPr>
      <w:hyperlink w:anchor="_Toc200435686" w:history="1">
        <w:r w:rsidRPr="004A57A0">
          <w:rPr>
            <w:rStyle w:val="Hyperlinkki"/>
            <w:noProof/>
          </w:rPr>
          <w:t>3.2.1</w:t>
        </w:r>
        <w:r>
          <w:rPr>
            <w:noProof/>
            <w:szCs w:val="24"/>
            <w:lang w:val="en-US"/>
          </w:rPr>
          <w:tab/>
        </w:r>
        <w:r w:rsidRPr="004A57A0">
          <w:rPr>
            <w:rStyle w:val="Hyperlinkki"/>
            <w:noProof/>
          </w:rPr>
          <w:t>Web services yleiskuvaus</w:t>
        </w:r>
        <w:r>
          <w:rPr>
            <w:noProof/>
            <w:webHidden/>
          </w:rPr>
          <w:tab/>
        </w:r>
        <w:r>
          <w:rPr>
            <w:noProof/>
            <w:webHidden/>
          </w:rPr>
          <w:fldChar w:fldCharType="begin"/>
        </w:r>
        <w:r>
          <w:rPr>
            <w:noProof/>
            <w:webHidden/>
          </w:rPr>
          <w:instrText xml:space="preserve"> PAGEREF _Toc200435686 \h </w:instrText>
        </w:r>
        <w:r>
          <w:rPr>
            <w:noProof/>
          </w:rPr>
        </w:r>
        <w:r>
          <w:rPr>
            <w:noProof/>
            <w:webHidden/>
          </w:rPr>
          <w:fldChar w:fldCharType="separate"/>
        </w:r>
        <w:r>
          <w:rPr>
            <w:noProof/>
            <w:webHidden/>
          </w:rPr>
          <w:t>70</w:t>
        </w:r>
        <w:r>
          <w:rPr>
            <w:noProof/>
            <w:webHidden/>
          </w:rPr>
          <w:fldChar w:fldCharType="end"/>
        </w:r>
      </w:hyperlink>
    </w:p>
    <w:p w14:paraId="6A1592E6" w14:textId="77777777" w:rsidR="005C709B" w:rsidRDefault="005C709B">
      <w:pPr>
        <w:pStyle w:val="Sisluet3"/>
        <w:tabs>
          <w:tab w:val="left" w:pos="1200"/>
          <w:tab w:val="right" w:leader="dot" w:pos="8630"/>
        </w:tabs>
        <w:rPr>
          <w:noProof/>
          <w:szCs w:val="24"/>
          <w:lang w:val="en-US"/>
        </w:rPr>
      </w:pPr>
      <w:hyperlink w:anchor="_Toc200435687" w:history="1">
        <w:r w:rsidRPr="004A57A0">
          <w:rPr>
            <w:rStyle w:val="Hyperlinkki"/>
            <w:noProof/>
            <w:lang w:val="en-GB"/>
          </w:rPr>
          <w:t>3.2.2</w:t>
        </w:r>
        <w:r>
          <w:rPr>
            <w:noProof/>
            <w:szCs w:val="24"/>
            <w:lang w:val="en-US"/>
          </w:rPr>
          <w:tab/>
        </w:r>
        <w:r w:rsidRPr="004A57A0">
          <w:rPr>
            <w:rStyle w:val="Hyperlinkki"/>
            <w:noProof/>
            <w:lang w:val="en-GB"/>
          </w:rPr>
          <w:t>HL7:n web services profiilit</w:t>
        </w:r>
        <w:r>
          <w:rPr>
            <w:noProof/>
            <w:webHidden/>
          </w:rPr>
          <w:tab/>
        </w:r>
        <w:r>
          <w:rPr>
            <w:noProof/>
            <w:webHidden/>
          </w:rPr>
          <w:fldChar w:fldCharType="begin"/>
        </w:r>
        <w:r>
          <w:rPr>
            <w:noProof/>
            <w:webHidden/>
          </w:rPr>
          <w:instrText xml:space="preserve"> PAGEREF _Toc200435687 \h </w:instrText>
        </w:r>
        <w:r>
          <w:rPr>
            <w:noProof/>
          </w:rPr>
        </w:r>
        <w:r>
          <w:rPr>
            <w:noProof/>
            <w:webHidden/>
          </w:rPr>
          <w:fldChar w:fldCharType="separate"/>
        </w:r>
        <w:r>
          <w:rPr>
            <w:noProof/>
            <w:webHidden/>
          </w:rPr>
          <w:t>71</w:t>
        </w:r>
        <w:r>
          <w:rPr>
            <w:noProof/>
            <w:webHidden/>
          </w:rPr>
          <w:fldChar w:fldCharType="end"/>
        </w:r>
      </w:hyperlink>
    </w:p>
    <w:p w14:paraId="58B17757" w14:textId="77777777" w:rsidR="005C709B" w:rsidRDefault="005C709B">
      <w:pPr>
        <w:pStyle w:val="Sisluet3"/>
        <w:tabs>
          <w:tab w:val="left" w:pos="1200"/>
          <w:tab w:val="right" w:leader="dot" w:pos="8630"/>
        </w:tabs>
        <w:rPr>
          <w:noProof/>
          <w:szCs w:val="24"/>
          <w:lang w:val="en-US"/>
        </w:rPr>
      </w:pPr>
      <w:hyperlink w:anchor="_Toc200435688" w:history="1">
        <w:r w:rsidRPr="004A57A0">
          <w:rPr>
            <w:rStyle w:val="Hyperlinkki"/>
            <w:noProof/>
            <w:lang w:val="en-GB"/>
          </w:rPr>
          <w:t>3.2.3</w:t>
        </w:r>
        <w:r>
          <w:rPr>
            <w:noProof/>
            <w:szCs w:val="24"/>
            <w:lang w:val="en-US"/>
          </w:rPr>
          <w:tab/>
        </w:r>
        <w:r w:rsidRPr="004A57A0">
          <w:rPr>
            <w:rStyle w:val="Hyperlinkki"/>
            <w:noProof/>
            <w:lang w:val="en-GB"/>
          </w:rPr>
          <w:t>Perusprofiili (HL7 Web services basic profile, HL7WSP)</w:t>
        </w:r>
        <w:r>
          <w:rPr>
            <w:noProof/>
            <w:webHidden/>
          </w:rPr>
          <w:tab/>
        </w:r>
        <w:r>
          <w:rPr>
            <w:noProof/>
            <w:webHidden/>
          </w:rPr>
          <w:fldChar w:fldCharType="begin"/>
        </w:r>
        <w:r>
          <w:rPr>
            <w:noProof/>
            <w:webHidden/>
          </w:rPr>
          <w:instrText xml:space="preserve"> PAGEREF _Toc200435688 \h </w:instrText>
        </w:r>
        <w:r>
          <w:rPr>
            <w:noProof/>
          </w:rPr>
        </w:r>
        <w:r>
          <w:rPr>
            <w:noProof/>
            <w:webHidden/>
          </w:rPr>
          <w:fldChar w:fldCharType="separate"/>
        </w:r>
        <w:r>
          <w:rPr>
            <w:noProof/>
            <w:webHidden/>
          </w:rPr>
          <w:t>71</w:t>
        </w:r>
        <w:r>
          <w:rPr>
            <w:noProof/>
            <w:webHidden/>
          </w:rPr>
          <w:fldChar w:fldCharType="end"/>
        </w:r>
      </w:hyperlink>
    </w:p>
    <w:p w14:paraId="2B3C3320" w14:textId="77777777" w:rsidR="005C709B" w:rsidRDefault="005C709B">
      <w:pPr>
        <w:pStyle w:val="Sisluet4"/>
        <w:tabs>
          <w:tab w:val="left" w:pos="1680"/>
          <w:tab w:val="right" w:leader="dot" w:pos="8630"/>
        </w:tabs>
        <w:rPr>
          <w:noProof/>
          <w:szCs w:val="24"/>
          <w:lang w:val="en-US"/>
        </w:rPr>
      </w:pPr>
      <w:hyperlink w:anchor="_Toc200435689" w:history="1">
        <w:r w:rsidRPr="004A57A0">
          <w:rPr>
            <w:rStyle w:val="Hyperlinkki"/>
            <w:noProof/>
          </w:rPr>
          <w:t>3.2.3.1</w:t>
        </w:r>
        <w:r>
          <w:rPr>
            <w:noProof/>
            <w:szCs w:val="24"/>
            <w:lang w:val="en-US"/>
          </w:rPr>
          <w:tab/>
        </w:r>
        <w:r w:rsidRPr="004A57A0">
          <w:rPr>
            <w:rStyle w:val="Hyperlinkki"/>
            <w:noProof/>
          </w:rPr>
          <w:t>SOAP-body</w:t>
        </w:r>
        <w:r>
          <w:rPr>
            <w:noProof/>
            <w:webHidden/>
          </w:rPr>
          <w:tab/>
        </w:r>
        <w:r>
          <w:rPr>
            <w:noProof/>
            <w:webHidden/>
          </w:rPr>
          <w:fldChar w:fldCharType="begin"/>
        </w:r>
        <w:r>
          <w:rPr>
            <w:noProof/>
            <w:webHidden/>
          </w:rPr>
          <w:instrText xml:space="preserve"> PAGEREF _Toc200435689 \h </w:instrText>
        </w:r>
        <w:r>
          <w:rPr>
            <w:noProof/>
          </w:rPr>
        </w:r>
        <w:r>
          <w:rPr>
            <w:noProof/>
            <w:webHidden/>
          </w:rPr>
          <w:fldChar w:fldCharType="separate"/>
        </w:r>
        <w:r>
          <w:rPr>
            <w:noProof/>
            <w:webHidden/>
          </w:rPr>
          <w:t>72</w:t>
        </w:r>
        <w:r>
          <w:rPr>
            <w:noProof/>
            <w:webHidden/>
          </w:rPr>
          <w:fldChar w:fldCharType="end"/>
        </w:r>
      </w:hyperlink>
    </w:p>
    <w:p w14:paraId="3F822964" w14:textId="77777777" w:rsidR="005C709B" w:rsidRDefault="005C709B">
      <w:pPr>
        <w:pStyle w:val="Sisluet4"/>
        <w:tabs>
          <w:tab w:val="left" w:pos="1680"/>
          <w:tab w:val="right" w:leader="dot" w:pos="8630"/>
        </w:tabs>
        <w:rPr>
          <w:noProof/>
          <w:szCs w:val="24"/>
          <w:lang w:val="en-US"/>
        </w:rPr>
      </w:pPr>
      <w:hyperlink w:anchor="_Toc200435690" w:history="1">
        <w:r w:rsidRPr="004A57A0">
          <w:rPr>
            <w:rStyle w:val="Hyperlinkki"/>
            <w:noProof/>
          </w:rPr>
          <w:t>3.2.3.2</w:t>
        </w:r>
        <w:r>
          <w:rPr>
            <w:noProof/>
            <w:szCs w:val="24"/>
            <w:lang w:val="en-US"/>
          </w:rPr>
          <w:tab/>
        </w:r>
        <w:r w:rsidRPr="004A57A0">
          <w:rPr>
            <w:rStyle w:val="Hyperlinkki"/>
            <w:noProof/>
          </w:rPr>
          <w:t>WSDL-kuvaukset</w:t>
        </w:r>
        <w:r>
          <w:rPr>
            <w:noProof/>
            <w:webHidden/>
          </w:rPr>
          <w:tab/>
        </w:r>
        <w:r>
          <w:rPr>
            <w:noProof/>
            <w:webHidden/>
          </w:rPr>
          <w:fldChar w:fldCharType="begin"/>
        </w:r>
        <w:r>
          <w:rPr>
            <w:noProof/>
            <w:webHidden/>
          </w:rPr>
          <w:instrText xml:space="preserve"> PAGEREF _Toc200435690 \h </w:instrText>
        </w:r>
        <w:r>
          <w:rPr>
            <w:noProof/>
          </w:rPr>
        </w:r>
        <w:r>
          <w:rPr>
            <w:noProof/>
            <w:webHidden/>
          </w:rPr>
          <w:fldChar w:fldCharType="separate"/>
        </w:r>
        <w:r>
          <w:rPr>
            <w:noProof/>
            <w:webHidden/>
          </w:rPr>
          <w:t>73</w:t>
        </w:r>
        <w:r>
          <w:rPr>
            <w:noProof/>
            <w:webHidden/>
          </w:rPr>
          <w:fldChar w:fldCharType="end"/>
        </w:r>
      </w:hyperlink>
    </w:p>
    <w:p w14:paraId="7F7AC833" w14:textId="77777777" w:rsidR="005C709B" w:rsidRDefault="005C709B">
      <w:pPr>
        <w:pStyle w:val="Sisluet4"/>
        <w:tabs>
          <w:tab w:val="left" w:pos="1680"/>
          <w:tab w:val="right" w:leader="dot" w:pos="8630"/>
        </w:tabs>
        <w:rPr>
          <w:noProof/>
          <w:szCs w:val="24"/>
          <w:lang w:val="en-US"/>
        </w:rPr>
      </w:pPr>
      <w:hyperlink w:anchor="_Toc200435691" w:history="1">
        <w:r w:rsidRPr="004A57A0">
          <w:rPr>
            <w:rStyle w:val="Hyperlinkki"/>
            <w:noProof/>
            <w:lang w:val="en-US"/>
          </w:rPr>
          <w:t>3.2.3.3</w:t>
        </w:r>
        <w:r>
          <w:rPr>
            <w:noProof/>
            <w:szCs w:val="24"/>
            <w:lang w:val="en-US"/>
          </w:rPr>
          <w:tab/>
        </w:r>
        <w:r w:rsidRPr="004A57A0">
          <w:rPr>
            <w:rStyle w:val="Hyperlinkki"/>
            <w:noProof/>
            <w:lang w:val="en-US"/>
          </w:rPr>
          <w:t>Synkroninen Web Services siirto</w:t>
        </w:r>
        <w:r>
          <w:rPr>
            <w:noProof/>
            <w:webHidden/>
          </w:rPr>
          <w:tab/>
        </w:r>
        <w:r>
          <w:rPr>
            <w:noProof/>
            <w:webHidden/>
          </w:rPr>
          <w:fldChar w:fldCharType="begin"/>
        </w:r>
        <w:r>
          <w:rPr>
            <w:noProof/>
            <w:webHidden/>
          </w:rPr>
          <w:instrText xml:space="preserve"> PAGEREF _Toc200435691 \h </w:instrText>
        </w:r>
        <w:r>
          <w:rPr>
            <w:noProof/>
          </w:rPr>
        </w:r>
        <w:r>
          <w:rPr>
            <w:noProof/>
            <w:webHidden/>
          </w:rPr>
          <w:fldChar w:fldCharType="separate"/>
        </w:r>
        <w:r>
          <w:rPr>
            <w:noProof/>
            <w:webHidden/>
          </w:rPr>
          <w:t>79</w:t>
        </w:r>
        <w:r>
          <w:rPr>
            <w:noProof/>
            <w:webHidden/>
          </w:rPr>
          <w:fldChar w:fldCharType="end"/>
        </w:r>
      </w:hyperlink>
    </w:p>
    <w:p w14:paraId="245F5BCB" w14:textId="77777777" w:rsidR="005C709B" w:rsidRDefault="005C709B">
      <w:pPr>
        <w:pStyle w:val="Sisluet4"/>
        <w:tabs>
          <w:tab w:val="left" w:pos="1680"/>
          <w:tab w:val="right" w:leader="dot" w:pos="8630"/>
        </w:tabs>
        <w:rPr>
          <w:noProof/>
          <w:szCs w:val="24"/>
          <w:lang w:val="en-US"/>
        </w:rPr>
      </w:pPr>
      <w:hyperlink w:anchor="_Toc200435692" w:history="1">
        <w:r w:rsidRPr="004A57A0">
          <w:rPr>
            <w:rStyle w:val="Hyperlinkki"/>
            <w:noProof/>
          </w:rPr>
          <w:t>3.2.3.4</w:t>
        </w:r>
        <w:r>
          <w:rPr>
            <w:noProof/>
            <w:szCs w:val="24"/>
            <w:lang w:val="en-US"/>
          </w:rPr>
          <w:tab/>
        </w:r>
        <w:r w:rsidRPr="004A57A0">
          <w:rPr>
            <w:rStyle w:val="Hyperlinkki"/>
            <w:noProof/>
          </w:rPr>
          <w:t>Yhteensopivuus</w:t>
        </w:r>
        <w:r>
          <w:rPr>
            <w:noProof/>
            <w:webHidden/>
          </w:rPr>
          <w:tab/>
        </w:r>
        <w:r>
          <w:rPr>
            <w:noProof/>
            <w:webHidden/>
          </w:rPr>
          <w:fldChar w:fldCharType="begin"/>
        </w:r>
        <w:r>
          <w:rPr>
            <w:noProof/>
            <w:webHidden/>
          </w:rPr>
          <w:instrText xml:space="preserve"> PAGEREF _Toc200435692 \h </w:instrText>
        </w:r>
        <w:r>
          <w:rPr>
            <w:noProof/>
          </w:rPr>
        </w:r>
        <w:r>
          <w:rPr>
            <w:noProof/>
            <w:webHidden/>
          </w:rPr>
          <w:fldChar w:fldCharType="separate"/>
        </w:r>
        <w:r>
          <w:rPr>
            <w:noProof/>
            <w:webHidden/>
          </w:rPr>
          <w:t>81</w:t>
        </w:r>
        <w:r>
          <w:rPr>
            <w:noProof/>
            <w:webHidden/>
          </w:rPr>
          <w:fldChar w:fldCharType="end"/>
        </w:r>
      </w:hyperlink>
    </w:p>
    <w:p w14:paraId="7951399C" w14:textId="77777777" w:rsidR="005C709B" w:rsidRDefault="005C709B">
      <w:pPr>
        <w:pStyle w:val="Sisluet3"/>
        <w:tabs>
          <w:tab w:val="left" w:pos="1200"/>
          <w:tab w:val="right" w:leader="dot" w:pos="8630"/>
        </w:tabs>
        <w:rPr>
          <w:noProof/>
          <w:szCs w:val="24"/>
          <w:lang w:val="en-US"/>
        </w:rPr>
      </w:pPr>
      <w:hyperlink w:anchor="_Toc200435693" w:history="1">
        <w:r w:rsidRPr="004A57A0">
          <w:rPr>
            <w:rStyle w:val="Hyperlinkki"/>
            <w:noProof/>
          </w:rPr>
          <w:t>3.2.4</w:t>
        </w:r>
        <w:r>
          <w:rPr>
            <w:noProof/>
            <w:szCs w:val="24"/>
            <w:lang w:val="en-US"/>
          </w:rPr>
          <w:tab/>
        </w:r>
        <w:r w:rsidRPr="004A57A0">
          <w:rPr>
            <w:rStyle w:val="Hyperlinkki"/>
            <w:noProof/>
          </w:rPr>
          <w:t>Osoitteistusprofiliili (HL7WSAP)</w:t>
        </w:r>
        <w:r>
          <w:rPr>
            <w:noProof/>
            <w:webHidden/>
          </w:rPr>
          <w:tab/>
        </w:r>
        <w:r>
          <w:rPr>
            <w:noProof/>
            <w:webHidden/>
          </w:rPr>
          <w:fldChar w:fldCharType="begin"/>
        </w:r>
        <w:r>
          <w:rPr>
            <w:noProof/>
            <w:webHidden/>
          </w:rPr>
          <w:instrText xml:space="preserve"> PAGEREF _Toc200435693 \h </w:instrText>
        </w:r>
        <w:r>
          <w:rPr>
            <w:noProof/>
          </w:rPr>
        </w:r>
        <w:r>
          <w:rPr>
            <w:noProof/>
            <w:webHidden/>
          </w:rPr>
          <w:fldChar w:fldCharType="separate"/>
        </w:r>
        <w:r>
          <w:rPr>
            <w:noProof/>
            <w:webHidden/>
          </w:rPr>
          <w:t>82</w:t>
        </w:r>
        <w:r>
          <w:rPr>
            <w:noProof/>
            <w:webHidden/>
          </w:rPr>
          <w:fldChar w:fldCharType="end"/>
        </w:r>
      </w:hyperlink>
    </w:p>
    <w:p w14:paraId="3C1BFEB9" w14:textId="77777777" w:rsidR="005C709B" w:rsidRDefault="005C709B">
      <w:pPr>
        <w:pStyle w:val="Sisluet3"/>
        <w:tabs>
          <w:tab w:val="left" w:pos="1200"/>
          <w:tab w:val="right" w:leader="dot" w:pos="8630"/>
        </w:tabs>
        <w:rPr>
          <w:noProof/>
          <w:szCs w:val="24"/>
          <w:lang w:val="en-US"/>
        </w:rPr>
      </w:pPr>
      <w:hyperlink w:anchor="_Toc200435694" w:history="1">
        <w:r w:rsidRPr="004A57A0">
          <w:rPr>
            <w:rStyle w:val="Hyperlinkki"/>
            <w:noProof/>
          </w:rPr>
          <w:t>3.2.5</w:t>
        </w:r>
        <w:r>
          <w:rPr>
            <w:noProof/>
            <w:szCs w:val="24"/>
            <w:lang w:val="en-US"/>
          </w:rPr>
          <w:tab/>
        </w:r>
        <w:r w:rsidRPr="004A57A0">
          <w:rPr>
            <w:rStyle w:val="Hyperlinkki"/>
            <w:noProof/>
          </w:rPr>
          <w:t>Tietoturvaprofiilli (HL7WSSP)</w:t>
        </w:r>
        <w:r>
          <w:rPr>
            <w:noProof/>
            <w:webHidden/>
          </w:rPr>
          <w:tab/>
        </w:r>
        <w:r>
          <w:rPr>
            <w:noProof/>
            <w:webHidden/>
          </w:rPr>
          <w:fldChar w:fldCharType="begin"/>
        </w:r>
        <w:r>
          <w:rPr>
            <w:noProof/>
            <w:webHidden/>
          </w:rPr>
          <w:instrText xml:space="preserve"> PAGEREF _Toc200435694 \h </w:instrText>
        </w:r>
        <w:r>
          <w:rPr>
            <w:noProof/>
          </w:rPr>
        </w:r>
        <w:r>
          <w:rPr>
            <w:noProof/>
            <w:webHidden/>
          </w:rPr>
          <w:fldChar w:fldCharType="separate"/>
        </w:r>
        <w:r>
          <w:rPr>
            <w:noProof/>
            <w:webHidden/>
          </w:rPr>
          <w:t>86</w:t>
        </w:r>
        <w:r>
          <w:rPr>
            <w:noProof/>
            <w:webHidden/>
          </w:rPr>
          <w:fldChar w:fldCharType="end"/>
        </w:r>
      </w:hyperlink>
    </w:p>
    <w:p w14:paraId="1907CC29" w14:textId="77777777" w:rsidR="005C709B" w:rsidRDefault="005C709B">
      <w:pPr>
        <w:pStyle w:val="Sisluet3"/>
        <w:tabs>
          <w:tab w:val="left" w:pos="1200"/>
          <w:tab w:val="right" w:leader="dot" w:pos="8630"/>
        </w:tabs>
        <w:rPr>
          <w:noProof/>
          <w:szCs w:val="24"/>
          <w:lang w:val="en-US"/>
        </w:rPr>
      </w:pPr>
      <w:hyperlink w:anchor="_Toc200435695" w:history="1">
        <w:r w:rsidRPr="004A57A0">
          <w:rPr>
            <w:rStyle w:val="Hyperlinkki"/>
            <w:noProof/>
          </w:rPr>
          <w:t>3.2.6</w:t>
        </w:r>
        <w:r>
          <w:rPr>
            <w:noProof/>
            <w:szCs w:val="24"/>
            <w:lang w:val="en-US"/>
          </w:rPr>
          <w:tab/>
        </w:r>
        <w:r w:rsidRPr="004A57A0">
          <w:rPr>
            <w:rStyle w:val="Hyperlinkki"/>
            <w:noProof/>
          </w:rPr>
          <w:t>Luotettava sanomanvälityksen profiili (HL7RMWSP)</w:t>
        </w:r>
        <w:r>
          <w:rPr>
            <w:noProof/>
            <w:webHidden/>
          </w:rPr>
          <w:tab/>
        </w:r>
        <w:r>
          <w:rPr>
            <w:noProof/>
            <w:webHidden/>
          </w:rPr>
          <w:fldChar w:fldCharType="begin"/>
        </w:r>
        <w:r>
          <w:rPr>
            <w:noProof/>
            <w:webHidden/>
          </w:rPr>
          <w:instrText xml:space="preserve"> PAGEREF _Toc200435695 \h </w:instrText>
        </w:r>
        <w:r>
          <w:rPr>
            <w:noProof/>
          </w:rPr>
        </w:r>
        <w:r>
          <w:rPr>
            <w:noProof/>
            <w:webHidden/>
          </w:rPr>
          <w:fldChar w:fldCharType="separate"/>
        </w:r>
        <w:r>
          <w:rPr>
            <w:noProof/>
            <w:webHidden/>
          </w:rPr>
          <w:t>87</w:t>
        </w:r>
        <w:r>
          <w:rPr>
            <w:noProof/>
            <w:webHidden/>
          </w:rPr>
          <w:fldChar w:fldCharType="end"/>
        </w:r>
      </w:hyperlink>
    </w:p>
    <w:p w14:paraId="5B300946" w14:textId="77777777" w:rsidR="005C709B" w:rsidRDefault="005C709B">
      <w:pPr>
        <w:pStyle w:val="Sisluet2"/>
        <w:tabs>
          <w:tab w:val="left" w:pos="960"/>
          <w:tab w:val="right" w:leader="dot" w:pos="8630"/>
        </w:tabs>
        <w:rPr>
          <w:noProof/>
          <w:szCs w:val="24"/>
          <w:lang w:val="en-US"/>
        </w:rPr>
      </w:pPr>
      <w:hyperlink w:anchor="_Toc200435696" w:history="1">
        <w:r w:rsidRPr="004A57A0">
          <w:rPr>
            <w:rStyle w:val="Hyperlinkki"/>
            <w:noProof/>
          </w:rPr>
          <w:t>3.3</w:t>
        </w:r>
        <w:r>
          <w:rPr>
            <w:noProof/>
            <w:szCs w:val="24"/>
            <w:lang w:val="en-US"/>
          </w:rPr>
          <w:tab/>
        </w:r>
        <w:r w:rsidRPr="004A57A0">
          <w:rPr>
            <w:rStyle w:val="Hyperlinkki"/>
            <w:noProof/>
          </w:rPr>
          <w:t>Määrityksistä käytettävät versiot</w:t>
        </w:r>
        <w:r>
          <w:rPr>
            <w:noProof/>
            <w:webHidden/>
          </w:rPr>
          <w:tab/>
        </w:r>
        <w:r>
          <w:rPr>
            <w:noProof/>
            <w:webHidden/>
          </w:rPr>
          <w:fldChar w:fldCharType="begin"/>
        </w:r>
        <w:r>
          <w:rPr>
            <w:noProof/>
            <w:webHidden/>
          </w:rPr>
          <w:instrText xml:space="preserve"> PAGEREF _Toc200435696 \h </w:instrText>
        </w:r>
        <w:r>
          <w:rPr>
            <w:noProof/>
          </w:rPr>
        </w:r>
        <w:r>
          <w:rPr>
            <w:noProof/>
            <w:webHidden/>
          </w:rPr>
          <w:fldChar w:fldCharType="separate"/>
        </w:r>
        <w:r>
          <w:rPr>
            <w:noProof/>
            <w:webHidden/>
          </w:rPr>
          <w:t>88</w:t>
        </w:r>
        <w:r>
          <w:rPr>
            <w:noProof/>
            <w:webHidden/>
          </w:rPr>
          <w:fldChar w:fldCharType="end"/>
        </w:r>
      </w:hyperlink>
    </w:p>
    <w:p w14:paraId="5CE0AE1A" w14:textId="77777777" w:rsidR="005C709B" w:rsidRDefault="005C709B">
      <w:pPr>
        <w:pStyle w:val="Sisluet2"/>
        <w:tabs>
          <w:tab w:val="left" w:pos="960"/>
          <w:tab w:val="right" w:leader="dot" w:pos="8630"/>
        </w:tabs>
        <w:rPr>
          <w:noProof/>
          <w:szCs w:val="24"/>
          <w:lang w:val="en-US"/>
        </w:rPr>
      </w:pPr>
      <w:hyperlink w:anchor="_Toc200435697" w:history="1">
        <w:r w:rsidRPr="004A57A0">
          <w:rPr>
            <w:rStyle w:val="Hyperlinkki"/>
            <w:noProof/>
          </w:rPr>
          <w:t>3.4</w:t>
        </w:r>
        <w:r>
          <w:rPr>
            <w:noProof/>
            <w:szCs w:val="24"/>
            <w:lang w:val="en-US"/>
          </w:rPr>
          <w:tab/>
        </w:r>
        <w:r w:rsidRPr="004A57A0">
          <w:rPr>
            <w:rStyle w:val="Hyperlinkki"/>
            <w:noProof/>
          </w:rPr>
          <w:t>Http-siirto</w:t>
        </w:r>
        <w:r>
          <w:rPr>
            <w:noProof/>
            <w:webHidden/>
          </w:rPr>
          <w:tab/>
        </w:r>
        <w:r>
          <w:rPr>
            <w:noProof/>
            <w:webHidden/>
          </w:rPr>
          <w:fldChar w:fldCharType="begin"/>
        </w:r>
        <w:r>
          <w:rPr>
            <w:noProof/>
            <w:webHidden/>
          </w:rPr>
          <w:instrText xml:space="preserve"> PAGEREF _Toc200435697 \h </w:instrText>
        </w:r>
        <w:r>
          <w:rPr>
            <w:noProof/>
          </w:rPr>
        </w:r>
        <w:r>
          <w:rPr>
            <w:noProof/>
            <w:webHidden/>
          </w:rPr>
          <w:fldChar w:fldCharType="separate"/>
        </w:r>
        <w:r>
          <w:rPr>
            <w:noProof/>
            <w:webHidden/>
          </w:rPr>
          <w:t>88</w:t>
        </w:r>
        <w:r>
          <w:rPr>
            <w:noProof/>
            <w:webHidden/>
          </w:rPr>
          <w:fldChar w:fldCharType="end"/>
        </w:r>
      </w:hyperlink>
    </w:p>
    <w:p w14:paraId="3283F5F6" w14:textId="77777777" w:rsidR="005C709B" w:rsidRDefault="005C709B">
      <w:pPr>
        <w:pStyle w:val="Sisluet1"/>
        <w:tabs>
          <w:tab w:val="left" w:pos="600"/>
          <w:tab w:val="right" w:leader="dot" w:pos="8630"/>
        </w:tabs>
        <w:rPr>
          <w:noProof/>
          <w:szCs w:val="24"/>
          <w:lang w:val="en-US"/>
        </w:rPr>
      </w:pPr>
      <w:hyperlink w:anchor="_Toc200435698" w:history="1">
        <w:r w:rsidRPr="004A57A0">
          <w:rPr>
            <w:rStyle w:val="Hyperlinkki"/>
            <w:noProof/>
          </w:rPr>
          <w:t>4.</w:t>
        </w:r>
        <w:r>
          <w:rPr>
            <w:noProof/>
            <w:szCs w:val="24"/>
            <w:lang w:val="en-US"/>
          </w:rPr>
          <w:tab/>
        </w:r>
        <w:r w:rsidRPr="004A57A0">
          <w:rPr>
            <w:rStyle w:val="Hyperlinkki"/>
            <w:noProof/>
          </w:rPr>
          <w:t>Semanttisen sisällön implementointi</w:t>
        </w:r>
        <w:r>
          <w:rPr>
            <w:noProof/>
            <w:webHidden/>
          </w:rPr>
          <w:tab/>
        </w:r>
        <w:r>
          <w:rPr>
            <w:noProof/>
            <w:webHidden/>
          </w:rPr>
          <w:fldChar w:fldCharType="begin"/>
        </w:r>
        <w:r>
          <w:rPr>
            <w:noProof/>
            <w:webHidden/>
          </w:rPr>
          <w:instrText xml:space="preserve"> PAGEREF _Toc200435698 \h </w:instrText>
        </w:r>
        <w:r>
          <w:rPr>
            <w:noProof/>
          </w:rPr>
        </w:r>
        <w:r>
          <w:rPr>
            <w:noProof/>
            <w:webHidden/>
          </w:rPr>
          <w:fldChar w:fldCharType="separate"/>
        </w:r>
        <w:r>
          <w:rPr>
            <w:noProof/>
            <w:webHidden/>
          </w:rPr>
          <w:t>89</w:t>
        </w:r>
        <w:r>
          <w:rPr>
            <w:noProof/>
            <w:webHidden/>
          </w:rPr>
          <w:fldChar w:fldCharType="end"/>
        </w:r>
      </w:hyperlink>
    </w:p>
    <w:p w14:paraId="0B7FA208" w14:textId="77777777" w:rsidR="005C709B" w:rsidRDefault="005C709B">
      <w:pPr>
        <w:pStyle w:val="Sisluet2"/>
        <w:tabs>
          <w:tab w:val="left" w:pos="960"/>
          <w:tab w:val="right" w:leader="dot" w:pos="8630"/>
        </w:tabs>
        <w:rPr>
          <w:noProof/>
          <w:szCs w:val="24"/>
          <w:lang w:val="en-US"/>
        </w:rPr>
      </w:pPr>
      <w:hyperlink w:anchor="_Toc200435699" w:history="1">
        <w:r w:rsidRPr="004A57A0">
          <w:rPr>
            <w:rStyle w:val="Hyperlinkki"/>
            <w:noProof/>
          </w:rPr>
          <w:t>4.1</w:t>
        </w:r>
        <w:r>
          <w:rPr>
            <w:noProof/>
            <w:szCs w:val="24"/>
            <w:lang w:val="en-US"/>
          </w:rPr>
          <w:tab/>
        </w:r>
        <w:r w:rsidRPr="004A57A0">
          <w:rPr>
            <w:rStyle w:val="Hyperlinkki"/>
            <w:noProof/>
          </w:rPr>
          <w:t>HL7-mallinnuksen perusperiaatteet</w:t>
        </w:r>
        <w:r>
          <w:rPr>
            <w:noProof/>
            <w:webHidden/>
          </w:rPr>
          <w:tab/>
        </w:r>
        <w:r>
          <w:rPr>
            <w:noProof/>
            <w:webHidden/>
          </w:rPr>
          <w:fldChar w:fldCharType="begin"/>
        </w:r>
        <w:r>
          <w:rPr>
            <w:noProof/>
            <w:webHidden/>
          </w:rPr>
          <w:instrText xml:space="preserve"> PAGEREF _Toc200435699 \h </w:instrText>
        </w:r>
        <w:r>
          <w:rPr>
            <w:noProof/>
          </w:rPr>
        </w:r>
        <w:r>
          <w:rPr>
            <w:noProof/>
            <w:webHidden/>
          </w:rPr>
          <w:fldChar w:fldCharType="separate"/>
        </w:r>
        <w:r>
          <w:rPr>
            <w:noProof/>
            <w:webHidden/>
          </w:rPr>
          <w:t>89</w:t>
        </w:r>
        <w:r>
          <w:rPr>
            <w:noProof/>
            <w:webHidden/>
          </w:rPr>
          <w:fldChar w:fldCharType="end"/>
        </w:r>
      </w:hyperlink>
    </w:p>
    <w:p w14:paraId="3A77C135" w14:textId="77777777" w:rsidR="005C709B" w:rsidRDefault="005C709B">
      <w:pPr>
        <w:pStyle w:val="Sisluet2"/>
        <w:tabs>
          <w:tab w:val="left" w:pos="960"/>
          <w:tab w:val="right" w:leader="dot" w:pos="8630"/>
        </w:tabs>
        <w:rPr>
          <w:noProof/>
          <w:szCs w:val="24"/>
          <w:lang w:val="en-US"/>
        </w:rPr>
      </w:pPr>
      <w:hyperlink w:anchor="_Toc200435700" w:history="1">
        <w:r w:rsidRPr="004A57A0">
          <w:rPr>
            <w:rStyle w:val="Hyperlinkki"/>
            <w:noProof/>
          </w:rPr>
          <w:t>4.2</w:t>
        </w:r>
        <w:r>
          <w:rPr>
            <w:noProof/>
            <w:szCs w:val="24"/>
            <w:lang w:val="en-US"/>
          </w:rPr>
          <w:tab/>
        </w:r>
        <w:r w:rsidRPr="004A57A0">
          <w:rPr>
            <w:rStyle w:val="Hyperlinkki"/>
            <w:noProof/>
          </w:rPr>
          <w:t>Vocabularyn periaatteet</w:t>
        </w:r>
        <w:r>
          <w:rPr>
            <w:noProof/>
            <w:webHidden/>
          </w:rPr>
          <w:tab/>
        </w:r>
        <w:r>
          <w:rPr>
            <w:noProof/>
            <w:webHidden/>
          </w:rPr>
          <w:fldChar w:fldCharType="begin"/>
        </w:r>
        <w:r>
          <w:rPr>
            <w:noProof/>
            <w:webHidden/>
          </w:rPr>
          <w:instrText xml:space="preserve"> PAGEREF _Toc200435700 \h </w:instrText>
        </w:r>
        <w:r>
          <w:rPr>
            <w:noProof/>
          </w:rPr>
        </w:r>
        <w:r>
          <w:rPr>
            <w:noProof/>
            <w:webHidden/>
          </w:rPr>
          <w:fldChar w:fldCharType="separate"/>
        </w:r>
        <w:r>
          <w:rPr>
            <w:noProof/>
            <w:webHidden/>
          </w:rPr>
          <w:t>92</w:t>
        </w:r>
        <w:r>
          <w:rPr>
            <w:noProof/>
            <w:webHidden/>
          </w:rPr>
          <w:fldChar w:fldCharType="end"/>
        </w:r>
      </w:hyperlink>
    </w:p>
    <w:p w14:paraId="1F3BDFDA" w14:textId="77777777" w:rsidR="005C709B" w:rsidRDefault="005C709B">
      <w:pPr>
        <w:pStyle w:val="Sisluet3"/>
        <w:tabs>
          <w:tab w:val="left" w:pos="1200"/>
          <w:tab w:val="right" w:leader="dot" w:pos="8630"/>
        </w:tabs>
        <w:rPr>
          <w:noProof/>
          <w:szCs w:val="24"/>
          <w:lang w:val="en-US"/>
        </w:rPr>
      </w:pPr>
      <w:hyperlink w:anchor="_Toc200435701" w:history="1">
        <w:r w:rsidRPr="004A57A0">
          <w:rPr>
            <w:rStyle w:val="Hyperlinkki"/>
            <w:noProof/>
          </w:rPr>
          <w:t>4.2.1</w:t>
        </w:r>
        <w:r>
          <w:rPr>
            <w:noProof/>
            <w:szCs w:val="24"/>
            <w:lang w:val="en-US"/>
          </w:rPr>
          <w:tab/>
        </w:r>
        <w:r w:rsidRPr="004A57A0">
          <w:rPr>
            <w:rStyle w:val="Hyperlinkki"/>
            <w:noProof/>
          </w:rPr>
          <w:t>Vocabulary domain</w:t>
        </w:r>
        <w:r>
          <w:rPr>
            <w:noProof/>
            <w:webHidden/>
          </w:rPr>
          <w:tab/>
        </w:r>
        <w:r>
          <w:rPr>
            <w:noProof/>
            <w:webHidden/>
          </w:rPr>
          <w:fldChar w:fldCharType="begin"/>
        </w:r>
        <w:r>
          <w:rPr>
            <w:noProof/>
            <w:webHidden/>
          </w:rPr>
          <w:instrText xml:space="preserve"> PAGEREF _Toc200435701 \h </w:instrText>
        </w:r>
        <w:r>
          <w:rPr>
            <w:noProof/>
          </w:rPr>
        </w:r>
        <w:r>
          <w:rPr>
            <w:noProof/>
            <w:webHidden/>
          </w:rPr>
          <w:fldChar w:fldCharType="separate"/>
        </w:r>
        <w:r>
          <w:rPr>
            <w:noProof/>
            <w:webHidden/>
          </w:rPr>
          <w:t>93</w:t>
        </w:r>
        <w:r>
          <w:rPr>
            <w:noProof/>
            <w:webHidden/>
          </w:rPr>
          <w:fldChar w:fldCharType="end"/>
        </w:r>
      </w:hyperlink>
    </w:p>
    <w:p w14:paraId="5707809E" w14:textId="77777777" w:rsidR="005C709B" w:rsidRDefault="005C709B">
      <w:pPr>
        <w:pStyle w:val="Sisluet3"/>
        <w:tabs>
          <w:tab w:val="left" w:pos="1200"/>
          <w:tab w:val="right" w:leader="dot" w:pos="8630"/>
        </w:tabs>
        <w:rPr>
          <w:noProof/>
          <w:szCs w:val="24"/>
          <w:lang w:val="en-US"/>
        </w:rPr>
      </w:pPr>
      <w:hyperlink w:anchor="_Toc200435702" w:history="1">
        <w:r w:rsidRPr="004A57A0">
          <w:rPr>
            <w:rStyle w:val="Hyperlinkki"/>
            <w:noProof/>
          </w:rPr>
          <w:t>4.2.2</w:t>
        </w:r>
        <w:r>
          <w:rPr>
            <w:noProof/>
            <w:szCs w:val="24"/>
            <w:lang w:val="en-US"/>
          </w:rPr>
          <w:tab/>
        </w:r>
        <w:r w:rsidRPr="004A57A0">
          <w:rPr>
            <w:rStyle w:val="Hyperlinkki"/>
            <w:noProof/>
          </w:rPr>
          <w:t>Value Set</w:t>
        </w:r>
        <w:r>
          <w:rPr>
            <w:noProof/>
            <w:webHidden/>
          </w:rPr>
          <w:tab/>
        </w:r>
        <w:r>
          <w:rPr>
            <w:noProof/>
            <w:webHidden/>
          </w:rPr>
          <w:fldChar w:fldCharType="begin"/>
        </w:r>
        <w:r>
          <w:rPr>
            <w:noProof/>
            <w:webHidden/>
          </w:rPr>
          <w:instrText xml:space="preserve"> PAGEREF _Toc200435702 \h </w:instrText>
        </w:r>
        <w:r>
          <w:rPr>
            <w:noProof/>
          </w:rPr>
        </w:r>
        <w:r>
          <w:rPr>
            <w:noProof/>
            <w:webHidden/>
          </w:rPr>
          <w:fldChar w:fldCharType="separate"/>
        </w:r>
        <w:r>
          <w:rPr>
            <w:noProof/>
            <w:webHidden/>
          </w:rPr>
          <w:t>93</w:t>
        </w:r>
        <w:r>
          <w:rPr>
            <w:noProof/>
            <w:webHidden/>
          </w:rPr>
          <w:fldChar w:fldCharType="end"/>
        </w:r>
      </w:hyperlink>
    </w:p>
    <w:p w14:paraId="55DDFFBE" w14:textId="77777777" w:rsidR="005C709B" w:rsidRDefault="005C709B">
      <w:pPr>
        <w:pStyle w:val="Sisluet3"/>
        <w:tabs>
          <w:tab w:val="left" w:pos="1200"/>
          <w:tab w:val="right" w:leader="dot" w:pos="8630"/>
        </w:tabs>
        <w:rPr>
          <w:noProof/>
          <w:szCs w:val="24"/>
          <w:lang w:val="en-US"/>
        </w:rPr>
      </w:pPr>
      <w:hyperlink w:anchor="_Toc200435703" w:history="1">
        <w:r w:rsidRPr="004A57A0">
          <w:rPr>
            <w:rStyle w:val="Hyperlinkki"/>
            <w:noProof/>
          </w:rPr>
          <w:t>4.2.3</w:t>
        </w:r>
        <w:r>
          <w:rPr>
            <w:noProof/>
            <w:szCs w:val="24"/>
            <w:lang w:val="en-US"/>
          </w:rPr>
          <w:tab/>
        </w:r>
        <w:r w:rsidRPr="004A57A0">
          <w:rPr>
            <w:rStyle w:val="Hyperlinkki"/>
            <w:noProof/>
          </w:rPr>
          <w:t>Code system</w:t>
        </w:r>
        <w:r>
          <w:rPr>
            <w:noProof/>
            <w:webHidden/>
          </w:rPr>
          <w:tab/>
        </w:r>
        <w:r>
          <w:rPr>
            <w:noProof/>
            <w:webHidden/>
          </w:rPr>
          <w:fldChar w:fldCharType="begin"/>
        </w:r>
        <w:r>
          <w:rPr>
            <w:noProof/>
            <w:webHidden/>
          </w:rPr>
          <w:instrText xml:space="preserve"> PAGEREF _Toc200435703 \h </w:instrText>
        </w:r>
        <w:r>
          <w:rPr>
            <w:noProof/>
          </w:rPr>
        </w:r>
        <w:r>
          <w:rPr>
            <w:noProof/>
            <w:webHidden/>
          </w:rPr>
          <w:fldChar w:fldCharType="separate"/>
        </w:r>
        <w:r>
          <w:rPr>
            <w:noProof/>
            <w:webHidden/>
          </w:rPr>
          <w:t>93</w:t>
        </w:r>
        <w:r>
          <w:rPr>
            <w:noProof/>
            <w:webHidden/>
          </w:rPr>
          <w:fldChar w:fldCharType="end"/>
        </w:r>
      </w:hyperlink>
    </w:p>
    <w:p w14:paraId="40A90DC4" w14:textId="77777777" w:rsidR="005C709B" w:rsidRDefault="005C709B">
      <w:pPr>
        <w:pStyle w:val="Sisluet3"/>
        <w:tabs>
          <w:tab w:val="left" w:pos="1200"/>
          <w:tab w:val="right" w:leader="dot" w:pos="8630"/>
        </w:tabs>
        <w:rPr>
          <w:noProof/>
          <w:szCs w:val="24"/>
          <w:lang w:val="en-US"/>
        </w:rPr>
      </w:pPr>
      <w:hyperlink w:anchor="_Toc200435704" w:history="1">
        <w:r w:rsidRPr="004A57A0">
          <w:rPr>
            <w:rStyle w:val="Hyperlinkki"/>
            <w:noProof/>
          </w:rPr>
          <w:t>4.2.4</w:t>
        </w:r>
        <w:r>
          <w:rPr>
            <w:noProof/>
            <w:szCs w:val="24"/>
            <w:lang w:val="en-US"/>
          </w:rPr>
          <w:tab/>
        </w:r>
        <w:r w:rsidRPr="004A57A0">
          <w:rPr>
            <w:rStyle w:val="Hyperlinkki"/>
            <w:noProof/>
          </w:rPr>
          <w:t>OID</w:t>
        </w:r>
        <w:r>
          <w:rPr>
            <w:noProof/>
            <w:webHidden/>
          </w:rPr>
          <w:tab/>
        </w:r>
        <w:r>
          <w:rPr>
            <w:noProof/>
            <w:webHidden/>
          </w:rPr>
          <w:fldChar w:fldCharType="begin"/>
        </w:r>
        <w:r>
          <w:rPr>
            <w:noProof/>
            <w:webHidden/>
          </w:rPr>
          <w:instrText xml:space="preserve"> PAGEREF _Toc200435704 \h </w:instrText>
        </w:r>
        <w:r>
          <w:rPr>
            <w:noProof/>
          </w:rPr>
        </w:r>
        <w:r>
          <w:rPr>
            <w:noProof/>
            <w:webHidden/>
          </w:rPr>
          <w:fldChar w:fldCharType="separate"/>
        </w:r>
        <w:r>
          <w:rPr>
            <w:noProof/>
            <w:webHidden/>
          </w:rPr>
          <w:t>94</w:t>
        </w:r>
        <w:r>
          <w:rPr>
            <w:noProof/>
            <w:webHidden/>
          </w:rPr>
          <w:fldChar w:fldCharType="end"/>
        </w:r>
      </w:hyperlink>
    </w:p>
    <w:p w14:paraId="3081E7B4" w14:textId="77777777" w:rsidR="005C709B" w:rsidRDefault="005C709B">
      <w:pPr>
        <w:pStyle w:val="Sisluet2"/>
        <w:tabs>
          <w:tab w:val="left" w:pos="960"/>
          <w:tab w:val="right" w:leader="dot" w:pos="8630"/>
        </w:tabs>
        <w:rPr>
          <w:noProof/>
          <w:szCs w:val="24"/>
          <w:lang w:val="en-US"/>
        </w:rPr>
      </w:pPr>
      <w:hyperlink w:anchor="_Toc200435705" w:history="1">
        <w:r w:rsidRPr="004A57A0">
          <w:rPr>
            <w:rStyle w:val="Hyperlinkki"/>
            <w:noProof/>
          </w:rPr>
          <w:t>4.3</w:t>
        </w:r>
        <w:r>
          <w:rPr>
            <w:noProof/>
            <w:szCs w:val="24"/>
            <w:lang w:val="en-US"/>
          </w:rPr>
          <w:tab/>
        </w:r>
        <w:r w:rsidRPr="004A57A0">
          <w:rPr>
            <w:rStyle w:val="Hyperlinkki"/>
            <w:noProof/>
          </w:rPr>
          <w:t>Lähtökohta</w:t>
        </w:r>
        <w:r>
          <w:rPr>
            <w:noProof/>
            <w:webHidden/>
          </w:rPr>
          <w:tab/>
        </w:r>
        <w:r>
          <w:rPr>
            <w:noProof/>
            <w:webHidden/>
          </w:rPr>
          <w:fldChar w:fldCharType="begin"/>
        </w:r>
        <w:r>
          <w:rPr>
            <w:noProof/>
            <w:webHidden/>
          </w:rPr>
          <w:instrText xml:space="preserve"> PAGEREF _Toc200435705 \h </w:instrText>
        </w:r>
        <w:r>
          <w:rPr>
            <w:noProof/>
          </w:rPr>
        </w:r>
        <w:r>
          <w:rPr>
            <w:noProof/>
            <w:webHidden/>
          </w:rPr>
          <w:fldChar w:fldCharType="separate"/>
        </w:r>
        <w:r>
          <w:rPr>
            <w:noProof/>
            <w:webHidden/>
          </w:rPr>
          <w:t>94</w:t>
        </w:r>
        <w:r>
          <w:rPr>
            <w:noProof/>
            <w:webHidden/>
          </w:rPr>
          <w:fldChar w:fldCharType="end"/>
        </w:r>
      </w:hyperlink>
    </w:p>
    <w:p w14:paraId="02A2B385" w14:textId="77777777" w:rsidR="005C709B" w:rsidRDefault="005C709B">
      <w:pPr>
        <w:pStyle w:val="Sisluet2"/>
        <w:tabs>
          <w:tab w:val="left" w:pos="960"/>
          <w:tab w:val="right" w:leader="dot" w:pos="8630"/>
        </w:tabs>
        <w:rPr>
          <w:noProof/>
          <w:szCs w:val="24"/>
          <w:lang w:val="en-US"/>
        </w:rPr>
      </w:pPr>
      <w:hyperlink w:anchor="_Toc200435706" w:history="1">
        <w:r w:rsidRPr="004A57A0">
          <w:rPr>
            <w:rStyle w:val="Hyperlinkki"/>
            <w:noProof/>
          </w:rPr>
          <w:t>4.4</w:t>
        </w:r>
        <w:r>
          <w:rPr>
            <w:noProof/>
            <w:szCs w:val="24"/>
            <w:lang w:val="en-US"/>
          </w:rPr>
          <w:tab/>
        </w:r>
        <w:r w:rsidRPr="004A57A0">
          <w:rPr>
            <w:rStyle w:val="Hyperlinkki"/>
            <w:noProof/>
          </w:rPr>
          <w:t>Perusperiaate</w:t>
        </w:r>
        <w:r>
          <w:rPr>
            <w:noProof/>
            <w:webHidden/>
          </w:rPr>
          <w:tab/>
        </w:r>
        <w:r>
          <w:rPr>
            <w:noProof/>
            <w:webHidden/>
          </w:rPr>
          <w:fldChar w:fldCharType="begin"/>
        </w:r>
        <w:r>
          <w:rPr>
            <w:noProof/>
            <w:webHidden/>
          </w:rPr>
          <w:instrText xml:space="preserve"> PAGEREF _Toc200435706 \h </w:instrText>
        </w:r>
        <w:r>
          <w:rPr>
            <w:noProof/>
          </w:rPr>
        </w:r>
        <w:r>
          <w:rPr>
            <w:noProof/>
            <w:webHidden/>
          </w:rPr>
          <w:fldChar w:fldCharType="separate"/>
        </w:r>
        <w:r>
          <w:rPr>
            <w:noProof/>
            <w:webHidden/>
          </w:rPr>
          <w:t>95</w:t>
        </w:r>
        <w:r>
          <w:rPr>
            <w:noProof/>
            <w:webHidden/>
          </w:rPr>
          <w:fldChar w:fldCharType="end"/>
        </w:r>
      </w:hyperlink>
    </w:p>
    <w:p w14:paraId="36CDA19A" w14:textId="77777777" w:rsidR="005C709B" w:rsidRDefault="005C709B">
      <w:pPr>
        <w:pStyle w:val="Sisluet2"/>
        <w:tabs>
          <w:tab w:val="left" w:pos="960"/>
          <w:tab w:val="right" w:leader="dot" w:pos="8630"/>
        </w:tabs>
        <w:rPr>
          <w:noProof/>
          <w:szCs w:val="24"/>
          <w:lang w:val="en-US"/>
        </w:rPr>
      </w:pPr>
      <w:hyperlink w:anchor="_Toc200435707" w:history="1">
        <w:r w:rsidRPr="004A57A0">
          <w:rPr>
            <w:rStyle w:val="Hyperlinkki"/>
            <w:noProof/>
          </w:rPr>
          <w:t>4.5</w:t>
        </w:r>
        <w:r>
          <w:rPr>
            <w:noProof/>
            <w:szCs w:val="24"/>
            <w:lang w:val="en-US"/>
          </w:rPr>
          <w:tab/>
        </w:r>
        <w:r w:rsidRPr="004A57A0">
          <w:rPr>
            <w:rStyle w:val="Hyperlinkki"/>
            <w:noProof/>
          </w:rPr>
          <w:t>HL7-domainit</w:t>
        </w:r>
        <w:r>
          <w:rPr>
            <w:noProof/>
            <w:webHidden/>
          </w:rPr>
          <w:tab/>
        </w:r>
        <w:r>
          <w:rPr>
            <w:noProof/>
            <w:webHidden/>
          </w:rPr>
          <w:fldChar w:fldCharType="begin"/>
        </w:r>
        <w:r>
          <w:rPr>
            <w:noProof/>
            <w:webHidden/>
          </w:rPr>
          <w:instrText xml:space="preserve"> PAGEREF _Toc200435707 \h </w:instrText>
        </w:r>
        <w:r>
          <w:rPr>
            <w:noProof/>
          </w:rPr>
        </w:r>
        <w:r>
          <w:rPr>
            <w:noProof/>
            <w:webHidden/>
          </w:rPr>
          <w:fldChar w:fldCharType="separate"/>
        </w:r>
        <w:r>
          <w:rPr>
            <w:noProof/>
            <w:webHidden/>
          </w:rPr>
          <w:t>95</w:t>
        </w:r>
        <w:r>
          <w:rPr>
            <w:noProof/>
            <w:webHidden/>
          </w:rPr>
          <w:fldChar w:fldCharType="end"/>
        </w:r>
      </w:hyperlink>
    </w:p>
    <w:p w14:paraId="09BD51D7" w14:textId="77777777" w:rsidR="005C709B" w:rsidRDefault="005C709B">
      <w:pPr>
        <w:pStyle w:val="Sisluet2"/>
        <w:tabs>
          <w:tab w:val="left" w:pos="960"/>
          <w:tab w:val="right" w:leader="dot" w:pos="8630"/>
        </w:tabs>
        <w:rPr>
          <w:noProof/>
          <w:szCs w:val="24"/>
          <w:lang w:val="en-US"/>
        </w:rPr>
      </w:pPr>
      <w:hyperlink w:anchor="_Toc200435708" w:history="1">
        <w:r w:rsidRPr="004A57A0">
          <w:rPr>
            <w:rStyle w:val="Hyperlinkki"/>
            <w:noProof/>
          </w:rPr>
          <w:t>4.6</w:t>
        </w:r>
        <w:r>
          <w:rPr>
            <w:noProof/>
            <w:szCs w:val="24"/>
            <w:lang w:val="en-US"/>
          </w:rPr>
          <w:tab/>
        </w:r>
        <w:r w:rsidRPr="004A57A0">
          <w:rPr>
            <w:rStyle w:val="Hyperlinkki"/>
            <w:noProof/>
          </w:rPr>
          <w:t>Artifaktien nimeäminen</w:t>
        </w:r>
        <w:r>
          <w:rPr>
            <w:noProof/>
            <w:webHidden/>
          </w:rPr>
          <w:tab/>
        </w:r>
        <w:r>
          <w:rPr>
            <w:noProof/>
            <w:webHidden/>
          </w:rPr>
          <w:fldChar w:fldCharType="begin"/>
        </w:r>
        <w:r>
          <w:rPr>
            <w:noProof/>
            <w:webHidden/>
          </w:rPr>
          <w:instrText xml:space="preserve"> PAGEREF _Toc200435708 \h </w:instrText>
        </w:r>
        <w:r>
          <w:rPr>
            <w:noProof/>
          </w:rPr>
        </w:r>
        <w:r>
          <w:rPr>
            <w:noProof/>
            <w:webHidden/>
          </w:rPr>
          <w:fldChar w:fldCharType="separate"/>
        </w:r>
        <w:r>
          <w:rPr>
            <w:noProof/>
            <w:webHidden/>
          </w:rPr>
          <w:t>96</w:t>
        </w:r>
        <w:r>
          <w:rPr>
            <w:noProof/>
            <w:webHidden/>
          </w:rPr>
          <w:fldChar w:fldCharType="end"/>
        </w:r>
      </w:hyperlink>
    </w:p>
    <w:p w14:paraId="3EF954C3" w14:textId="77777777" w:rsidR="005C709B" w:rsidRDefault="005C709B">
      <w:pPr>
        <w:pStyle w:val="Sisluet2"/>
        <w:tabs>
          <w:tab w:val="left" w:pos="960"/>
          <w:tab w:val="right" w:leader="dot" w:pos="8630"/>
        </w:tabs>
        <w:rPr>
          <w:noProof/>
          <w:szCs w:val="24"/>
          <w:lang w:val="en-US"/>
        </w:rPr>
      </w:pPr>
      <w:hyperlink w:anchor="_Toc200435709" w:history="1">
        <w:r w:rsidRPr="004A57A0">
          <w:rPr>
            <w:rStyle w:val="Hyperlinkki"/>
            <w:noProof/>
          </w:rPr>
          <w:t>4.7</w:t>
        </w:r>
        <w:r>
          <w:rPr>
            <w:noProof/>
            <w:szCs w:val="24"/>
            <w:lang w:val="en-US"/>
          </w:rPr>
          <w:tab/>
        </w:r>
        <w:r w:rsidRPr="004A57A0">
          <w:rPr>
            <w:rStyle w:val="Hyperlinkki"/>
            <w:noProof/>
          </w:rPr>
          <w:t>Implementointioppaan muoto</w:t>
        </w:r>
        <w:r>
          <w:rPr>
            <w:noProof/>
            <w:webHidden/>
          </w:rPr>
          <w:tab/>
        </w:r>
        <w:r>
          <w:rPr>
            <w:noProof/>
            <w:webHidden/>
          </w:rPr>
          <w:fldChar w:fldCharType="begin"/>
        </w:r>
        <w:r>
          <w:rPr>
            <w:noProof/>
            <w:webHidden/>
          </w:rPr>
          <w:instrText xml:space="preserve"> PAGEREF _Toc200435709 \h </w:instrText>
        </w:r>
        <w:r>
          <w:rPr>
            <w:noProof/>
          </w:rPr>
        </w:r>
        <w:r>
          <w:rPr>
            <w:noProof/>
            <w:webHidden/>
          </w:rPr>
          <w:fldChar w:fldCharType="separate"/>
        </w:r>
        <w:r>
          <w:rPr>
            <w:noProof/>
            <w:webHidden/>
          </w:rPr>
          <w:t>97</w:t>
        </w:r>
        <w:r>
          <w:rPr>
            <w:noProof/>
            <w:webHidden/>
          </w:rPr>
          <w:fldChar w:fldCharType="end"/>
        </w:r>
      </w:hyperlink>
    </w:p>
    <w:p w14:paraId="7E358465" w14:textId="77777777" w:rsidR="005C709B" w:rsidRDefault="005C709B">
      <w:pPr>
        <w:pStyle w:val="Sisluet2"/>
        <w:tabs>
          <w:tab w:val="left" w:pos="960"/>
          <w:tab w:val="right" w:leader="dot" w:pos="8630"/>
        </w:tabs>
        <w:rPr>
          <w:noProof/>
          <w:szCs w:val="24"/>
          <w:lang w:val="en-US"/>
        </w:rPr>
      </w:pPr>
      <w:hyperlink w:anchor="_Toc200435710" w:history="1">
        <w:r w:rsidRPr="004A57A0">
          <w:rPr>
            <w:rStyle w:val="Hyperlinkki"/>
            <w:noProof/>
          </w:rPr>
          <w:t>4.8</w:t>
        </w:r>
        <w:r>
          <w:rPr>
            <w:noProof/>
            <w:szCs w:val="24"/>
            <w:lang w:val="en-US"/>
          </w:rPr>
          <w:tab/>
        </w:r>
        <w:r w:rsidRPr="004A57A0">
          <w:rPr>
            <w:rStyle w:val="Hyperlinkki"/>
            <w:noProof/>
          </w:rPr>
          <w:t>Sovellusalueen yleiskuvaus</w:t>
        </w:r>
        <w:r>
          <w:rPr>
            <w:noProof/>
            <w:webHidden/>
          </w:rPr>
          <w:tab/>
        </w:r>
        <w:r>
          <w:rPr>
            <w:noProof/>
            <w:webHidden/>
          </w:rPr>
          <w:fldChar w:fldCharType="begin"/>
        </w:r>
        <w:r>
          <w:rPr>
            <w:noProof/>
            <w:webHidden/>
          </w:rPr>
          <w:instrText xml:space="preserve"> PAGEREF _Toc200435710 \h </w:instrText>
        </w:r>
        <w:r>
          <w:rPr>
            <w:noProof/>
          </w:rPr>
        </w:r>
        <w:r>
          <w:rPr>
            <w:noProof/>
            <w:webHidden/>
          </w:rPr>
          <w:fldChar w:fldCharType="separate"/>
        </w:r>
        <w:r>
          <w:rPr>
            <w:noProof/>
            <w:webHidden/>
          </w:rPr>
          <w:t>98</w:t>
        </w:r>
        <w:r>
          <w:rPr>
            <w:noProof/>
            <w:webHidden/>
          </w:rPr>
          <w:fldChar w:fldCharType="end"/>
        </w:r>
      </w:hyperlink>
    </w:p>
    <w:p w14:paraId="66250270" w14:textId="77777777" w:rsidR="005C709B" w:rsidRDefault="005C709B">
      <w:pPr>
        <w:pStyle w:val="Sisluet2"/>
        <w:tabs>
          <w:tab w:val="left" w:pos="960"/>
          <w:tab w:val="right" w:leader="dot" w:pos="8630"/>
        </w:tabs>
        <w:rPr>
          <w:noProof/>
          <w:szCs w:val="24"/>
          <w:lang w:val="en-US"/>
        </w:rPr>
      </w:pPr>
      <w:hyperlink w:anchor="_Toc200435711" w:history="1">
        <w:r w:rsidRPr="004A57A0">
          <w:rPr>
            <w:rStyle w:val="Hyperlinkki"/>
            <w:noProof/>
          </w:rPr>
          <w:t>4.9</w:t>
        </w:r>
        <w:r>
          <w:rPr>
            <w:noProof/>
            <w:szCs w:val="24"/>
            <w:lang w:val="en-US"/>
          </w:rPr>
          <w:tab/>
        </w:r>
        <w:r w:rsidRPr="004A57A0">
          <w:rPr>
            <w:rStyle w:val="Hyperlinkki"/>
            <w:noProof/>
          </w:rPr>
          <w:t>Interaktiopohjainen lähestymistapa</w:t>
        </w:r>
        <w:r>
          <w:rPr>
            <w:noProof/>
            <w:webHidden/>
          </w:rPr>
          <w:tab/>
        </w:r>
        <w:r>
          <w:rPr>
            <w:noProof/>
            <w:webHidden/>
          </w:rPr>
          <w:fldChar w:fldCharType="begin"/>
        </w:r>
        <w:r>
          <w:rPr>
            <w:noProof/>
            <w:webHidden/>
          </w:rPr>
          <w:instrText xml:space="preserve"> PAGEREF _Toc200435711 \h </w:instrText>
        </w:r>
        <w:r>
          <w:rPr>
            <w:noProof/>
          </w:rPr>
        </w:r>
        <w:r>
          <w:rPr>
            <w:noProof/>
            <w:webHidden/>
          </w:rPr>
          <w:fldChar w:fldCharType="separate"/>
        </w:r>
        <w:r>
          <w:rPr>
            <w:noProof/>
            <w:webHidden/>
          </w:rPr>
          <w:t>98</w:t>
        </w:r>
        <w:r>
          <w:rPr>
            <w:noProof/>
            <w:webHidden/>
          </w:rPr>
          <w:fldChar w:fldCharType="end"/>
        </w:r>
      </w:hyperlink>
    </w:p>
    <w:p w14:paraId="34DB6452" w14:textId="77777777" w:rsidR="005C709B" w:rsidRDefault="005C709B">
      <w:pPr>
        <w:pStyle w:val="Sisluet2"/>
        <w:tabs>
          <w:tab w:val="left" w:pos="960"/>
          <w:tab w:val="right" w:leader="dot" w:pos="8630"/>
        </w:tabs>
        <w:rPr>
          <w:noProof/>
          <w:szCs w:val="24"/>
          <w:lang w:val="en-US"/>
        </w:rPr>
      </w:pPr>
      <w:hyperlink w:anchor="_Toc200435712" w:history="1">
        <w:r w:rsidRPr="004A57A0">
          <w:rPr>
            <w:rStyle w:val="Hyperlinkki"/>
            <w:noProof/>
          </w:rPr>
          <w:t>4.10</w:t>
        </w:r>
        <w:r>
          <w:rPr>
            <w:noProof/>
            <w:szCs w:val="24"/>
            <w:lang w:val="en-US"/>
          </w:rPr>
          <w:tab/>
        </w:r>
        <w:r w:rsidRPr="004A57A0">
          <w:rPr>
            <w:rStyle w:val="Hyperlinkki"/>
            <w:noProof/>
          </w:rPr>
          <w:t>Muita ohjeita</w:t>
        </w:r>
        <w:r>
          <w:rPr>
            <w:noProof/>
            <w:webHidden/>
          </w:rPr>
          <w:tab/>
        </w:r>
        <w:r>
          <w:rPr>
            <w:noProof/>
            <w:webHidden/>
          </w:rPr>
          <w:fldChar w:fldCharType="begin"/>
        </w:r>
        <w:r>
          <w:rPr>
            <w:noProof/>
            <w:webHidden/>
          </w:rPr>
          <w:instrText xml:space="preserve"> PAGEREF _Toc200435712 \h </w:instrText>
        </w:r>
        <w:r>
          <w:rPr>
            <w:noProof/>
          </w:rPr>
        </w:r>
        <w:r>
          <w:rPr>
            <w:noProof/>
            <w:webHidden/>
          </w:rPr>
          <w:fldChar w:fldCharType="separate"/>
        </w:r>
        <w:r>
          <w:rPr>
            <w:noProof/>
            <w:webHidden/>
          </w:rPr>
          <w:t>102</w:t>
        </w:r>
        <w:r>
          <w:rPr>
            <w:noProof/>
            <w:webHidden/>
          </w:rPr>
          <w:fldChar w:fldCharType="end"/>
        </w:r>
      </w:hyperlink>
    </w:p>
    <w:p w14:paraId="5FA46B43" w14:textId="77777777" w:rsidR="005C709B" w:rsidRDefault="005C709B">
      <w:pPr>
        <w:pStyle w:val="Sisluet1"/>
        <w:tabs>
          <w:tab w:val="left" w:pos="600"/>
          <w:tab w:val="right" w:leader="dot" w:pos="8630"/>
        </w:tabs>
        <w:rPr>
          <w:noProof/>
          <w:szCs w:val="24"/>
          <w:lang w:val="en-US"/>
        </w:rPr>
      </w:pPr>
      <w:hyperlink w:anchor="_Toc200435713" w:history="1">
        <w:r w:rsidRPr="004A57A0">
          <w:rPr>
            <w:rStyle w:val="Hyperlinkki"/>
            <w:noProof/>
          </w:rPr>
          <w:t>5.</w:t>
        </w:r>
        <w:r>
          <w:rPr>
            <w:noProof/>
            <w:szCs w:val="24"/>
            <w:lang w:val="en-US"/>
          </w:rPr>
          <w:tab/>
        </w:r>
        <w:r w:rsidRPr="004A57A0">
          <w:rPr>
            <w:rStyle w:val="Hyperlinkki"/>
            <w:noProof/>
          </w:rPr>
          <w:t>Jatkokehitys</w:t>
        </w:r>
        <w:r>
          <w:rPr>
            <w:noProof/>
            <w:webHidden/>
          </w:rPr>
          <w:tab/>
        </w:r>
        <w:r>
          <w:rPr>
            <w:noProof/>
            <w:webHidden/>
          </w:rPr>
          <w:fldChar w:fldCharType="begin"/>
        </w:r>
        <w:r>
          <w:rPr>
            <w:noProof/>
            <w:webHidden/>
          </w:rPr>
          <w:instrText xml:space="preserve"> PAGEREF _Toc200435713 \h </w:instrText>
        </w:r>
        <w:r>
          <w:rPr>
            <w:noProof/>
          </w:rPr>
        </w:r>
        <w:r>
          <w:rPr>
            <w:noProof/>
            <w:webHidden/>
          </w:rPr>
          <w:fldChar w:fldCharType="separate"/>
        </w:r>
        <w:r>
          <w:rPr>
            <w:noProof/>
            <w:webHidden/>
          </w:rPr>
          <w:t>102</w:t>
        </w:r>
        <w:r>
          <w:rPr>
            <w:noProof/>
            <w:webHidden/>
          </w:rPr>
          <w:fldChar w:fldCharType="end"/>
        </w:r>
      </w:hyperlink>
    </w:p>
    <w:p w14:paraId="41B3E280" w14:textId="77777777" w:rsidR="005C709B" w:rsidRDefault="005C709B">
      <w:pPr>
        <w:pStyle w:val="Sisluet1"/>
        <w:tabs>
          <w:tab w:val="left" w:pos="600"/>
          <w:tab w:val="right" w:leader="dot" w:pos="8630"/>
        </w:tabs>
        <w:rPr>
          <w:noProof/>
          <w:szCs w:val="24"/>
          <w:lang w:val="en-US"/>
        </w:rPr>
      </w:pPr>
      <w:hyperlink w:anchor="_Toc200435714" w:history="1">
        <w:r w:rsidRPr="004A57A0">
          <w:rPr>
            <w:rStyle w:val="Hyperlinkki"/>
            <w:noProof/>
          </w:rPr>
          <w:t>6.</w:t>
        </w:r>
        <w:r>
          <w:rPr>
            <w:noProof/>
            <w:szCs w:val="24"/>
            <w:lang w:val="en-US"/>
          </w:rPr>
          <w:tab/>
        </w:r>
        <w:r w:rsidRPr="004A57A0">
          <w:rPr>
            <w:rStyle w:val="Hyperlinkki"/>
            <w:noProof/>
          </w:rPr>
          <w:t>Esimerkki</w:t>
        </w:r>
        <w:r>
          <w:rPr>
            <w:noProof/>
            <w:webHidden/>
          </w:rPr>
          <w:tab/>
        </w:r>
        <w:r>
          <w:rPr>
            <w:noProof/>
            <w:webHidden/>
          </w:rPr>
          <w:fldChar w:fldCharType="begin"/>
        </w:r>
        <w:r>
          <w:rPr>
            <w:noProof/>
            <w:webHidden/>
          </w:rPr>
          <w:instrText xml:space="preserve"> PAGEREF _Toc200435714 \h </w:instrText>
        </w:r>
        <w:r>
          <w:rPr>
            <w:noProof/>
          </w:rPr>
        </w:r>
        <w:r>
          <w:rPr>
            <w:noProof/>
            <w:webHidden/>
          </w:rPr>
          <w:fldChar w:fldCharType="separate"/>
        </w:r>
        <w:r>
          <w:rPr>
            <w:noProof/>
            <w:webHidden/>
          </w:rPr>
          <w:t>102</w:t>
        </w:r>
        <w:r>
          <w:rPr>
            <w:noProof/>
            <w:webHidden/>
          </w:rPr>
          <w:fldChar w:fldCharType="end"/>
        </w:r>
      </w:hyperlink>
    </w:p>
    <w:p w14:paraId="2D051753" w14:textId="77777777" w:rsidR="00696877" w:rsidRDefault="00696877">
      <w:r>
        <w:fldChar w:fldCharType="end"/>
      </w:r>
    </w:p>
    <w:p w14:paraId="375CA84A" w14:textId="77777777" w:rsidR="00696877" w:rsidRDefault="00696877"/>
    <w:p w14:paraId="78B0F040" w14:textId="77777777" w:rsidR="00696877" w:rsidRDefault="00696877"/>
    <w:p w14:paraId="36FDD17E" w14:textId="77777777" w:rsidR="00696877" w:rsidRDefault="00696877"/>
    <w:p w14:paraId="425AAD8F" w14:textId="77777777" w:rsidR="00696877" w:rsidRDefault="00696877">
      <w:r>
        <w:t xml:space="preserve">LIITETIEDOSTOT: </w:t>
      </w:r>
    </w:p>
    <w:p w14:paraId="2BC1182C" w14:textId="77777777" w:rsidR="00696877" w:rsidRDefault="00696877"/>
    <w:p w14:paraId="29C925EE" w14:textId="77777777" w:rsidR="00696877" w:rsidRDefault="00696877">
      <w:r>
        <w:t>MCCI_DM000000.png</w:t>
      </w:r>
      <w:r>
        <w:tab/>
        <w:t>Siirtokehyksen D-MIM</w:t>
      </w:r>
    </w:p>
    <w:p w14:paraId="24C0DC0D" w14:textId="77777777" w:rsidR="00696877" w:rsidRDefault="00696877">
      <w:r>
        <w:t>MCCI_RM000100.png</w:t>
      </w:r>
      <w:r>
        <w:tab/>
        <w:t>Perussanoman lähetyksen R-MIM</w:t>
      </w:r>
    </w:p>
    <w:p w14:paraId="15C6A83B" w14:textId="77777777" w:rsidR="00696877" w:rsidRDefault="00696877">
      <w:r>
        <w:t>MCCI_HD000100UV01.htm</w:t>
      </w:r>
      <w:r>
        <w:tab/>
        <w:t>Perussanoman lähetys taulukkomuodossa</w:t>
      </w:r>
    </w:p>
    <w:p w14:paraId="01309A2E" w14:textId="77777777" w:rsidR="00696877" w:rsidRDefault="00696877">
      <w:r>
        <w:t>MCCI_RM000300.png</w:t>
      </w:r>
      <w:r>
        <w:tab/>
        <w:t>Sovellustason vastaussanoman R-MIM</w:t>
      </w:r>
    </w:p>
    <w:p w14:paraId="409799C6" w14:textId="77777777" w:rsidR="00696877" w:rsidRDefault="00696877">
      <w:r>
        <w:t>MCCI_HD000300UV01.htm</w:t>
      </w:r>
      <w:r>
        <w:tab/>
        <w:t>Sovellustason vastaussanoma taulukkomuodossa</w:t>
      </w:r>
    </w:p>
    <w:p w14:paraId="12F30A37" w14:textId="77777777" w:rsidR="00696877" w:rsidRDefault="00696877">
      <w:r>
        <w:t>MCCI_RM000200.png</w:t>
      </w:r>
      <w:r>
        <w:tab/>
        <w:t xml:space="preserve"> Vastaanottokuittauksen R-MIM</w:t>
      </w:r>
    </w:p>
    <w:p w14:paraId="10DB9149" w14:textId="77777777" w:rsidR="00696877" w:rsidRDefault="00696877">
      <w:r>
        <w:t>MCCI_HD000200UV01.htm</w:t>
      </w:r>
      <w:r>
        <w:tab/>
        <w:t>Vastaanottokuittaus taulukkomuodossa</w:t>
      </w:r>
    </w:p>
    <w:p w14:paraId="526164ED" w14:textId="77777777" w:rsidR="00696877" w:rsidRDefault="00696877">
      <w:r>
        <w:t>MCAI_DM700200.png</w:t>
      </w:r>
      <w:r>
        <w:tab/>
        <w:t>Kontrollikehyksen D-MIM</w:t>
      </w:r>
    </w:p>
    <w:p w14:paraId="7D69B5E8" w14:textId="77777777" w:rsidR="00696877" w:rsidRDefault="00696877">
      <w:r>
        <w:t>MCAI_RM700200UV01.png</w:t>
      </w:r>
      <w:r>
        <w:tab/>
        <w:t>Kontrollikehyksen R-MIM</w:t>
      </w:r>
    </w:p>
    <w:p w14:paraId="5B746F01" w14:textId="77777777" w:rsidR="00696877" w:rsidRDefault="00696877">
      <w:r>
        <w:t>MCAI_HD700200UV01.htm</w:t>
      </w:r>
      <w:r>
        <w:tab/>
        <w:t>Kontrollikehys taulukkomuodossa</w:t>
      </w:r>
    </w:p>
    <w:p w14:paraId="1CD35E98" w14:textId="77777777" w:rsidR="00696877" w:rsidRPr="00AE6937" w:rsidRDefault="00696877">
      <w:r w:rsidRPr="00AE6937">
        <w:t>MCAI_RM900000.png</w:t>
      </w:r>
      <w:r w:rsidRPr="00AE6937">
        <w:tab/>
        <w:t>DetectedIssueEvent R-MIM</w:t>
      </w:r>
    </w:p>
    <w:p w14:paraId="73E0AFE7" w14:textId="77777777" w:rsidR="00696877" w:rsidRPr="00AE6937" w:rsidRDefault="00696877">
      <w:pPr>
        <w:rPr>
          <w:lang w:val="en-US"/>
        </w:rPr>
      </w:pPr>
      <w:r w:rsidRPr="00AE6937">
        <w:rPr>
          <w:lang w:val="en-US"/>
        </w:rPr>
        <w:t>MCAI_HD900000.htm</w:t>
      </w:r>
      <w:r w:rsidRPr="00AE6937">
        <w:rPr>
          <w:lang w:val="en-US"/>
        </w:rPr>
        <w:tab/>
        <w:t>DetectedIssueEvent taulukkomuodossa</w:t>
      </w:r>
    </w:p>
    <w:p w14:paraId="0DC92416" w14:textId="77777777" w:rsidR="00696877" w:rsidRDefault="00696877">
      <w:pPr>
        <w:rPr>
          <w:lang w:val="en-GB"/>
        </w:rPr>
      </w:pPr>
      <w:r>
        <w:rPr>
          <w:lang w:val="en-GB"/>
        </w:rPr>
        <w:t>MCCI_RM200100.png</w:t>
      </w:r>
      <w:r>
        <w:rPr>
          <w:lang w:val="en-GB"/>
        </w:rPr>
        <w:tab/>
        <w:t>Batch wrapper R-MIM</w:t>
      </w:r>
    </w:p>
    <w:p w14:paraId="787A1A82" w14:textId="77777777" w:rsidR="00696877" w:rsidRDefault="00696877">
      <w:pPr>
        <w:rPr>
          <w:lang w:val="en-GB"/>
        </w:rPr>
      </w:pPr>
      <w:r>
        <w:rPr>
          <w:lang w:val="en-GB"/>
        </w:rPr>
        <w:t>MCCI_RM200101.png</w:t>
      </w:r>
      <w:r>
        <w:rPr>
          <w:lang w:val="en-GB"/>
        </w:rPr>
        <w:tab/>
        <w:t>Response Batch wrapper R-MIM</w:t>
      </w:r>
    </w:p>
    <w:p w14:paraId="7F57E81B" w14:textId="77777777" w:rsidR="00696877" w:rsidRDefault="00696877">
      <w:r>
        <w:t>Wslyhe.doc</w:t>
      </w:r>
      <w:r>
        <w:tab/>
      </w:r>
      <w:r>
        <w:tab/>
        <w:t>WS-tiedonsiirron termejä</w:t>
      </w:r>
    </w:p>
    <w:p w14:paraId="6A704FD0" w14:textId="77777777" w:rsidR="00696877" w:rsidRDefault="00696877">
      <w:r>
        <w:t>v3esimerkki.xml</w:t>
      </w:r>
      <w:r>
        <w:tab/>
        <w:t>Esimerkkitiedosto siirtovalmiista aineistoista</w:t>
      </w:r>
    </w:p>
    <w:p w14:paraId="71B2D013" w14:textId="77777777" w:rsidR="00696877" w:rsidRDefault="00696877">
      <w:r>
        <w:t>MCCI_IN000002UV01_CA_esim.xml</w:t>
      </w:r>
      <w:r>
        <w:tab/>
        <w:t>Positiivinen vastaanottokuittaus esimerkki</w:t>
      </w:r>
    </w:p>
    <w:p w14:paraId="73E57038" w14:textId="77777777" w:rsidR="00696877" w:rsidRDefault="00696877">
      <w:r>
        <w:t>MCCI_IN000002UV01_CE_esim.xml</w:t>
      </w:r>
      <w:r>
        <w:tab/>
        <w:t>Virhe vastaanottokuittaus esimerkki</w:t>
      </w:r>
    </w:p>
    <w:p w14:paraId="440F1658" w14:textId="77777777" w:rsidR="00696877" w:rsidRDefault="00696877">
      <w:r>
        <w:t>MCCI_IN000002UV01_CR_esim.xml</w:t>
      </w:r>
      <w:r>
        <w:tab/>
        <w:t>Reject vastaanottokuittaus esimerkki</w:t>
      </w:r>
    </w:p>
    <w:p w14:paraId="11D90D81" w14:textId="77777777" w:rsidR="00696877" w:rsidRDefault="00696877">
      <w:r>
        <w:t>PRSC_AR030101.wsdl</w:t>
      </w:r>
      <w:r>
        <w:tab/>
        <w:t>wsdl esimerkkitiedosto (SerAPI Ajanvaraussanomat aineistosta)</w:t>
      </w:r>
    </w:p>
    <w:p w14:paraId="4EE7D80B" w14:textId="77777777" w:rsidR="00696877" w:rsidRDefault="00696877">
      <w:r>
        <w:t>MCCI_MT000100UV01.xsd</w:t>
      </w:r>
      <w:r>
        <w:tab/>
        <w:t>Siirtokehys – normaalisanomat scheema</w:t>
      </w:r>
    </w:p>
    <w:p w14:paraId="2F57F118" w14:textId="77777777" w:rsidR="00696877" w:rsidRDefault="00696877">
      <w:r>
        <w:t>MCCI_MT000200UV01.xsd</w:t>
      </w:r>
      <w:r>
        <w:tab/>
        <w:t>Siirtokehys – vastaanottokuittaus scheema</w:t>
      </w:r>
    </w:p>
    <w:p w14:paraId="5BC8EA0D" w14:textId="77777777" w:rsidR="00696877" w:rsidRDefault="00696877">
      <w:r>
        <w:t>MCCI_MT000300UV01.xsd</w:t>
      </w:r>
      <w:r>
        <w:tab/>
        <w:t>Siirtokehys – sovellustason kuittaus scheema</w:t>
      </w:r>
    </w:p>
    <w:p w14:paraId="45C7E7BD" w14:textId="77777777" w:rsidR="00696877" w:rsidRDefault="00696877">
      <w:r>
        <w:t>MCAI_MT700200UV01.xsd</w:t>
      </w:r>
      <w:r>
        <w:tab/>
        <w:t>Kontrollikehys – normaalisanomat scheema</w:t>
      </w:r>
    </w:p>
    <w:p w14:paraId="21121088" w14:textId="77777777" w:rsidR="00050148" w:rsidRPr="00050148" w:rsidRDefault="00050148" w:rsidP="00050148">
      <w:pPr>
        <w:rPr>
          <w:lang w:val="en-US"/>
        </w:rPr>
      </w:pPr>
      <w:r w:rsidRPr="00050148">
        <w:rPr>
          <w:lang w:val="en-US"/>
        </w:rPr>
        <w:t>MCCI_IN200100UV.xsd</w:t>
      </w:r>
      <w:r w:rsidRPr="00050148">
        <w:rPr>
          <w:lang w:val="en-US"/>
        </w:rPr>
        <w:tab/>
      </w:r>
      <w:r w:rsidRPr="00050148">
        <w:rPr>
          <w:lang w:val="en-US"/>
        </w:rPr>
        <w:tab/>
        <w:t>Batch wrapper</w:t>
      </w:r>
      <w:r w:rsidR="00121402">
        <w:rPr>
          <w:lang w:val="en-US"/>
        </w:rPr>
        <w:t xml:space="preserve"> interaktion</w:t>
      </w:r>
      <w:r w:rsidRPr="00050148">
        <w:rPr>
          <w:lang w:val="en-US"/>
        </w:rPr>
        <w:t xml:space="preserve"> esimerkkischeema</w:t>
      </w:r>
    </w:p>
    <w:p w14:paraId="4D110733" w14:textId="77777777" w:rsidR="00050148" w:rsidRPr="00050148" w:rsidRDefault="00050148" w:rsidP="00050148">
      <w:pPr>
        <w:rPr>
          <w:lang w:val="en-US"/>
        </w:rPr>
      </w:pPr>
      <w:r w:rsidRPr="00050148">
        <w:rPr>
          <w:lang w:val="en-US"/>
        </w:rPr>
        <w:t>MCCI_IN200101UV.xsd</w:t>
      </w:r>
      <w:r w:rsidRPr="00050148">
        <w:rPr>
          <w:lang w:val="en-US"/>
        </w:rPr>
        <w:tab/>
      </w:r>
      <w:r w:rsidRPr="00050148">
        <w:rPr>
          <w:lang w:val="en-US"/>
        </w:rPr>
        <w:tab/>
        <w:t>Response Batch</w:t>
      </w:r>
      <w:r w:rsidR="00121402">
        <w:rPr>
          <w:lang w:val="en-US"/>
        </w:rPr>
        <w:t xml:space="preserve"> interaktion</w:t>
      </w:r>
      <w:r w:rsidRPr="00050148">
        <w:rPr>
          <w:lang w:val="en-US"/>
        </w:rPr>
        <w:t xml:space="preserve"> esimerkkischeema</w:t>
      </w:r>
    </w:p>
    <w:p w14:paraId="214E088B" w14:textId="77777777" w:rsidR="00050148" w:rsidRDefault="00050148" w:rsidP="00050148">
      <w:r>
        <w:t>MCCI_IN002200UV.xsd</w:t>
      </w:r>
      <w:r>
        <w:tab/>
      </w:r>
      <w:r>
        <w:tab/>
        <w:t>Batch kuittaus</w:t>
      </w:r>
      <w:r w:rsidR="00121402">
        <w:t xml:space="preserve"> interaktion</w:t>
      </w:r>
      <w:r>
        <w:t xml:space="preserve"> esimerkkischeema</w:t>
      </w:r>
    </w:p>
    <w:p w14:paraId="49AA8E3E" w14:textId="77777777" w:rsidR="00696877" w:rsidRDefault="00696877">
      <w:pPr>
        <w:rPr>
          <w:b/>
          <w:bCs/>
        </w:rPr>
      </w:pPr>
      <w:r>
        <w:br w:type="page"/>
      </w:r>
      <w:r>
        <w:rPr>
          <w:b/>
          <w:bCs/>
        </w:rPr>
        <w:lastRenderedPageBreak/>
        <w:t>Versiohistoria</w:t>
      </w:r>
    </w:p>
    <w:p w14:paraId="2F1FC0E2" w14:textId="77777777" w:rsidR="00696877" w:rsidRDefault="00696877"/>
    <w:p w14:paraId="70376834" w14:textId="77777777" w:rsidR="00696877" w:rsidRDefault="00696877"/>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696877" w14:paraId="4FB618C4"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18A58562" w14:textId="77777777" w:rsidR="00696877" w:rsidRDefault="00696877">
            <w:r>
              <w:t>Versio</w:t>
            </w:r>
          </w:p>
        </w:tc>
        <w:tc>
          <w:tcPr>
            <w:tcW w:w="1998" w:type="dxa"/>
            <w:tcBorders>
              <w:top w:val="single" w:sz="4" w:space="0" w:color="auto"/>
              <w:left w:val="single" w:sz="4" w:space="0" w:color="auto"/>
              <w:bottom w:val="single" w:sz="4" w:space="0" w:color="auto"/>
              <w:right w:val="single" w:sz="4" w:space="0" w:color="auto"/>
            </w:tcBorders>
          </w:tcPr>
          <w:p w14:paraId="20FAC90F" w14:textId="77777777" w:rsidR="00696877" w:rsidRDefault="00696877">
            <w:r>
              <w:t>Pvm</w:t>
            </w:r>
          </w:p>
        </w:tc>
        <w:tc>
          <w:tcPr>
            <w:tcW w:w="2700" w:type="dxa"/>
            <w:tcBorders>
              <w:top w:val="single" w:sz="4" w:space="0" w:color="auto"/>
              <w:left w:val="single" w:sz="4" w:space="0" w:color="auto"/>
              <w:bottom w:val="single" w:sz="4" w:space="0" w:color="auto"/>
              <w:right w:val="single" w:sz="4" w:space="0" w:color="auto"/>
            </w:tcBorders>
          </w:tcPr>
          <w:p w14:paraId="500010BA" w14:textId="77777777" w:rsidR="00696877" w:rsidRDefault="00696877">
            <w:r>
              <w:t>Tekijät</w:t>
            </w:r>
          </w:p>
        </w:tc>
        <w:tc>
          <w:tcPr>
            <w:tcW w:w="2700" w:type="dxa"/>
            <w:tcBorders>
              <w:top w:val="single" w:sz="4" w:space="0" w:color="auto"/>
              <w:left w:val="single" w:sz="4" w:space="0" w:color="auto"/>
              <w:bottom w:val="single" w:sz="4" w:space="0" w:color="auto"/>
              <w:right w:val="single" w:sz="4" w:space="0" w:color="auto"/>
            </w:tcBorders>
          </w:tcPr>
          <w:p w14:paraId="2D8E85F7" w14:textId="77777777" w:rsidR="00696877" w:rsidRDefault="00696877">
            <w:r>
              <w:t>Selite</w:t>
            </w:r>
          </w:p>
        </w:tc>
      </w:tr>
      <w:tr w:rsidR="00696877" w14:paraId="1BB7C78F"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17E0EE59" w14:textId="77777777" w:rsidR="00696877" w:rsidRDefault="00696877">
            <w:r>
              <w:t>0.3</w:t>
            </w:r>
          </w:p>
        </w:tc>
        <w:tc>
          <w:tcPr>
            <w:tcW w:w="1998" w:type="dxa"/>
            <w:tcBorders>
              <w:top w:val="single" w:sz="4" w:space="0" w:color="auto"/>
              <w:left w:val="single" w:sz="4" w:space="0" w:color="auto"/>
              <w:bottom w:val="single" w:sz="4" w:space="0" w:color="auto"/>
              <w:right w:val="single" w:sz="4" w:space="0" w:color="auto"/>
            </w:tcBorders>
          </w:tcPr>
          <w:p w14:paraId="2B248953" w14:textId="77777777" w:rsidR="00696877" w:rsidRDefault="00696877">
            <w:r>
              <w:t>13.12.2005</w:t>
            </w:r>
          </w:p>
        </w:tc>
        <w:tc>
          <w:tcPr>
            <w:tcW w:w="2700" w:type="dxa"/>
            <w:tcBorders>
              <w:top w:val="single" w:sz="4" w:space="0" w:color="auto"/>
              <w:left w:val="single" w:sz="4" w:space="0" w:color="auto"/>
              <w:bottom w:val="single" w:sz="4" w:space="0" w:color="auto"/>
              <w:right w:val="single" w:sz="4" w:space="0" w:color="auto"/>
            </w:tcBorders>
          </w:tcPr>
          <w:p w14:paraId="33B50973" w14:textId="77777777" w:rsidR="00696877" w:rsidRDefault="00696877">
            <w:r>
              <w:t>Timo Tarhonen/Tietotarha</w:t>
            </w:r>
          </w:p>
          <w:p w14:paraId="43384184" w14:textId="77777777" w:rsidR="00696877" w:rsidRDefault="00696877">
            <w:r>
              <w:t>Esko Eloranta/Tietotarha</w:t>
            </w:r>
          </w:p>
        </w:tc>
        <w:tc>
          <w:tcPr>
            <w:tcW w:w="2700" w:type="dxa"/>
            <w:tcBorders>
              <w:top w:val="single" w:sz="4" w:space="0" w:color="auto"/>
              <w:left w:val="single" w:sz="4" w:space="0" w:color="auto"/>
              <w:bottom w:val="single" w:sz="4" w:space="0" w:color="auto"/>
              <w:right w:val="single" w:sz="4" w:space="0" w:color="auto"/>
            </w:tcBorders>
          </w:tcPr>
          <w:p w14:paraId="60363C65" w14:textId="77777777" w:rsidR="00696877" w:rsidRDefault="00696877">
            <w:pPr>
              <w:pStyle w:val="Otsikko6"/>
              <w:rPr>
                <w:sz w:val="24"/>
              </w:rPr>
            </w:pPr>
            <w:r>
              <w:rPr>
                <w:sz w:val="24"/>
              </w:rPr>
              <w:t>Ensimmäinen versio SerAPI:n asiantuntijoille tutkittavaksi</w:t>
            </w:r>
          </w:p>
        </w:tc>
      </w:tr>
      <w:tr w:rsidR="00696877" w14:paraId="7097A55A"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46F7CC2" w14:textId="77777777" w:rsidR="00696877" w:rsidRDefault="00696877">
            <w:r>
              <w:t>0.99</w:t>
            </w:r>
          </w:p>
        </w:tc>
        <w:tc>
          <w:tcPr>
            <w:tcW w:w="1998" w:type="dxa"/>
            <w:tcBorders>
              <w:top w:val="single" w:sz="4" w:space="0" w:color="auto"/>
              <w:left w:val="single" w:sz="4" w:space="0" w:color="auto"/>
              <w:bottom w:val="single" w:sz="4" w:space="0" w:color="auto"/>
              <w:right w:val="single" w:sz="4" w:space="0" w:color="auto"/>
            </w:tcBorders>
          </w:tcPr>
          <w:p w14:paraId="74120713" w14:textId="77777777" w:rsidR="00696877" w:rsidRDefault="00696877">
            <w:r>
              <w:t>11.1.2006</w:t>
            </w:r>
          </w:p>
        </w:tc>
        <w:tc>
          <w:tcPr>
            <w:tcW w:w="2700" w:type="dxa"/>
            <w:tcBorders>
              <w:top w:val="single" w:sz="4" w:space="0" w:color="auto"/>
              <w:left w:val="single" w:sz="4" w:space="0" w:color="auto"/>
              <w:bottom w:val="single" w:sz="4" w:space="0" w:color="auto"/>
              <w:right w:val="single" w:sz="4" w:space="0" w:color="auto"/>
            </w:tcBorders>
          </w:tcPr>
          <w:p w14:paraId="72A6539E" w14:textId="77777777" w:rsidR="00696877" w:rsidRDefault="00696877">
            <w:r>
              <w:t>Timo Tarhonen, Esko Eloranta/Tietotarha</w:t>
            </w:r>
          </w:p>
        </w:tc>
        <w:tc>
          <w:tcPr>
            <w:tcW w:w="2700" w:type="dxa"/>
            <w:tcBorders>
              <w:top w:val="single" w:sz="4" w:space="0" w:color="auto"/>
              <w:left w:val="single" w:sz="4" w:space="0" w:color="auto"/>
              <w:bottom w:val="single" w:sz="4" w:space="0" w:color="auto"/>
              <w:right w:val="single" w:sz="4" w:space="0" w:color="auto"/>
            </w:tcBorders>
          </w:tcPr>
          <w:p w14:paraId="71E2CE01" w14:textId="77777777" w:rsidR="00696877" w:rsidRDefault="00696877">
            <w:r>
              <w:t>Julkaisuversio.</w:t>
            </w:r>
          </w:p>
          <w:p w14:paraId="2505F513" w14:textId="77777777" w:rsidR="00696877" w:rsidRDefault="00696877">
            <w:r>
              <w:t>Kirjoitettu hiukan lisää control actistä ja lisätty esimerkki (luku 6) ja http-luku 3.3.</w:t>
            </w:r>
          </w:p>
        </w:tc>
      </w:tr>
      <w:tr w:rsidR="00696877" w14:paraId="78E46291"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04AF6A88" w14:textId="77777777" w:rsidR="00696877" w:rsidRDefault="00696877">
            <w:r>
              <w:t>0.999</w:t>
            </w:r>
          </w:p>
        </w:tc>
        <w:tc>
          <w:tcPr>
            <w:tcW w:w="1998" w:type="dxa"/>
            <w:tcBorders>
              <w:top w:val="single" w:sz="4" w:space="0" w:color="auto"/>
              <w:left w:val="single" w:sz="4" w:space="0" w:color="auto"/>
              <w:bottom w:val="single" w:sz="4" w:space="0" w:color="auto"/>
              <w:right w:val="single" w:sz="4" w:space="0" w:color="auto"/>
            </w:tcBorders>
          </w:tcPr>
          <w:p w14:paraId="58968832" w14:textId="77777777" w:rsidR="00696877" w:rsidRDefault="00696877">
            <w:r>
              <w:t>22.1.2006</w:t>
            </w:r>
          </w:p>
        </w:tc>
        <w:tc>
          <w:tcPr>
            <w:tcW w:w="2700" w:type="dxa"/>
            <w:tcBorders>
              <w:top w:val="single" w:sz="4" w:space="0" w:color="auto"/>
              <w:left w:val="single" w:sz="4" w:space="0" w:color="auto"/>
              <w:bottom w:val="single" w:sz="4" w:space="0" w:color="auto"/>
              <w:right w:val="single" w:sz="4" w:space="0" w:color="auto"/>
            </w:tcBorders>
          </w:tcPr>
          <w:p w14:paraId="21F3C720" w14:textId="77777777" w:rsidR="00696877" w:rsidRDefault="00696877">
            <w:r>
              <w:t>Marko Sormunen</w:t>
            </w:r>
          </w:p>
          <w:p w14:paraId="202ACBC0" w14:textId="77777777" w:rsidR="00696877" w:rsidRDefault="00696877">
            <w:r>
              <w:t>Jari Porrasmaa</w:t>
            </w:r>
          </w:p>
          <w:p w14:paraId="24D75646" w14:textId="77777777" w:rsidR="00696877" w:rsidRDefault="00696877">
            <w:r>
              <w:t>Kuopion yliopisto</w:t>
            </w:r>
          </w:p>
        </w:tc>
        <w:tc>
          <w:tcPr>
            <w:tcW w:w="2700" w:type="dxa"/>
            <w:tcBorders>
              <w:top w:val="single" w:sz="4" w:space="0" w:color="auto"/>
              <w:left w:val="single" w:sz="4" w:space="0" w:color="auto"/>
              <w:bottom w:val="single" w:sz="4" w:space="0" w:color="auto"/>
              <w:right w:val="single" w:sz="4" w:space="0" w:color="auto"/>
            </w:tcBorders>
          </w:tcPr>
          <w:p w14:paraId="741586E1" w14:textId="77777777" w:rsidR="00696877" w:rsidRDefault="00696877">
            <w:r>
              <w:t>Lisätty luku 2.4 kyselysanomat ja toimitettu kommentteja dokumentin muihin osiin</w:t>
            </w:r>
          </w:p>
        </w:tc>
      </w:tr>
      <w:tr w:rsidR="00696877" w14:paraId="4353F729"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6CA64631" w14:textId="77777777" w:rsidR="00696877" w:rsidRDefault="00696877">
            <w:r>
              <w:t>0.9991</w:t>
            </w:r>
          </w:p>
        </w:tc>
        <w:tc>
          <w:tcPr>
            <w:tcW w:w="1998" w:type="dxa"/>
            <w:tcBorders>
              <w:top w:val="single" w:sz="4" w:space="0" w:color="auto"/>
              <w:left w:val="single" w:sz="4" w:space="0" w:color="auto"/>
              <w:bottom w:val="single" w:sz="4" w:space="0" w:color="auto"/>
              <w:right w:val="single" w:sz="4" w:space="0" w:color="auto"/>
            </w:tcBorders>
          </w:tcPr>
          <w:p w14:paraId="41DFA6D5" w14:textId="77777777" w:rsidR="00696877" w:rsidRDefault="00696877">
            <w:r>
              <w:t>31.1.2006</w:t>
            </w:r>
          </w:p>
        </w:tc>
        <w:tc>
          <w:tcPr>
            <w:tcW w:w="2700" w:type="dxa"/>
            <w:tcBorders>
              <w:top w:val="single" w:sz="4" w:space="0" w:color="auto"/>
              <w:left w:val="single" w:sz="4" w:space="0" w:color="auto"/>
              <w:bottom w:val="single" w:sz="4" w:space="0" w:color="auto"/>
              <w:right w:val="single" w:sz="4" w:space="0" w:color="auto"/>
            </w:tcBorders>
          </w:tcPr>
          <w:p w14:paraId="3C101BE9" w14:textId="77777777" w:rsidR="00696877" w:rsidRDefault="00696877">
            <w:r>
              <w:t>Huomioitu Kuopion yliopiston kommentit</w:t>
            </w:r>
          </w:p>
        </w:tc>
        <w:tc>
          <w:tcPr>
            <w:tcW w:w="2700" w:type="dxa"/>
            <w:tcBorders>
              <w:top w:val="single" w:sz="4" w:space="0" w:color="auto"/>
              <w:left w:val="single" w:sz="4" w:space="0" w:color="auto"/>
              <w:bottom w:val="single" w:sz="4" w:space="0" w:color="auto"/>
              <w:right w:val="single" w:sz="4" w:space="0" w:color="auto"/>
            </w:tcBorders>
          </w:tcPr>
          <w:p w14:paraId="510B8E03" w14:textId="77777777" w:rsidR="00696877" w:rsidRDefault="00696877">
            <w:r>
              <w:t>Julkaisuversio</w:t>
            </w:r>
          </w:p>
        </w:tc>
      </w:tr>
      <w:tr w:rsidR="00696877" w14:paraId="544A6414"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073DB338" w14:textId="77777777" w:rsidR="00696877" w:rsidRDefault="00696877">
            <w:r>
              <w:t>1.0</w:t>
            </w:r>
          </w:p>
        </w:tc>
        <w:tc>
          <w:tcPr>
            <w:tcW w:w="1998" w:type="dxa"/>
            <w:tcBorders>
              <w:top w:val="single" w:sz="4" w:space="0" w:color="auto"/>
              <w:left w:val="single" w:sz="4" w:space="0" w:color="auto"/>
              <w:bottom w:val="single" w:sz="4" w:space="0" w:color="auto"/>
              <w:right w:val="single" w:sz="4" w:space="0" w:color="auto"/>
            </w:tcBorders>
          </w:tcPr>
          <w:p w14:paraId="65111E38" w14:textId="77777777" w:rsidR="00696877" w:rsidRDefault="00696877">
            <w:r>
              <w:t>28.2.2006</w:t>
            </w:r>
          </w:p>
        </w:tc>
        <w:tc>
          <w:tcPr>
            <w:tcW w:w="2700" w:type="dxa"/>
            <w:tcBorders>
              <w:top w:val="single" w:sz="4" w:space="0" w:color="auto"/>
              <w:left w:val="single" w:sz="4" w:space="0" w:color="auto"/>
              <w:bottom w:val="single" w:sz="4" w:space="0" w:color="auto"/>
              <w:right w:val="single" w:sz="4" w:space="0" w:color="auto"/>
            </w:tcBorders>
          </w:tcPr>
          <w:p w14:paraId="5CC130FE" w14:textId="77777777" w:rsidR="00696877" w:rsidRDefault="00696877">
            <w:r>
              <w:t>Timo Tarhonen/Tietotarha</w:t>
            </w:r>
          </w:p>
        </w:tc>
        <w:tc>
          <w:tcPr>
            <w:tcW w:w="2700" w:type="dxa"/>
            <w:tcBorders>
              <w:top w:val="single" w:sz="4" w:space="0" w:color="auto"/>
              <w:left w:val="single" w:sz="4" w:space="0" w:color="auto"/>
              <w:bottom w:val="single" w:sz="4" w:space="0" w:color="auto"/>
              <w:right w:val="single" w:sz="4" w:space="0" w:color="auto"/>
            </w:tcBorders>
          </w:tcPr>
          <w:p w14:paraId="7A817AA1" w14:textId="77777777" w:rsidR="00696877" w:rsidRDefault="00696877">
            <w:r>
              <w:t>Lopullinen version vuoden 2006 pakettiin. Huomioitu open CDA-työryhmän kommentit ja  otettu huomioon Ari Vähä-Erkkilän /Prime kommentit.</w:t>
            </w:r>
          </w:p>
        </w:tc>
      </w:tr>
      <w:tr w:rsidR="00696877" w14:paraId="51EB3F30"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44EE3B31" w14:textId="77777777" w:rsidR="00696877" w:rsidRDefault="00696877">
            <w:r>
              <w:t>1.1</w:t>
            </w:r>
          </w:p>
        </w:tc>
        <w:tc>
          <w:tcPr>
            <w:tcW w:w="1998" w:type="dxa"/>
            <w:tcBorders>
              <w:top w:val="single" w:sz="4" w:space="0" w:color="auto"/>
              <w:left w:val="single" w:sz="4" w:space="0" w:color="auto"/>
              <w:bottom w:val="single" w:sz="4" w:space="0" w:color="auto"/>
              <w:right w:val="single" w:sz="4" w:space="0" w:color="auto"/>
            </w:tcBorders>
          </w:tcPr>
          <w:p w14:paraId="02619E2C" w14:textId="77777777" w:rsidR="00696877" w:rsidRDefault="00696877">
            <w:r>
              <w:t>7.9.2007</w:t>
            </w:r>
          </w:p>
        </w:tc>
        <w:tc>
          <w:tcPr>
            <w:tcW w:w="2700" w:type="dxa"/>
            <w:tcBorders>
              <w:top w:val="single" w:sz="4" w:space="0" w:color="auto"/>
              <w:left w:val="single" w:sz="4" w:space="0" w:color="auto"/>
              <w:bottom w:val="single" w:sz="4" w:space="0" w:color="auto"/>
              <w:right w:val="single" w:sz="4" w:space="0" w:color="auto"/>
            </w:tcBorders>
          </w:tcPr>
          <w:p w14:paraId="75FDA984" w14:textId="77777777" w:rsidR="00696877" w:rsidRDefault="00696877">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1F5D1B41" w14:textId="77777777" w:rsidR="00696877" w:rsidRDefault="00696877">
            <w:r>
              <w:t>Sanomarakenteet V3 2006 standardin mukaisiksi. Lisätty Batch kappale, Accept Ack interaktio, virheenkäsittely, synkroninen web services siirto, paikalliset lisäykset reference elementillä ja vocabularyn periaatteet</w:t>
            </w:r>
          </w:p>
        </w:tc>
      </w:tr>
      <w:tr w:rsidR="00696877" w14:paraId="4F0DD741"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48E40594" w14:textId="77777777" w:rsidR="00696877" w:rsidRDefault="00853A89">
            <w:r>
              <w:t>2.0</w:t>
            </w:r>
          </w:p>
        </w:tc>
        <w:tc>
          <w:tcPr>
            <w:tcW w:w="1998" w:type="dxa"/>
            <w:tcBorders>
              <w:top w:val="single" w:sz="4" w:space="0" w:color="auto"/>
              <w:left w:val="single" w:sz="4" w:space="0" w:color="auto"/>
              <w:bottom w:val="single" w:sz="4" w:space="0" w:color="auto"/>
              <w:right w:val="single" w:sz="4" w:space="0" w:color="auto"/>
            </w:tcBorders>
          </w:tcPr>
          <w:p w14:paraId="6EB6E33E" w14:textId="77777777" w:rsidR="00696877" w:rsidRDefault="00696877">
            <w:r>
              <w:t>18.1.2008</w:t>
            </w:r>
          </w:p>
        </w:tc>
        <w:tc>
          <w:tcPr>
            <w:tcW w:w="2700" w:type="dxa"/>
            <w:tcBorders>
              <w:top w:val="single" w:sz="4" w:space="0" w:color="auto"/>
              <w:left w:val="single" w:sz="4" w:space="0" w:color="auto"/>
              <w:bottom w:val="single" w:sz="4" w:space="0" w:color="auto"/>
              <w:right w:val="single" w:sz="4" w:space="0" w:color="auto"/>
            </w:tcBorders>
          </w:tcPr>
          <w:p w14:paraId="7938B19D" w14:textId="77777777" w:rsidR="00696877" w:rsidRDefault="00696877">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0F02CA0D" w14:textId="77777777" w:rsidR="00696877" w:rsidRDefault="00696877">
            <w:r>
              <w:t>Kuopion yliopiston kommentit lisätty.</w:t>
            </w:r>
          </w:p>
          <w:p w14:paraId="790E0B7E" w14:textId="77777777" w:rsidR="00696877" w:rsidRDefault="00696877">
            <w:r>
              <w:t>WS-addressing reference elementin virhe korjattu ja hl7fi elementtejä tarkennettu.</w:t>
            </w:r>
          </w:p>
          <w:p w14:paraId="2ADBD883" w14:textId="77777777" w:rsidR="00853A89" w:rsidRDefault="00696877">
            <w:r>
              <w:t>Tarkennettu siirtokehyksen id:tä, kontrollikehyksen osapuolten organisaation esittämistä ja relatesTo elementtiä webServices siirrossa.</w:t>
            </w:r>
          </w:p>
        </w:tc>
      </w:tr>
      <w:tr w:rsidR="00853A89" w14:paraId="589CEC05"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6107C542" w14:textId="77777777" w:rsidR="00853A89" w:rsidRDefault="00853A89">
            <w:r>
              <w:t>2.01</w:t>
            </w:r>
          </w:p>
        </w:tc>
        <w:tc>
          <w:tcPr>
            <w:tcW w:w="1998" w:type="dxa"/>
            <w:tcBorders>
              <w:top w:val="single" w:sz="4" w:space="0" w:color="auto"/>
              <w:left w:val="single" w:sz="4" w:space="0" w:color="auto"/>
              <w:bottom w:val="single" w:sz="4" w:space="0" w:color="auto"/>
              <w:right w:val="single" w:sz="4" w:space="0" w:color="auto"/>
            </w:tcBorders>
          </w:tcPr>
          <w:p w14:paraId="02275D5B" w14:textId="77777777" w:rsidR="00853A89" w:rsidRDefault="00853A89">
            <w:r>
              <w:t>31.3.2008</w:t>
            </w:r>
          </w:p>
        </w:tc>
        <w:tc>
          <w:tcPr>
            <w:tcW w:w="2700" w:type="dxa"/>
            <w:tcBorders>
              <w:top w:val="single" w:sz="4" w:space="0" w:color="auto"/>
              <w:left w:val="single" w:sz="4" w:space="0" w:color="auto"/>
              <w:bottom w:val="single" w:sz="4" w:space="0" w:color="auto"/>
              <w:right w:val="single" w:sz="4" w:space="0" w:color="auto"/>
            </w:tcBorders>
          </w:tcPr>
          <w:p w14:paraId="3B352082" w14:textId="77777777" w:rsidR="00853A89" w:rsidRDefault="00853A89">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002CFAC4" w14:textId="77777777" w:rsidR="00853A89" w:rsidRDefault="00853A89">
            <w:r>
              <w:t>Batch osiota päivitetty, batch esimerkkischeemat lisätty</w:t>
            </w:r>
          </w:p>
        </w:tc>
      </w:tr>
      <w:tr w:rsidR="007648E0" w:rsidRPr="00AA772D" w14:paraId="3678A701"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17176C37" w14:textId="77777777" w:rsidR="007648E0" w:rsidRDefault="007648E0">
            <w:r>
              <w:t>2.02</w:t>
            </w:r>
          </w:p>
        </w:tc>
        <w:tc>
          <w:tcPr>
            <w:tcW w:w="1998" w:type="dxa"/>
            <w:tcBorders>
              <w:top w:val="single" w:sz="4" w:space="0" w:color="auto"/>
              <w:left w:val="single" w:sz="4" w:space="0" w:color="auto"/>
              <w:bottom w:val="single" w:sz="4" w:space="0" w:color="auto"/>
              <w:right w:val="single" w:sz="4" w:space="0" w:color="auto"/>
            </w:tcBorders>
          </w:tcPr>
          <w:p w14:paraId="789F2729" w14:textId="77777777" w:rsidR="007648E0" w:rsidRDefault="001133D1">
            <w:r>
              <w:t>5</w:t>
            </w:r>
            <w:r w:rsidR="007648E0">
              <w:t>.</w:t>
            </w:r>
            <w:r>
              <w:t>6</w:t>
            </w:r>
            <w:r w:rsidR="007648E0">
              <w:t>.2008</w:t>
            </w:r>
          </w:p>
        </w:tc>
        <w:tc>
          <w:tcPr>
            <w:tcW w:w="2700" w:type="dxa"/>
            <w:tcBorders>
              <w:top w:val="single" w:sz="4" w:space="0" w:color="auto"/>
              <w:left w:val="single" w:sz="4" w:space="0" w:color="auto"/>
              <w:bottom w:val="single" w:sz="4" w:space="0" w:color="auto"/>
              <w:right w:val="single" w:sz="4" w:space="0" w:color="auto"/>
            </w:tcBorders>
          </w:tcPr>
          <w:p w14:paraId="0CAE3E0B" w14:textId="77777777" w:rsidR="007648E0" w:rsidRDefault="007648E0">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138EE013" w14:textId="77777777" w:rsidR="007648E0" w:rsidRDefault="007648E0">
            <w:r>
              <w:t>Tehty äänestysversio lausuntokierroksen kommenttien perusteella.</w:t>
            </w:r>
          </w:p>
          <w:p w14:paraId="6B36F598" w14:textId="77777777" w:rsidR="007648E0" w:rsidRPr="00AA772D" w:rsidRDefault="007648E0">
            <w:r w:rsidRPr="00AA772D">
              <w:t xml:space="preserve">Lisäselitystä seuraaviin kohtiin: </w:t>
            </w:r>
            <w:r w:rsidR="00E32972">
              <w:t xml:space="preserve">2.2 http-koodit korjattu (myös 3.1.2.1), </w:t>
            </w:r>
            <w:r w:rsidRPr="00AA772D">
              <w:t>2.3.3.4 triggerin code, 2.3.1.4 Version code, 2.3.1.5 InteractionId</w:t>
            </w:r>
            <w:r w:rsidR="00A445CB" w:rsidRPr="00AA772D">
              <w:t>, 2.3.1.9 acceptAckCode, 2.3.3.2 moodCode,</w:t>
            </w:r>
            <w:r w:rsidR="00042195" w:rsidRPr="00AA772D">
              <w:t xml:space="preserve"> 2.5.1.4 responseModeCode</w:t>
            </w:r>
            <w:r w:rsidR="00AA772D" w:rsidRPr="00AA772D">
              <w:t xml:space="preserve">, 2.5.4 batchin suositeltu käyttötapa, </w:t>
            </w:r>
            <w:r w:rsidR="00277BC7">
              <w:t xml:space="preserve">3.2.3.2 </w:t>
            </w:r>
            <w:r w:rsidR="00277BC7" w:rsidRPr="00277BC7">
              <w:t>@wsa:Action</w:t>
            </w:r>
            <w:r w:rsidR="00277BC7">
              <w:t xml:space="preserve"> käytön lievennys,</w:t>
            </w:r>
            <w:r w:rsidR="00E32972">
              <w:t>3.2.4 paikalliset header lisäykset</w:t>
            </w:r>
            <w:r w:rsidR="0064399B">
              <w:t xml:space="preserve"> DdocumentType ja tableOfContents poistettu</w:t>
            </w:r>
          </w:p>
        </w:tc>
      </w:tr>
      <w:tr w:rsidR="002E16C5" w:rsidRPr="00AA772D" w14:paraId="083D1817"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4DABA2A9" w14:textId="77777777" w:rsidR="002E16C5" w:rsidRDefault="003D5917">
            <w:r>
              <w:t>2.10</w:t>
            </w:r>
          </w:p>
        </w:tc>
        <w:tc>
          <w:tcPr>
            <w:tcW w:w="1998" w:type="dxa"/>
            <w:tcBorders>
              <w:top w:val="single" w:sz="4" w:space="0" w:color="auto"/>
              <w:left w:val="single" w:sz="4" w:space="0" w:color="auto"/>
              <w:bottom w:val="single" w:sz="4" w:space="0" w:color="auto"/>
              <w:right w:val="single" w:sz="4" w:space="0" w:color="auto"/>
            </w:tcBorders>
          </w:tcPr>
          <w:p w14:paraId="4C8C0A4E" w14:textId="77777777" w:rsidR="002E16C5" w:rsidRDefault="003D5917">
            <w:r>
              <w:t>4.12.2008</w:t>
            </w:r>
          </w:p>
        </w:tc>
        <w:tc>
          <w:tcPr>
            <w:tcW w:w="2700" w:type="dxa"/>
            <w:tcBorders>
              <w:top w:val="single" w:sz="4" w:space="0" w:color="auto"/>
              <w:left w:val="single" w:sz="4" w:space="0" w:color="auto"/>
              <w:bottom w:val="single" w:sz="4" w:space="0" w:color="auto"/>
              <w:right w:val="single" w:sz="4" w:space="0" w:color="auto"/>
            </w:tcBorders>
          </w:tcPr>
          <w:p w14:paraId="3374352B" w14:textId="77777777" w:rsidR="002E16C5" w:rsidRDefault="002E16C5"/>
        </w:tc>
        <w:tc>
          <w:tcPr>
            <w:tcW w:w="2700" w:type="dxa"/>
            <w:tcBorders>
              <w:top w:val="single" w:sz="4" w:space="0" w:color="auto"/>
              <w:left w:val="single" w:sz="4" w:space="0" w:color="auto"/>
              <w:bottom w:val="single" w:sz="4" w:space="0" w:color="auto"/>
              <w:right w:val="single" w:sz="4" w:space="0" w:color="auto"/>
            </w:tcBorders>
          </w:tcPr>
          <w:p w14:paraId="0C287C81" w14:textId="77777777" w:rsidR="002E16C5" w:rsidRDefault="003D5917">
            <w:r>
              <w:t>Hyväksytty HL7 Finlandin äänestyskierroksella 8/2008 ja teknisessä komiteassa 23.9.2008</w:t>
            </w:r>
          </w:p>
        </w:tc>
      </w:tr>
      <w:tr w:rsidR="00211366" w:rsidRPr="00AA772D" w14:paraId="66F2BEDE"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2AD1D8D0" w14:textId="77777777" w:rsidR="00211366" w:rsidRDefault="00211366">
            <w:r>
              <w:t>2.11</w:t>
            </w:r>
          </w:p>
        </w:tc>
        <w:tc>
          <w:tcPr>
            <w:tcW w:w="1998" w:type="dxa"/>
            <w:tcBorders>
              <w:top w:val="single" w:sz="4" w:space="0" w:color="auto"/>
              <w:left w:val="single" w:sz="4" w:space="0" w:color="auto"/>
              <w:bottom w:val="single" w:sz="4" w:space="0" w:color="auto"/>
              <w:right w:val="single" w:sz="4" w:space="0" w:color="auto"/>
            </w:tcBorders>
          </w:tcPr>
          <w:p w14:paraId="4F776EB7" w14:textId="77777777" w:rsidR="00211366" w:rsidRDefault="00211366">
            <w:r>
              <w:t>1</w:t>
            </w:r>
            <w:r w:rsidR="00021D36">
              <w:t>5</w:t>
            </w:r>
            <w:r>
              <w:t>.9.2010</w:t>
            </w:r>
          </w:p>
        </w:tc>
        <w:tc>
          <w:tcPr>
            <w:tcW w:w="2700" w:type="dxa"/>
            <w:tcBorders>
              <w:top w:val="single" w:sz="4" w:space="0" w:color="auto"/>
              <w:left w:val="single" w:sz="4" w:space="0" w:color="auto"/>
              <w:bottom w:val="single" w:sz="4" w:space="0" w:color="auto"/>
              <w:right w:val="single" w:sz="4" w:space="0" w:color="auto"/>
            </w:tcBorders>
          </w:tcPr>
          <w:p w14:paraId="33DF4370" w14:textId="77777777" w:rsidR="00211366" w:rsidRDefault="00363B1E">
            <w:r>
              <w:t>Pekka Rinne, Marko Jalonen / Kela</w:t>
            </w:r>
          </w:p>
        </w:tc>
        <w:tc>
          <w:tcPr>
            <w:tcW w:w="2700" w:type="dxa"/>
            <w:tcBorders>
              <w:top w:val="single" w:sz="4" w:space="0" w:color="auto"/>
              <w:left w:val="single" w:sz="4" w:space="0" w:color="auto"/>
              <w:bottom w:val="single" w:sz="4" w:space="0" w:color="auto"/>
              <w:right w:val="single" w:sz="4" w:space="0" w:color="auto"/>
            </w:tcBorders>
          </w:tcPr>
          <w:p w14:paraId="172AFB2E" w14:textId="77777777" w:rsidR="00211366" w:rsidRDefault="009F079A" w:rsidP="00AE5B6E">
            <w:r>
              <w:t>Lukuun 3.2.4 l</w:t>
            </w:r>
            <w:r w:rsidR="00211366">
              <w:t xml:space="preserve">isätty </w:t>
            </w:r>
            <w:r>
              <w:t>HL7 t</w:t>
            </w:r>
            <w:r w:rsidR="00211366">
              <w:t xml:space="preserve">eknisessä </w:t>
            </w:r>
            <w:r>
              <w:t xml:space="preserve">komiteassa </w:t>
            </w:r>
            <w:r w:rsidR="00211366">
              <w:t>24.8.2010 päätetty linjaus ReplyTo-elementin käytö</w:t>
            </w:r>
            <w:r w:rsidR="00972584">
              <w:t>n poistamisesta SOAP-headerien WS-Addressing kehyksistä</w:t>
            </w:r>
            <w:r w:rsidR="00211366">
              <w:t xml:space="preserve"> synkronisessa Web Services –liikenteessä</w:t>
            </w:r>
            <w:r w:rsidR="00156B5F">
              <w:t xml:space="preserve"> + poistettu </w:t>
            </w:r>
            <w:r w:rsidR="00156B5F" w:rsidRPr="00156B5F">
              <w:t>[reply endpoint]</w:t>
            </w:r>
            <w:r w:rsidR="00156B5F">
              <w:t xml:space="preserve"> –elementin pakollisuus ko. luvun taulukosta</w:t>
            </w:r>
            <w:r>
              <w:t xml:space="preserve"> sekä </w:t>
            </w:r>
            <w:r w:rsidR="00156B5F">
              <w:t xml:space="preserve">lisätty </w:t>
            </w:r>
            <w:r>
              <w:t xml:space="preserve">huomautus KanTa-palveluiden WS-addressing –linjauksista. </w:t>
            </w:r>
            <w:r w:rsidR="00AE5B6E">
              <w:t>Lukuihin 2.3.1.12 (receiver) ja 2.3.1.14 (sender) lisätty viittaukset KanTa-palvelujen osapuolitunnusohjeistukseen</w:t>
            </w:r>
          </w:p>
        </w:tc>
      </w:tr>
      <w:tr w:rsidR="004F1D62" w:rsidRPr="00AA772D" w14:paraId="24AE99D5"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09913C78" w14:textId="77777777" w:rsidR="004F1D62" w:rsidRDefault="004F1D62">
            <w:r>
              <w:t>2.20</w:t>
            </w:r>
          </w:p>
        </w:tc>
        <w:tc>
          <w:tcPr>
            <w:tcW w:w="1998" w:type="dxa"/>
            <w:tcBorders>
              <w:top w:val="single" w:sz="4" w:space="0" w:color="auto"/>
              <w:left w:val="single" w:sz="4" w:space="0" w:color="auto"/>
              <w:bottom w:val="single" w:sz="4" w:space="0" w:color="auto"/>
              <w:right w:val="single" w:sz="4" w:space="0" w:color="auto"/>
            </w:tcBorders>
          </w:tcPr>
          <w:p w14:paraId="23C977B3" w14:textId="77777777" w:rsidR="004F1D62" w:rsidRDefault="004F1D62">
            <w:r>
              <w:t>14.10.2010</w:t>
            </w:r>
          </w:p>
        </w:tc>
        <w:tc>
          <w:tcPr>
            <w:tcW w:w="2700" w:type="dxa"/>
            <w:tcBorders>
              <w:top w:val="single" w:sz="4" w:space="0" w:color="auto"/>
              <w:left w:val="single" w:sz="4" w:space="0" w:color="auto"/>
              <w:bottom w:val="single" w:sz="4" w:space="0" w:color="auto"/>
              <w:right w:val="single" w:sz="4" w:space="0" w:color="auto"/>
            </w:tcBorders>
          </w:tcPr>
          <w:p w14:paraId="0301D909" w14:textId="77777777" w:rsidR="004F1D62" w:rsidRDefault="004F1D62">
            <w:r>
              <w:t>Pekka Rinne / Kela</w:t>
            </w:r>
          </w:p>
        </w:tc>
        <w:tc>
          <w:tcPr>
            <w:tcW w:w="2700" w:type="dxa"/>
            <w:tcBorders>
              <w:top w:val="single" w:sz="4" w:space="0" w:color="auto"/>
              <w:left w:val="single" w:sz="4" w:space="0" w:color="auto"/>
              <w:bottom w:val="single" w:sz="4" w:space="0" w:color="auto"/>
              <w:right w:val="single" w:sz="4" w:space="0" w:color="auto"/>
            </w:tcBorders>
          </w:tcPr>
          <w:p w14:paraId="78EFDAEC" w14:textId="77777777" w:rsidR="004F1D62" w:rsidRDefault="004F1D62" w:rsidP="00AE5B6E">
            <w:r>
              <w:t>Dokumentin OID-tunnus ja versionumero päivitetty julkaisuversiota varten.</w:t>
            </w:r>
          </w:p>
        </w:tc>
      </w:tr>
      <w:tr w:rsidR="00256474" w:rsidRPr="00AA772D" w14:paraId="1C39466D" w14:textId="77777777">
        <w:tblPrEx>
          <w:tblCellMar>
            <w:top w:w="0" w:type="dxa"/>
            <w:bottom w:w="0" w:type="dxa"/>
          </w:tblCellMar>
        </w:tblPrEx>
        <w:trPr>
          <w:ins w:id="6" w:author="Tuomainen Mika" w:date="2017-06-21T13:15:00Z"/>
        </w:trPr>
        <w:tc>
          <w:tcPr>
            <w:tcW w:w="1998" w:type="dxa"/>
            <w:tcBorders>
              <w:top w:val="single" w:sz="4" w:space="0" w:color="auto"/>
              <w:left w:val="single" w:sz="4" w:space="0" w:color="auto"/>
              <w:bottom w:val="single" w:sz="4" w:space="0" w:color="auto"/>
              <w:right w:val="single" w:sz="4" w:space="0" w:color="auto"/>
            </w:tcBorders>
          </w:tcPr>
          <w:p w14:paraId="595041CA" w14:textId="77777777" w:rsidR="00256474" w:rsidRDefault="00710942">
            <w:pPr>
              <w:rPr>
                <w:ins w:id="7" w:author="Tuomainen Mika" w:date="2017-06-21T13:15:00Z"/>
              </w:rPr>
            </w:pPr>
            <w:ins w:id="8" w:author="Tuomainen Mika" w:date="2017-06-21T13:15:00Z">
              <w:r>
                <w:t>2.20.1</w:t>
              </w:r>
            </w:ins>
          </w:p>
        </w:tc>
        <w:tc>
          <w:tcPr>
            <w:tcW w:w="1998" w:type="dxa"/>
            <w:tcBorders>
              <w:top w:val="single" w:sz="4" w:space="0" w:color="auto"/>
              <w:left w:val="single" w:sz="4" w:space="0" w:color="auto"/>
              <w:bottom w:val="single" w:sz="4" w:space="0" w:color="auto"/>
              <w:right w:val="single" w:sz="4" w:space="0" w:color="auto"/>
            </w:tcBorders>
          </w:tcPr>
          <w:p w14:paraId="76F8D22C" w14:textId="77777777" w:rsidR="00256474" w:rsidRDefault="00CB2482">
            <w:pPr>
              <w:rPr>
                <w:ins w:id="9" w:author="Tuomainen Mika" w:date="2017-06-21T13:15:00Z"/>
              </w:rPr>
            </w:pPr>
            <w:ins w:id="10" w:author="Tuomainen Mika" w:date="2018-08-01T09:48:00Z">
              <w:r>
                <w:t>1.11</w:t>
              </w:r>
              <w:r w:rsidR="00710942">
                <w:t>.2018</w:t>
              </w:r>
            </w:ins>
          </w:p>
        </w:tc>
        <w:tc>
          <w:tcPr>
            <w:tcW w:w="2700" w:type="dxa"/>
            <w:tcBorders>
              <w:top w:val="single" w:sz="4" w:space="0" w:color="auto"/>
              <w:left w:val="single" w:sz="4" w:space="0" w:color="auto"/>
              <w:bottom w:val="single" w:sz="4" w:space="0" w:color="auto"/>
              <w:right w:val="single" w:sz="4" w:space="0" w:color="auto"/>
            </w:tcBorders>
          </w:tcPr>
          <w:p w14:paraId="42A3E27D" w14:textId="77777777" w:rsidR="00256474" w:rsidRDefault="00256474">
            <w:pPr>
              <w:rPr>
                <w:ins w:id="11" w:author="Tuomainen Mika" w:date="2017-06-21T13:16:00Z"/>
              </w:rPr>
            </w:pPr>
            <w:ins w:id="12" w:author="Tuomainen Mika" w:date="2017-06-21T13:15:00Z">
              <w:r>
                <w:t>Kela</w:t>
              </w:r>
            </w:ins>
          </w:p>
          <w:p w14:paraId="24349CAB" w14:textId="77777777" w:rsidR="00256474" w:rsidRDefault="00256474">
            <w:pPr>
              <w:rPr>
                <w:ins w:id="13" w:author="Tuomainen Mika" w:date="2017-06-21T13:16:00Z"/>
              </w:rPr>
            </w:pPr>
          </w:p>
          <w:p w14:paraId="116B1BFF" w14:textId="77777777" w:rsidR="00256474" w:rsidRDefault="00256474">
            <w:pPr>
              <w:rPr>
                <w:ins w:id="14" w:author="Tuomainen Mika" w:date="2017-06-21T13:16:00Z"/>
              </w:rPr>
            </w:pPr>
          </w:p>
          <w:p w14:paraId="551DD13D" w14:textId="77777777" w:rsidR="00256474" w:rsidRDefault="00256474">
            <w:pPr>
              <w:rPr>
                <w:ins w:id="15" w:author="Tuomainen Mika" w:date="2017-06-21T13:16:00Z"/>
              </w:rPr>
            </w:pPr>
          </w:p>
          <w:p w14:paraId="73F0F590" w14:textId="77777777" w:rsidR="00256474" w:rsidRDefault="00256474">
            <w:pPr>
              <w:rPr>
                <w:ins w:id="16" w:author="Tuomainen Mika" w:date="2017-06-21T13:16:00Z"/>
              </w:rPr>
            </w:pPr>
          </w:p>
          <w:p w14:paraId="7E097E6F" w14:textId="77777777" w:rsidR="00256474" w:rsidRDefault="00256474">
            <w:pPr>
              <w:rPr>
                <w:ins w:id="17" w:author="Tuomainen Mika" w:date="2017-06-21T13:16:00Z"/>
              </w:rPr>
            </w:pPr>
          </w:p>
          <w:p w14:paraId="4D446288" w14:textId="77777777" w:rsidR="00256474" w:rsidRDefault="00256474">
            <w:pPr>
              <w:rPr>
                <w:ins w:id="18" w:author="Tuomainen Mika" w:date="2017-06-21T13:16:00Z"/>
              </w:rPr>
            </w:pPr>
          </w:p>
          <w:p w14:paraId="5384DF23" w14:textId="77777777" w:rsidR="00256474" w:rsidRDefault="00256474">
            <w:pPr>
              <w:rPr>
                <w:ins w:id="19" w:author="Tuomainen Mika" w:date="2017-06-21T13:15:00Z"/>
              </w:rPr>
            </w:pPr>
            <w:ins w:id="20" w:author="Tuomainen Mika" w:date="2017-06-21T13:16:00Z">
              <w:r>
                <w:t>Kela</w:t>
              </w:r>
            </w:ins>
          </w:p>
        </w:tc>
        <w:tc>
          <w:tcPr>
            <w:tcW w:w="2700" w:type="dxa"/>
            <w:tcBorders>
              <w:top w:val="single" w:sz="4" w:space="0" w:color="auto"/>
              <w:left w:val="single" w:sz="4" w:space="0" w:color="auto"/>
              <w:bottom w:val="single" w:sz="4" w:space="0" w:color="auto"/>
              <w:right w:val="single" w:sz="4" w:space="0" w:color="auto"/>
            </w:tcBorders>
          </w:tcPr>
          <w:p w14:paraId="2B71127D" w14:textId="77777777" w:rsidR="00CB2482" w:rsidRDefault="00CB2482" w:rsidP="00AE5B6E">
            <w:pPr>
              <w:rPr>
                <w:ins w:id="21" w:author="Tuomainen Mika" w:date="2018-11-01T10:31:00Z"/>
              </w:rPr>
            </w:pPr>
            <w:ins w:id="22" w:author="Tuomainen Mika" w:date="2018-11-01T10:31:00Z">
              <w:r>
                <w:t>Huom. dokumentin OID</w:t>
              </w:r>
            </w:ins>
            <w:ins w:id="23" w:author="Tuomainen Mika" w:date="2018-11-01T10:34:00Z">
              <w:r>
                <w:t>-tunnusta ei ole muutettu, vain versionumeroa nostettu (minor-muutos</w:t>
              </w:r>
            </w:ins>
            <w:ins w:id="24" w:author="Tuomainen Mika" w:date="2018-11-01T10:36:00Z">
              <w:r>
                <w:t>, nämä muutokset ovat olleet voimassa jo ennen näitä täsmennyksiä</w:t>
              </w:r>
            </w:ins>
            <w:ins w:id="25" w:author="Tuomainen Mika" w:date="2018-11-01T10:34:00Z">
              <w:r>
                <w:t>)</w:t>
              </w:r>
            </w:ins>
            <w:ins w:id="26" w:author="Tuomainen Mika" w:date="2018-11-01T10:36:00Z">
              <w:r>
                <w:t>.</w:t>
              </w:r>
            </w:ins>
          </w:p>
          <w:p w14:paraId="2BDF17E8" w14:textId="77777777" w:rsidR="00CB2482" w:rsidRDefault="00CB2482" w:rsidP="00AE5B6E">
            <w:pPr>
              <w:rPr>
                <w:ins w:id="27" w:author="Tuomainen Mika" w:date="2018-11-01T10:31:00Z"/>
              </w:rPr>
            </w:pPr>
          </w:p>
          <w:p w14:paraId="28A4F899" w14:textId="77777777" w:rsidR="00256474" w:rsidRDefault="00256474" w:rsidP="00AE5B6E">
            <w:pPr>
              <w:rPr>
                <w:ins w:id="28" w:author="Tuomainen Mika" w:date="2017-06-21T13:16:00Z"/>
              </w:rPr>
            </w:pPr>
            <w:ins w:id="29" w:author="Tuomainen Mika" w:date="2017-06-21T13:15:00Z">
              <w:r>
                <w:t>Kpl 2.3.1.1 täsmennetty id:n käyttöä Kanta-palveluiden HL7 V3 sanomissa (</w:t>
              </w:r>
            </w:ins>
            <w:ins w:id="30" w:author="Tuomainen Mika" w:date="2017-06-21T13:16:00Z">
              <w:r>
                <w:t>UUID ei sallittu).</w:t>
              </w:r>
            </w:ins>
          </w:p>
          <w:p w14:paraId="5BE1CCD6" w14:textId="77777777" w:rsidR="00256474" w:rsidRDefault="00256474" w:rsidP="00AE5B6E">
            <w:pPr>
              <w:rPr>
                <w:ins w:id="31" w:author="Tuomainen Mika" w:date="2017-06-21T13:16:00Z"/>
              </w:rPr>
            </w:pPr>
          </w:p>
          <w:p w14:paraId="007C23FC" w14:textId="77777777" w:rsidR="00256474" w:rsidRDefault="00256474" w:rsidP="00AE5B6E">
            <w:pPr>
              <w:rPr>
                <w:ins w:id="32" w:author="Tuomainen Mika" w:date="2017-06-21T13:16:00Z"/>
              </w:rPr>
            </w:pPr>
          </w:p>
          <w:p w14:paraId="357D1FCA" w14:textId="77777777" w:rsidR="00256474" w:rsidRDefault="00256474" w:rsidP="00AE5B6E">
            <w:pPr>
              <w:rPr>
                <w:ins w:id="33" w:author="Tuomainen Mika" w:date="2017-06-21T13:15:00Z"/>
              </w:rPr>
            </w:pPr>
            <w:ins w:id="34" w:author="Tuomainen Mika" w:date="2017-06-21T13:19:00Z">
              <w:r>
                <w:t xml:space="preserve">Kpl 3.2.4: </w:t>
              </w:r>
            </w:ins>
            <w:ins w:id="35" w:author="Tuomainen Mika" w:date="2017-06-21T13:18:00Z">
              <w:r>
                <w:t>Täsmennetty wsa:n käyttöä Kanta-palvelujen HL7 V3 sanomaliikenteessä.</w:t>
              </w:r>
            </w:ins>
          </w:p>
        </w:tc>
      </w:tr>
    </w:tbl>
    <w:p w14:paraId="5C4F91D2" w14:textId="77777777" w:rsidR="00696877" w:rsidRPr="00AA772D" w:rsidRDefault="00696877"/>
    <w:p w14:paraId="739A1767" w14:textId="77777777" w:rsidR="00696877" w:rsidRPr="00AA772D" w:rsidRDefault="00696877"/>
    <w:p w14:paraId="7980BCC1" w14:textId="77777777" w:rsidR="00696877" w:rsidRDefault="00696877">
      <w:r>
        <w:t>Lukijalle:</w:t>
      </w:r>
    </w:p>
    <w:p w14:paraId="5AD63F82" w14:textId="77777777" w:rsidR="00696877" w:rsidRDefault="00696877"/>
    <w:p w14:paraId="684F40C1" w14:textId="77777777" w:rsidR="00696877" w:rsidRDefault="00696877">
      <w:pPr>
        <w:pStyle w:val="Kommentinteksti"/>
        <w:rPr>
          <w:sz w:val="24"/>
        </w:rPr>
      </w:pPr>
      <w:r>
        <w:rPr>
          <w:sz w:val="24"/>
        </w:rPr>
        <w:t>Dokumentti on lähinnä  referenssiopas HL7v3-viestinnän kanssa työskenteleville henkilöille, se ei itsessään kunnolla sovellu opiskeluun, jos henkilöllä ei ole ennakkoon juurikaan tietoa HL7v3-viestinnästä.</w:t>
      </w:r>
    </w:p>
    <w:p w14:paraId="437426D9" w14:textId="77777777" w:rsidR="00696877" w:rsidRDefault="00696877"/>
    <w:p w14:paraId="5A031A8A" w14:textId="77777777" w:rsidR="00696877" w:rsidRDefault="00696877">
      <w:r>
        <w:t>Tämä opas pyrki määrittelemään sanomien kuorikerrokset ja sanomien siirrossa käytettävän (web services) tekniikan siten, että se olisi sovellettavissa. Todellisten implementointien yhteydessä määrityksiä joudutaan tarkentamaan.</w:t>
      </w:r>
    </w:p>
    <w:p w14:paraId="441DF374" w14:textId="77777777" w:rsidR="00696877" w:rsidRDefault="00696877"/>
    <w:p w14:paraId="4C118261" w14:textId="77777777" w:rsidR="00696877" w:rsidRDefault="00696877">
      <w:r>
        <w:t>Lisäksi tämä opas pyrki antamaan perusohjeita V3 messaging – implementointioppaiden tekoon ja HL7 V3 ymmärtämiseen.</w:t>
      </w:r>
    </w:p>
    <w:p w14:paraId="56C3A9E4" w14:textId="77777777" w:rsidR="00696877" w:rsidRDefault="00696877"/>
    <w:p w14:paraId="2B5963D3" w14:textId="77777777" w:rsidR="00696877" w:rsidRDefault="00696877">
      <w:r>
        <w:t>Tässä dokumentissa esitetty sanomanvälitys ja tiedonsiirto perustuvat (HL7 International) V3 2006 viralliseen standardiin ja May 2007 äänestyspakettiin. May 2007-äänestyspaketista on otettu batch-määrittelyt. Sanomanvälityksestä on tulossa versio R2 arviolta kesällä 2008, tämä määritys on siis R1-versiota.</w:t>
      </w:r>
    </w:p>
    <w:p w14:paraId="1F5760E2" w14:textId="77777777" w:rsidR="00696877" w:rsidRDefault="00696877">
      <w:r>
        <w:br w:type="page"/>
      </w:r>
    </w:p>
    <w:p w14:paraId="762C7FA9" w14:textId="77777777" w:rsidR="00696877" w:rsidRDefault="00696877"/>
    <w:p w14:paraId="242A7420" w14:textId="77777777" w:rsidR="00696877" w:rsidRDefault="00696877"/>
    <w:p w14:paraId="0BB5C1AD" w14:textId="77777777" w:rsidR="00696877" w:rsidRDefault="00696877">
      <w:pPr>
        <w:pStyle w:val="Otsikko1"/>
      </w:pPr>
      <w:bookmarkStart w:id="36" w:name="_Toc86736644"/>
      <w:bookmarkStart w:id="37" w:name="_Toc200435589"/>
      <w:r>
        <w:t>Käyttöönoton  lähtötilanne</w:t>
      </w:r>
      <w:bookmarkEnd w:id="36"/>
      <w:bookmarkEnd w:id="37"/>
    </w:p>
    <w:p w14:paraId="56D3B95A" w14:textId="77777777" w:rsidR="00696877" w:rsidRDefault="00696877"/>
    <w:p w14:paraId="137A91AE" w14:textId="77777777" w:rsidR="00696877" w:rsidRDefault="00696877"/>
    <w:p w14:paraId="60338DD6" w14:textId="3E934C02" w:rsidR="00696877" w:rsidRDefault="004B1BB5">
      <w:r>
        <w:rPr>
          <w:noProof/>
          <w:sz w:val="20"/>
        </w:rPr>
        <mc:AlternateContent>
          <mc:Choice Requires="wps">
            <w:drawing>
              <wp:anchor distT="0" distB="0" distL="114300" distR="114300" simplePos="0" relativeHeight="251641344" behindDoc="0" locked="0" layoutInCell="1" allowOverlap="1" wp14:anchorId="622E52CF" wp14:editId="65AD25E2">
                <wp:simplePos x="0" y="0"/>
                <wp:positionH relativeFrom="column">
                  <wp:posOffset>3000375</wp:posOffset>
                </wp:positionH>
                <wp:positionV relativeFrom="paragraph">
                  <wp:posOffset>130175</wp:posOffset>
                </wp:positionV>
                <wp:extent cx="752475" cy="485775"/>
                <wp:effectExtent l="28575" t="120650" r="95250" b="31750"/>
                <wp:wrapNone/>
                <wp:docPr id="4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475" cy="485775"/>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273A7" id="Line 5" o:spid="_x0000_s1026" style="position:absolute;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25pt,10.25pt" to="295.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" strokeweight="4.5pt">
                <v:stroke endarrow="block"/>
              </v:line>
            </w:pict>
          </mc:Fallback>
        </mc:AlternateContent>
      </w:r>
    </w:p>
    <w:p w14:paraId="34D52B7A" w14:textId="77777777" w:rsidR="00696877" w:rsidRDefault="00696877"/>
    <w:p w14:paraId="70F1ADE6" w14:textId="5A6ECA0B" w:rsidR="00696877" w:rsidRDefault="004B1BB5">
      <w:r>
        <w:rPr>
          <w:noProof/>
          <w:sz w:val="20"/>
        </w:rPr>
        <mc:AlternateContent>
          <mc:Choice Requires="wps">
            <w:drawing>
              <wp:anchor distT="0" distB="0" distL="114300" distR="114300" simplePos="0" relativeHeight="251644416" behindDoc="0" locked="0" layoutInCell="1" allowOverlap="1" wp14:anchorId="262BC284" wp14:editId="192FD0ED">
                <wp:simplePos x="0" y="0"/>
                <wp:positionH relativeFrom="column">
                  <wp:posOffset>3714750</wp:posOffset>
                </wp:positionH>
                <wp:positionV relativeFrom="paragraph">
                  <wp:posOffset>113665</wp:posOffset>
                </wp:positionV>
                <wp:extent cx="1895475" cy="914400"/>
                <wp:effectExtent l="0" t="0" r="0" b="635"/>
                <wp:wrapNone/>
                <wp:docPr id="4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FC4734" w14:textId="77777777" w:rsidR="002E16C5" w:rsidRDefault="002E16C5">
                            <w:r>
                              <w:t>potilaskertomustietojen</w:t>
                            </w:r>
                          </w:p>
                          <w:p w14:paraId="71444FA8" w14:textId="77777777" w:rsidR="002E16C5" w:rsidRDefault="002E16C5">
                            <w:r>
                              <w:t>siirto CDA 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BC284" id="_x0000_t202" coordsize="21600,21600" o:spt="202" path="m,l,21600r21600,l21600,xe">
                <v:stroke joinstyle="miter"/>
                <v:path gradientshapeok="t" o:connecttype="rect"/>
              </v:shapetype>
              <v:shape id="Text Box 8" o:spid="_x0000_s1026" type="#_x0000_t202" style="position:absolute;margin-left:292.5pt;margin-top:8.95pt;width:149.25pt;height:1in;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" stroked="f">
                <v:textbox>
                  <w:txbxContent>
                    <w:p w14:paraId="28FC4734" w14:textId="77777777" w:rsidR="002E16C5" w:rsidRDefault="002E16C5">
                      <w:r>
                        <w:t>potilaskertomustietojen</w:t>
                      </w:r>
                    </w:p>
                    <w:p w14:paraId="71444FA8" w14:textId="77777777" w:rsidR="002E16C5" w:rsidRDefault="002E16C5">
                      <w:r>
                        <w:t>siirto CDA R2</w:t>
                      </w:r>
                    </w:p>
                  </w:txbxContent>
                </v:textbox>
              </v:shape>
            </w:pict>
          </mc:Fallback>
        </mc:AlternateContent>
      </w:r>
    </w:p>
    <w:p w14:paraId="02A954CF" w14:textId="3B515F7B" w:rsidR="00696877" w:rsidRDefault="004B1BB5">
      <w:r>
        <w:rPr>
          <w:noProof/>
          <w:sz w:val="20"/>
        </w:rPr>
        <mc:AlternateContent>
          <mc:Choice Requires="wps">
            <w:drawing>
              <wp:anchor distT="0" distB="0" distL="114300" distR="114300" simplePos="0" relativeHeight="251640320" behindDoc="0" locked="0" layoutInCell="1" allowOverlap="1" wp14:anchorId="77D20A55" wp14:editId="0C9E989C">
                <wp:simplePos x="0" y="0"/>
                <wp:positionH relativeFrom="column">
                  <wp:posOffset>2038350</wp:posOffset>
                </wp:positionH>
                <wp:positionV relativeFrom="paragraph">
                  <wp:posOffset>29210</wp:posOffset>
                </wp:positionV>
                <wp:extent cx="1352550" cy="1047750"/>
                <wp:effectExtent l="9525" t="10160" r="9525" b="8890"/>
                <wp:wrapNone/>
                <wp:docPr id="4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1047750"/>
                        </a:xfrm>
                        <a:prstGeom prst="ellipse">
                          <a:avLst/>
                        </a:prstGeom>
                        <a:gradFill rotWithShape="0">
                          <a:gsLst>
                            <a:gs pos="0">
                              <a:srgbClr val="FFFF66"/>
                            </a:gs>
                            <a:gs pos="50000">
                              <a:srgbClr val="FFFF66">
                                <a:gamma/>
                                <a:tint val="29020"/>
                                <a:invGamma/>
                              </a:srgbClr>
                            </a:gs>
                            <a:gs pos="100000">
                              <a:srgbClr val="FFFF66"/>
                            </a:gs>
                          </a:gsLst>
                          <a:lin ang="5400000" scaled="1"/>
                        </a:gra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93FFD0" id="Oval 4" o:spid="_x0000_s1026" style="position:absolute;margin-left:160.5pt;margin-top:2.3pt;width:106.5pt;height:8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" fillcolor="#ff6" strokecolor="red">
                <v:fill color2="#ffffd3" focus="50%" type="gradient"/>
              </v:oval>
            </w:pict>
          </mc:Fallback>
        </mc:AlternateContent>
      </w:r>
    </w:p>
    <w:p w14:paraId="35272D3E" w14:textId="77777777" w:rsidR="00696877" w:rsidRDefault="00696877"/>
    <w:p w14:paraId="3AFF652A" w14:textId="0140D747" w:rsidR="00696877" w:rsidRDefault="004B1BB5">
      <w:r>
        <w:rPr>
          <w:noProof/>
          <w:sz w:val="20"/>
        </w:rPr>
        <mc:AlternateContent>
          <mc:Choice Requires="wps">
            <w:drawing>
              <wp:anchor distT="0" distB="0" distL="114300" distR="114300" simplePos="0" relativeHeight="251642368" behindDoc="0" locked="0" layoutInCell="1" allowOverlap="1" wp14:anchorId="4FE34A8D" wp14:editId="32299B8A">
                <wp:simplePos x="0" y="0"/>
                <wp:positionH relativeFrom="column">
                  <wp:posOffset>923925</wp:posOffset>
                </wp:positionH>
                <wp:positionV relativeFrom="paragraph">
                  <wp:posOffset>6985</wp:posOffset>
                </wp:positionV>
                <wp:extent cx="1114425" cy="142875"/>
                <wp:effectExtent l="57150" t="130810" r="28575" b="31115"/>
                <wp:wrapNone/>
                <wp:docPr id="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14425" cy="142875"/>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8D5E4" id="Line 6" o:spid="_x0000_s1026" style="position:absolute;flip:x 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55pt" to="160.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" strokeweight="4.5pt">
                <v:stroke endarrow="block"/>
              </v:line>
            </w:pict>
          </mc:Fallback>
        </mc:AlternateContent>
      </w:r>
    </w:p>
    <w:p w14:paraId="72D8CB3B" w14:textId="77777777" w:rsidR="00696877" w:rsidRDefault="00696877"/>
    <w:p w14:paraId="01F98183" w14:textId="1C2C47C4" w:rsidR="00696877" w:rsidRDefault="004B1BB5">
      <w:r>
        <w:rPr>
          <w:noProof/>
          <w:sz w:val="20"/>
        </w:rPr>
        <mc:AlternateContent>
          <mc:Choice Requires="wps">
            <w:drawing>
              <wp:anchor distT="0" distB="0" distL="114300" distR="114300" simplePos="0" relativeHeight="251645440" behindDoc="0" locked="0" layoutInCell="1" allowOverlap="1" wp14:anchorId="5DAFDDCF" wp14:editId="48A5D013">
                <wp:simplePos x="0" y="0"/>
                <wp:positionH relativeFrom="column">
                  <wp:posOffset>123825</wp:posOffset>
                </wp:positionH>
                <wp:positionV relativeFrom="paragraph">
                  <wp:posOffset>37465</wp:posOffset>
                </wp:positionV>
                <wp:extent cx="1895475" cy="914400"/>
                <wp:effectExtent l="0" t="0" r="0" b="635"/>
                <wp:wrapNone/>
                <wp:docPr id="4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D94CA4" w14:textId="77777777" w:rsidR="002E16C5" w:rsidRDefault="002E16C5">
                            <w:r>
                              <w:t>Yleiset palvelut</w:t>
                            </w:r>
                          </w:p>
                          <w:p w14:paraId="5B5E2B35" w14:textId="77777777" w:rsidR="002E16C5" w:rsidRDefault="002E16C5">
                            <w:r>
                              <w:t>(API-tyyppiset)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FDDCF" id="Text Box 9" o:spid="_x0000_s1027" type="#_x0000_t202" style="position:absolute;margin-left:9.75pt;margin-top:2.95pt;width:149.25pt;height:1in;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" stroked="f">
                <v:textbox>
                  <w:txbxContent>
                    <w:p w14:paraId="70D94CA4" w14:textId="77777777" w:rsidR="002E16C5" w:rsidRDefault="002E16C5">
                      <w:r>
                        <w:t>Yleiset palvelut</w:t>
                      </w:r>
                    </w:p>
                    <w:p w14:paraId="5B5E2B35" w14:textId="77777777" w:rsidR="002E16C5" w:rsidRDefault="002E16C5">
                      <w:r>
                        <w:t>(API-tyyppiset)</w:t>
                      </w:r>
                    </w:p>
                  </w:txbxContent>
                </v:textbox>
              </v:shape>
            </w:pict>
          </mc:Fallback>
        </mc:AlternateContent>
      </w:r>
    </w:p>
    <w:p w14:paraId="5BEA216E" w14:textId="77777777" w:rsidR="00696877" w:rsidRDefault="00696877">
      <w:pPr>
        <w:pStyle w:val="Sisluet1"/>
        <w:rPr>
          <w:szCs w:val="24"/>
          <w:lang w:eastAsia="fi-FI"/>
        </w:rPr>
      </w:pPr>
    </w:p>
    <w:p w14:paraId="40116490" w14:textId="3428C556" w:rsidR="00696877" w:rsidRDefault="004B1BB5">
      <w:r>
        <w:rPr>
          <w:noProof/>
          <w:sz w:val="20"/>
        </w:rPr>
        <mc:AlternateContent>
          <mc:Choice Requires="wps">
            <w:drawing>
              <wp:anchor distT="0" distB="0" distL="114300" distR="114300" simplePos="0" relativeHeight="251643392" behindDoc="0" locked="0" layoutInCell="1" allowOverlap="1" wp14:anchorId="3EDD3F31" wp14:editId="07787B8F">
                <wp:simplePos x="0" y="0"/>
                <wp:positionH relativeFrom="column">
                  <wp:posOffset>2916555</wp:posOffset>
                </wp:positionH>
                <wp:positionV relativeFrom="paragraph">
                  <wp:posOffset>20320</wp:posOffset>
                </wp:positionV>
                <wp:extent cx="1019175" cy="647700"/>
                <wp:effectExtent l="30480" t="29845" r="93345" b="122555"/>
                <wp:wrapNone/>
                <wp:docPr id="4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647700"/>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830E7" id="Line 7"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65pt,1.6pt" to="309.9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" strokeweight="4.5pt">
                <v:stroke endarrow="block"/>
              </v:line>
            </w:pict>
          </mc:Fallback>
        </mc:AlternateContent>
      </w:r>
    </w:p>
    <w:p w14:paraId="764BAC7F" w14:textId="77777777" w:rsidR="00696877" w:rsidRDefault="00696877"/>
    <w:p w14:paraId="50256937" w14:textId="77777777" w:rsidR="00696877" w:rsidRDefault="00696877"/>
    <w:p w14:paraId="46423E2B" w14:textId="40419E49" w:rsidR="00696877" w:rsidRDefault="004B1BB5">
      <w:r>
        <w:rPr>
          <w:noProof/>
          <w:sz w:val="20"/>
        </w:rPr>
        <mc:AlternateContent>
          <mc:Choice Requires="wps">
            <w:drawing>
              <wp:anchor distT="0" distB="0" distL="114300" distR="114300" simplePos="0" relativeHeight="251638272" behindDoc="0" locked="0" layoutInCell="1" allowOverlap="1" wp14:anchorId="48CE1158" wp14:editId="29B92EB5">
                <wp:simplePos x="0" y="0"/>
                <wp:positionH relativeFrom="column">
                  <wp:posOffset>2581275</wp:posOffset>
                </wp:positionH>
                <wp:positionV relativeFrom="paragraph">
                  <wp:posOffset>123190</wp:posOffset>
                </wp:positionV>
                <wp:extent cx="1895475" cy="1104900"/>
                <wp:effectExtent l="0" t="0" r="0" b="635"/>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53D50" w14:textId="77777777" w:rsidR="002E16C5" w:rsidRDefault="002E16C5">
                            <w:r>
                              <w:t>hoidon järjestämiseen ja toteutukseen liittyvä sanomanvälitys (labra, potilashallinto, ajanvaraus jne.) V2&gt;V3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1158" id="Text Box 2" o:spid="_x0000_s1028" type="#_x0000_t202" style="position:absolute;margin-left:203.25pt;margin-top:9.7pt;width:149.25pt;height:8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" stroked="f">
                <v:textbox>
                  <w:txbxContent>
                    <w:p w14:paraId="63853D50" w14:textId="77777777" w:rsidR="002E16C5" w:rsidRDefault="002E16C5">
                      <w:r>
                        <w:t>hoidon järjestämiseen ja toteutukseen liittyvä sanomanvälitys (labra, potilashallinto, ajanvaraus jne.) V2&gt;V3</w:t>
                      </w:r>
                    </w:p>
                  </w:txbxContent>
                </v:textbox>
              </v:shape>
            </w:pict>
          </mc:Fallback>
        </mc:AlternateContent>
      </w:r>
    </w:p>
    <w:p w14:paraId="7657D3A1" w14:textId="5A1E3616" w:rsidR="00696877" w:rsidRDefault="004B1BB5">
      <w:r>
        <w:rPr>
          <w:noProof/>
          <w:sz w:val="20"/>
        </w:rPr>
        <mc:AlternateContent>
          <mc:Choice Requires="wps">
            <w:drawing>
              <wp:anchor distT="0" distB="0" distL="114300" distR="114300" simplePos="0" relativeHeight="251666944" behindDoc="0" locked="0" layoutInCell="1" allowOverlap="1" wp14:anchorId="247C2EF1" wp14:editId="60C0A8F2">
                <wp:simplePos x="0" y="0"/>
                <wp:positionH relativeFrom="column">
                  <wp:posOffset>114300</wp:posOffset>
                </wp:positionH>
                <wp:positionV relativeFrom="paragraph">
                  <wp:posOffset>85090</wp:posOffset>
                </wp:positionV>
                <wp:extent cx="1714500" cy="914400"/>
                <wp:effectExtent l="0" t="0" r="0" b="635"/>
                <wp:wrapNone/>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B817E1" w14:textId="77777777" w:rsidR="002E16C5" w:rsidRDefault="002E16C5">
                            <w:pPr>
                              <w:rPr>
                                <w:rFonts w:ascii="Courier New" w:hAnsi="Courier New" w:cs="Courier New"/>
                                <w:sz w:val="20"/>
                              </w:rPr>
                            </w:pPr>
                            <w:r>
                              <w:rPr>
                                <w:rFonts w:ascii="Courier New" w:hAnsi="Courier New" w:cs="Courier New"/>
                                <w:sz w:val="20"/>
                              </w:rPr>
                              <w:t>Kuva 1</w:t>
                            </w:r>
                          </w:p>
                          <w:p w14:paraId="2D78CE9C" w14:textId="77777777" w:rsidR="002E16C5" w:rsidRDefault="002E16C5">
                            <w:r>
                              <w:rPr>
                                <w:rFonts w:ascii="Courier New" w:hAnsi="Courier New" w:cs="Courier New"/>
                                <w:sz w:val="20"/>
                              </w:rPr>
                              <w:t>Käyttöönoton lähtötilanne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C2EF1" id="Text Box 42" o:spid="_x0000_s1029" type="#_x0000_t202" style="position:absolute;margin-left:9pt;margin-top:6.7pt;width:135pt;height:1in;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" stroked="f">
                <v:textbox>
                  <w:txbxContent>
                    <w:p w14:paraId="2CB817E1" w14:textId="77777777" w:rsidR="002E16C5" w:rsidRDefault="002E16C5">
                      <w:pPr>
                        <w:rPr>
                          <w:rFonts w:ascii="Courier New" w:hAnsi="Courier New" w:cs="Courier New"/>
                          <w:sz w:val="20"/>
                        </w:rPr>
                      </w:pPr>
                      <w:r>
                        <w:rPr>
                          <w:rFonts w:ascii="Courier New" w:hAnsi="Courier New" w:cs="Courier New"/>
                          <w:sz w:val="20"/>
                        </w:rPr>
                        <w:t>Kuva 1</w:t>
                      </w:r>
                    </w:p>
                    <w:p w14:paraId="2D78CE9C" w14:textId="77777777" w:rsidR="002E16C5" w:rsidRDefault="002E16C5">
                      <w:r>
                        <w:rPr>
                          <w:rFonts w:ascii="Courier New" w:hAnsi="Courier New" w:cs="Courier New"/>
                          <w:sz w:val="20"/>
                        </w:rPr>
                        <w:t>Käyttöönoton lähtötilanne</w:t>
                      </w:r>
                    </w:p>
                  </w:txbxContent>
                </v:textbox>
              </v:shape>
            </w:pict>
          </mc:Fallback>
        </mc:AlternateContent>
      </w:r>
    </w:p>
    <w:p w14:paraId="225EC9CA" w14:textId="77777777" w:rsidR="00696877" w:rsidRDefault="00696877"/>
    <w:p w14:paraId="29701F6E" w14:textId="77777777" w:rsidR="00696877" w:rsidRDefault="00696877"/>
    <w:p w14:paraId="4D7278A8" w14:textId="77777777" w:rsidR="00696877" w:rsidRDefault="00696877"/>
    <w:p w14:paraId="3B8B99A0" w14:textId="77777777" w:rsidR="00696877" w:rsidRDefault="00696877"/>
    <w:p w14:paraId="75916BBC" w14:textId="77777777" w:rsidR="00696877" w:rsidRDefault="00696877">
      <w:pPr>
        <w:pStyle w:val="Sisluet1"/>
      </w:pPr>
    </w:p>
    <w:p w14:paraId="66DEF89D" w14:textId="77777777" w:rsidR="00696877" w:rsidRDefault="00696877">
      <w:pPr>
        <w:pStyle w:val="Sisluet1"/>
      </w:pPr>
    </w:p>
    <w:p w14:paraId="12F49FD7" w14:textId="77777777" w:rsidR="00696877" w:rsidRDefault="00696877">
      <w:pPr>
        <w:pStyle w:val="Sisluet1"/>
      </w:pPr>
      <w:r>
        <w:t>Kansallisessa terveysprojektissa on keskitytty potilaskertomustietojen siirtomääritykseen HL7 CDA R2 – standardin avulla. Yleisiä sovellusrajapintapalveluja (mm. kontekstinhallinta, koodistojen hallinta ja käyttäjien ja käyttöoikeuksien hallinta) on määritelty Kuopion yliopiston hankkeissa ja sittemmin ne on hyväksytetty kansallisiksi HL7-määrityksiksi. Hoidon järjestämiseen ja toteutukseen liittyvä sanomanvälitys on perustunut HL7 versioon 2.3 ja se on toiminut hyvin.</w:t>
      </w:r>
    </w:p>
    <w:p w14:paraId="4DA4B7CC" w14:textId="77777777" w:rsidR="00696877" w:rsidRDefault="00696877">
      <w:pPr>
        <w:pStyle w:val="Sisluet1"/>
      </w:pPr>
    </w:p>
    <w:p w14:paraId="432BEBE5" w14:textId="77777777" w:rsidR="00E9135D" w:rsidRDefault="00696877" w:rsidP="00E9135D">
      <w:pPr>
        <w:pStyle w:val="Sisluet1"/>
      </w:pPr>
      <w:r>
        <w:t xml:space="preserve">Useissa maissa on kuitenkin aloitettu HL7 version 3 käyttö sanomanvälityksessä ja ennen pitkää se on natiivirajapinta uusissa tuotteissa, silloin kun on kyse ”tuotannonohjauksen tapaisesta” sanomaintegraatiosta. Tämän vuoksi Suomessakin on korkea aika aloittaa HL7 V3 sanomanvälitykseen liittyvien implementointioppaiden teko, jotta pysyisimme oikealla kehityspolulla. Versio 3:een on siirrytty joissain paikoissa viranomaismääräyksinä (esim NHS). Tyypillisin tapa on kuitenkin ottaa V3 messaging käyttöön sovellusalueilla, joissa se ei ole ollut ollenkaan tai laajassa käytössä. Käyttöönotto on ollut kuitenkin odotettua hitaampaa, koska HL7 V3 sanomanvälityksen implementointi on koettu vaikeaksi ja se vaatii monien uusien asioiden opiskelua.  Suomessa V3:n käyttö on </w:t>
      </w:r>
      <w:r w:rsidR="00E9135D">
        <w:t xml:space="preserve">aloitettu </w:t>
      </w:r>
      <w:r>
        <w:t xml:space="preserve"> ajanvarauksista.  Kansallistetut ajanvarausmääritykset on hyväksytty äänestyksessä kesällä 2007. Samoin on hyväksytty V3-kuolinilmoitussanoma. </w:t>
      </w:r>
      <w:r w:rsidR="00E9135D">
        <w:t>Laajaan käyttöön V3-siirto tulee E-reseptin käyttöönoton myötä vuonna 2008.</w:t>
      </w:r>
    </w:p>
    <w:p w14:paraId="0705816B" w14:textId="77777777" w:rsidR="00696877" w:rsidRDefault="00E9135D" w:rsidP="00E9135D">
      <w:pPr>
        <w:pStyle w:val="Sisluet1"/>
      </w:pPr>
      <w:r>
        <w:t xml:space="preserve"> </w:t>
      </w:r>
    </w:p>
    <w:p w14:paraId="79429573" w14:textId="77777777" w:rsidR="00696877" w:rsidRDefault="00696877">
      <w:r>
        <w:t>Seuraavissa kappaleissa selitetään HL7 V3 tiedonsiirtoon liittyvät keskeiset rakenteet, sanoman kuorikerrokset eli kehykset ja siirto web services tekniikalla. Lopuksi annetaan ohjeita HL7 V3 tietosisällön paikallistamisoppaiden tekemiseen ja samalla V3 tietosisällön ymmärtämiseen.</w:t>
      </w:r>
    </w:p>
    <w:p w14:paraId="0A6C43BC" w14:textId="77777777" w:rsidR="00696877" w:rsidRDefault="00696877"/>
    <w:p w14:paraId="766F2696" w14:textId="77777777" w:rsidR="00696877" w:rsidRDefault="00696877">
      <w:pPr>
        <w:pStyle w:val="Otsikko1"/>
      </w:pPr>
      <w:bookmarkStart w:id="38" w:name="_Toc200435590"/>
      <w:r>
        <w:t>Sanomanvälitys</w:t>
      </w:r>
      <w:bookmarkEnd w:id="38"/>
    </w:p>
    <w:p w14:paraId="2128378A" w14:textId="77777777" w:rsidR="00696877" w:rsidRDefault="00696877"/>
    <w:p w14:paraId="1EE7641B" w14:textId="77777777" w:rsidR="00696877" w:rsidRDefault="00696877"/>
    <w:p w14:paraId="2DF8116A" w14:textId="77777777" w:rsidR="00696877" w:rsidRDefault="00696877">
      <w:pPr>
        <w:pStyle w:val="Otsikko2"/>
      </w:pPr>
      <w:bookmarkStart w:id="39" w:name="_Toc200435591"/>
      <w:r>
        <w:t>Perusteet</w:t>
      </w:r>
      <w:bookmarkEnd w:id="39"/>
    </w:p>
    <w:p w14:paraId="20C0CC6D" w14:textId="77777777" w:rsidR="00696877" w:rsidRDefault="00696877"/>
    <w:p w14:paraId="1F6F3EED" w14:textId="77777777" w:rsidR="00696877" w:rsidRDefault="00696877">
      <w:r>
        <w:t>Sanomanvälitys on HL7-RIM:stä johdettu yksi sovellusalue (domain). Sovellusalueen tunnus on MC. Sovellusalue jakautuu kahteen alidomainiin MCCI (siirtokehys) ja MCAI (kontrollikehys) sanoman kuorikerrosten mukaisesti. Siirtokehyksen sovellusalueen D-MIM (domain information model) on liitetiedostossa MCCI_DM000000.png.</w:t>
      </w:r>
    </w:p>
    <w:p w14:paraId="09CDCEF6" w14:textId="77777777" w:rsidR="00696877" w:rsidRDefault="00696877"/>
    <w:p w14:paraId="37896412" w14:textId="77777777" w:rsidR="00696877" w:rsidRDefault="00696877">
      <w:r>
        <w:t xml:space="preserve">HL7-sanomat esitetään siirron aikana XML-muodossa. XML-schemat saadaan julkaisujärjestelmän työkaluilla ”nappia painamalla” sen jälkeen, kun semanttiset määritykset on saatu tehtyä. On tarkoitus, että käytämme Suomessa mahdollisimman pitkälle kansainvälisiä sanomamäärityksiä. Omia muutoksia tehdään vain pakottavassa tarpeessa. </w:t>
      </w:r>
    </w:p>
    <w:p w14:paraId="2CD0E2ED" w14:textId="77777777" w:rsidR="00696877" w:rsidRDefault="00696877">
      <w:r>
        <w:t>Siirtotavasta riippumatta sanomilla on aina sama rakenne. Puhutaan HL7 composite messagesta. Siirrettävän sanoman uloin kerros on siirtokehys (transmission wrapper) ja sen alla on kontrollikehys (control act wrapper). Varsinainen payloadin sisältävä sanomamääritys on ripustettu kontrollikehykseen. Käytettävä siirtokehys ja kontrollikehys riippuvat interaktiosta.</w:t>
      </w:r>
    </w:p>
    <w:p w14:paraId="649E7683" w14:textId="77777777" w:rsidR="00696877" w:rsidRDefault="00696877"/>
    <w:p w14:paraId="2E356651" w14:textId="77777777" w:rsidR="00696877" w:rsidRDefault="00696877"/>
    <w:p w14:paraId="51A30C63" w14:textId="77777777" w:rsidR="00696877" w:rsidRDefault="00696877"/>
    <w:p w14:paraId="771F1F6F" w14:textId="77777777" w:rsidR="00696877" w:rsidRDefault="00696877"/>
    <w:p w14:paraId="0005CDA1" w14:textId="77777777" w:rsidR="00696877" w:rsidRDefault="00696877"/>
    <w:p w14:paraId="79AE46F7" w14:textId="77777777" w:rsidR="00696877" w:rsidRDefault="00696877"/>
    <w:p w14:paraId="2DE57BC0" w14:textId="77777777" w:rsidR="00696877" w:rsidRDefault="00696877"/>
    <w:p w14:paraId="57C94C7D" w14:textId="77777777" w:rsidR="00696877" w:rsidRDefault="00696877"/>
    <w:p w14:paraId="60884C26" w14:textId="77777777" w:rsidR="00696877" w:rsidRDefault="00696877"/>
    <w:p w14:paraId="67DE277E" w14:textId="4EE5AEEC" w:rsidR="00696877" w:rsidRDefault="004B1BB5">
      <w:r>
        <w:rPr>
          <w:noProof/>
          <w:sz w:val="20"/>
        </w:rPr>
        <mc:AlternateContent>
          <mc:Choice Requires="wps">
            <w:drawing>
              <wp:anchor distT="0" distB="0" distL="114300" distR="114300" simplePos="0" relativeHeight="251667968" behindDoc="0" locked="0" layoutInCell="1" allowOverlap="1" wp14:anchorId="4B21A273" wp14:editId="79FBE0A2">
                <wp:simplePos x="0" y="0"/>
                <wp:positionH relativeFrom="column">
                  <wp:posOffset>4114800</wp:posOffset>
                </wp:positionH>
                <wp:positionV relativeFrom="paragraph">
                  <wp:posOffset>-181610</wp:posOffset>
                </wp:positionV>
                <wp:extent cx="1714500" cy="914400"/>
                <wp:effectExtent l="0" t="0" r="0" b="635"/>
                <wp:wrapNone/>
                <wp:docPr id="4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61CCF" w14:textId="77777777" w:rsidR="002E16C5" w:rsidRDefault="002E16C5">
                            <w:pPr>
                              <w:rPr>
                                <w:rFonts w:ascii="Courier New" w:hAnsi="Courier New" w:cs="Courier New"/>
                                <w:sz w:val="20"/>
                              </w:rPr>
                            </w:pPr>
                            <w:r>
                              <w:rPr>
                                <w:rFonts w:ascii="Courier New" w:hAnsi="Courier New" w:cs="Courier New"/>
                                <w:sz w:val="20"/>
                              </w:rPr>
                              <w:t>Kuva 2</w:t>
                            </w:r>
                          </w:p>
                          <w:p w14:paraId="791C2962" w14:textId="77777777" w:rsidR="002E16C5" w:rsidRDefault="002E16C5">
                            <w:pPr>
                              <w:rPr>
                                <w:rFonts w:ascii="Courier New" w:hAnsi="Courier New" w:cs="Courier New"/>
                                <w:sz w:val="20"/>
                              </w:rPr>
                            </w:pPr>
                            <w:r>
                              <w:rPr>
                                <w:rFonts w:ascii="Courier New" w:hAnsi="Courier New" w:cs="Courier New"/>
                                <w:sz w:val="20"/>
                              </w:rPr>
                              <w:t>HL7-sanoman rakenne</w:t>
                            </w:r>
                          </w:p>
                          <w:p w14:paraId="486C7BED" w14:textId="77777777" w:rsidR="002E16C5" w:rsidRDefault="002E16C5">
                            <w:r>
                              <w:rPr>
                                <w:rFonts w:ascii="Courier New" w:hAnsi="Courier New" w:cs="Courier New"/>
                                <w:sz w:val="20"/>
                              </w:rPr>
                              <w:t>(HL7 composite message)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1A273" id="Text Box 43" o:spid="_x0000_s1030" type="#_x0000_t202" style="position:absolute;margin-left:324pt;margin-top:-14.3pt;width:135pt;height:1in;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" stroked="f">
                <v:textbox>
                  <w:txbxContent>
                    <w:p w14:paraId="68D61CCF" w14:textId="77777777" w:rsidR="002E16C5" w:rsidRDefault="002E16C5">
                      <w:pPr>
                        <w:rPr>
                          <w:rFonts w:ascii="Courier New" w:hAnsi="Courier New" w:cs="Courier New"/>
                          <w:sz w:val="20"/>
                        </w:rPr>
                      </w:pPr>
                      <w:r>
                        <w:rPr>
                          <w:rFonts w:ascii="Courier New" w:hAnsi="Courier New" w:cs="Courier New"/>
                          <w:sz w:val="20"/>
                        </w:rPr>
                        <w:t>Kuva 2</w:t>
                      </w:r>
                    </w:p>
                    <w:p w14:paraId="791C2962" w14:textId="77777777" w:rsidR="002E16C5" w:rsidRDefault="002E16C5">
                      <w:pPr>
                        <w:rPr>
                          <w:rFonts w:ascii="Courier New" w:hAnsi="Courier New" w:cs="Courier New"/>
                          <w:sz w:val="20"/>
                        </w:rPr>
                      </w:pPr>
                      <w:r>
                        <w:rPr>
                          <w:rFonts w:ascii="Courier New" w:hAnsi="Courier New" w:cs="Courier New"/>
                          <w:sz w:val="20"/>
                        </w:rPr>
                        <w:t>HL7-sanoman rakenne</w:t>
                      </w:r>
                    </w:p>
                    <w:p w14:paraId="486C7BED" w14:textId="77777777" w:rsidR="002E16C5" w:rsidRDefault="002E16C5">
                      <w:r>
                        <w:rPr>
                          <w:rFonts w:ascii="Courier New" w:hAnsi="Courier New" w:cs="Courier New"/>
                          <w:sz w:val="20"/>
                        </w:rPr>
                        <w:t>(HL7 composite message)</w:t>
                      </w:r>
                    </w:p>
                  </w:txbxContent>
                </v:textbox>
              </v:shape>
            </w:pict>
          </mc:Fallback>
        </mc:AlternateContent>
      </w:r>
      <w:r>
        <w:rPr>
          <w:noProof/>
          <w:sz w:val="20"/>
        </w:rPr>
        <mc:AlternateContent>
          <mc:Choice Requires="wpg">
            <w:drawing>
              <wp:anchor distT="0" distB="0" distL="114300" distR="114300" simplePos="0" relativeHeight="251648512" behindDoc="0" locked="0" layoutInCell="1" allowOverlap="1" wp14:anchorId="6461F9E1" wp14:editId="5D2F369C">
                <wp:simplePos x="0" y="0"/>
                <wp:positionH relativeFrom="column">
                  <wp:posOffset>457200</wp:posOffset>
                </wp:positionH>
                <wp:positionV relativeFrom="paragraph">
                  <wp:posOffset>-410210</wp:posOffset>
                </wp:positionV>
                <wp:extent cx="3362325" cy="1543050"/>
                <wp:effectExtent l="9525" t="8890" r="9525" b="10160"/>
                <wp:wrapNone/>
                <wp:docPr id="36" name="Group 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2325" cy="1543050"/>
                          <a:chOff x="2685" y="12385"/>
                          <a:chExt cx="5295" cy="2430"/>
                        </a:xfrm>
                      </wpg:grpSpPr>
                      <wps:wsp>
                        <wps:cNvPr id="37" name="Rectangle 14"/>
                        <wps:cNvSpPr>
                          <a:spLocks noChangeArrowheads="1"/>
                        </wps:cNvSpPr>
                        <wps:spPr bwMode="auto">
                          <a:xfrm>
                            <a:off x="2685" y="13585"/>
                            <a:ext cx="5295" cy="1230"/>
                          </a:xfrm>
                          <a:prstGeom prst="rect">
                            <a:avLst/>
                          </a:prstGeom>
                          <a:solidFill>
                            <a:srgbClr val="66FF33"/>
                          </a:solidFill>
                          <a:ln w="9525">
                            <a:solidFill>
                              <a:srgbClr val="000000"/>
                            </a:solidFill>
                            <a:miter lim="800000"/>
                            <a:headEnd/>
                            <a:tailEnd/>
                          </a:ln>
                        </wps:spPr>
                        <wps:txbx>
                          <w:txbxContent>
                            <w:p w14:paraId="655504C9" w14:textId="77777777" w:rsidR="002E16C5" w:rsidRDefault="002E16C5">
                              <w:pPr>
                                <w:jc w:val="center"/>
                              </w:pPr>
                              <w:r>
                                <w:t>Payload – varsinainen sanoma</w:t>
                              </w:r>
                            </w:p>
                            <w:p w14:paraId="09A57A33" w14:textId="77777777" w:rsidR="002E16C5" w:rsidRDefault="002E16C5">
                              <w:pPr>
                                <w:jc w:val="center"/>
                              </w:pPr>
                              <w:r>
                                <w:t>(ei vastaanottokuittauksissa eikä kaikissa sovellustason kuittauksissa)</w:t>
                              </w:r>
                            </w:p>
                          </w:txbxContent>
                        </wps:txbx>
                        <wps:bodyPr rot="0" vert="horz" wrap="square" lIns="91440" tIns="45720" rIns="91440" bIns="45720" anchor="t" anchorCtr="0" upright="1">
                          <a:noAutofit/>
                        </wps:bodyPr>
                      </wps:wsp>
                      <wps:wsp>
                        <wps:cNvPr id="38" name="Rectangle 15"/>
                        <wps:cNvSpPr>
                          <a:spLocks noChangeArrowheads="1"/>
                        </wps:cNvSpPr>
                        <wps:spPr bwMode="auto">
                          <a:xfrm>
                            <a:off x="2685" y="12988"/>
                            <a:ext cx="5295" cy="600"/>
                          </a:xfrm>
                          <a:prstGeom prst="rect">
                            <a:avLst/>
                          </a:prstGeom>
                          <a:solidFill>
                            <a:srgbClr val="FFCC00"/>
                          </a:solidFill>
                          <a:ln w="9525">
                            <a:solidFill>
                              <a:srgbClr val="000000"/>
                            </a:solidFill>
                            <a:miter lim="800000"/>
                            <a:headEnd/>
                            <a:tailEnd/>
                          </a:ln>
                        </wps:spPr>
                        <wps:txbx>
                          <w:txbxContent>
                            <w:p w14:paraId="3B2F1226" w14:textId="77777777" w:rsidR="002E16C5" w:rsidRDefault="002E16C5">
                              <w:pPr>
                                <w:jc w:val="center"/>
                              </w:pPr>
                              <w:r>
                                <w:t>Kontrollikehys (ei vastaanottokuittauksissa)</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2685" y="12385"/>
                            <a:ext cx="5295" cy="600"/>
                          </a:xfrm>
                          <a:prstGeom prst="rect">
                            <a:avLst/>
                          </a:prstGeom>
                          <a:solidFill>
                            <a:srgbClr val="CCCCFF"/>
                          </a:solidFill>
                          <a:ln w="9525">
                            <a:solidFill>
                              <a:srgbClr val="000000"/>
                            </a:solidFill>
                            <a:miter lim="800000"/>
                            <a:headEnd/>
                            <a:tailEnd/>
                          </a:ln>
                        </wps:spPr>
                        <wps:txbx>
                          <w:txbxContent>
                            <w:p w14:paraId="548471FD" w14:textId="77777777" w:rsidR="002E16C5" w:rsidRDefault="002E16C5">
                              <w:pPr>
                                <w:jc w:val="center"/>
                              </w:pPr>
                              <w:r>
                                <w:t>Siirtokehys (aina)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61F9E1" id="Group 624" o:spid="_x0000_s1031" style="position:absolute;margin-left:36pt;margin-top:-32.3pt;width:264.75pt;height:121.5pt;z-index:251648512" coordorigin="2685,12385" coordsize="5295,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">
                <v:rect id="Rectangle 14" o:spid="_x0000_s1032" style="position:absolute;left:2685;top:13585;width:5295;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" fillcolor="#6f3">
                  <v:textbox>
                    <w:txbxContent>
                      <w:p w14:paraId="655504C9" w14:textId="77777777" w:rsidR="002E16C5" w:rsidRDefault="002E16C5">
                        <w:pPr>
                          <w:jc w:val="center"/>
                        </w:pPr>
                        <w:r>
                          <w:t>Payload – varsinainen sanoma</w:t>
                        </w:r>
                      </w:p>
                      <w:p w14:paraId="09A57A33" w14:textId="77777777" w:rsidR="002E16C5" w:rsidRDefault="002E16C5">
                        <w:pPr>
                          <w:jc w:val="center"/>
                        </w:pPr>
                        <w:r>
                          <w:t>(ei vastaanottokuittauksissa eikä kaikissa sovellustason kuittauksissa)</w:t>
                        </w:r>
                      </w:p>
                    </w:txbxContent>
                  </v:textbox>
                </v:rect>
                <v:rect id="Rectangle 15" o:spid="_x0000_s1033" style="position:absolute;left:2685;top:12988;width:529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" fillcolor="#fc0">
                  <v:textbox>
                    <w:txbxContent>
                      <w:p w14:paraId="3B2F1226" w14:textId="77777777" w:rsidR="002E16C5" w:rsidRDefault="002E16C5">
                        <w:pPr>
                          <w:jc w:val="center"/>
                        </w:pPr>
                        <w:r>
                          <w:t>Kontrollikehys (ei vastaanottokuittauksissa)</w:t>
                        </w:r>
                      </w:p>
                    </w:txbxContent>
                  </v:textbox>
                </v:rect>
                <v:rect id="Rectangle 16" o:spid="_x0000_s1034" style="position:absolute;left:2685;top:12385;width:529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" fillcolor="#ccf">
                  <v:textbox>
                    <w:txbxContent>
                      <w:p w14:paraId="548471FD" w14:textId="77777777" w:rsidR="002E16C5" w:rsidRDefault="002E16C5">
                        <w:pPr>
                          <w:jc w:val="center"/>
                        </w:pPr>
                        <w:r>
                          <w:t>Siirtokehys (aina)</w:t>
                        </w:r>
                      </w:p>
                    </w:txbxContent>
                  </v:textbox>
                </v:rect>
              </v:group>
            </w:pict>
          </mc:Fallback>
        </mc:AlternateContent>
      </w:r>
    </w:p>
    <w:p w14:paraId="509DF6DF" w14:textId="77777777" w:rsidR="00696877" w:rsidRDefault="00696877"/>
    <w:p w14:paraId="5714AAA4" w14:textId="77777777" w:rsidR="00696877" w:rsidRDefault="00696877"/>
    <w:p w14:paraId="4EE3496B" w14:textId="77777777" w:rsidR="00696877" w:rsidRDefault="00696877"/>
    <w:p w14:paraId="008460AC" w14:textId="77777777" w:rsidR="00696877" w:rsidRDefault="00696877"/>
    <w:p w14:paraId="717D4EF1" w14:textId="77777777" w:rsidR="00696877" w:rsidRDefault="00696877"/>
    <w:p w14:paraId="6F4A770C" w14:textId="77777777" w:rsidR="00696877" w:rsidRDefault="00696877"/>
    <w:p w14:paraId="16C60AB6" w14:textId="77777777" w:rsidR="00696877" w:rsidRDefault="00696877"/>
    <w:p w14:paraId="4695ABA1" w14:textId="77777777" w:rsidR="00696877" w:rsidRDefault="00696877">
      <w:r>
        <w:t>Edellisessä kuvassa rakenne on kuvattu XML-tekniikan kannalta. Semanttisessa kerroskuvassa kerrokset olisivat toisin päin.</w:t>
      </w:r>
    </w:p>
    <w:p w14:paraId="76E60C36" w14:textId="77777777" w:rsidR="00696877" w:rsidRDefault="00696877"/>
    <w:p w14:paraId="726F73D1" w14:textId="77777777" w:rsidR="00696877" w:rsidRDefault="00696877"/>
    <w:p w14:paraId="38BB1109" w14:textId="77777777" w:rsidR="00696877" w:rsidRDefault="00696877">
      <w:r>
        <w:t>Sanomanvälitystä on periaatteessa kolmentyyppistä:</w:t>
      </w:r>
    </w:p>
    <w:p w14:paraId="7B8966B3" w14:textId="77777777" w:rsidR="00696877" w:rsidRDefault="00696877"/>
    <w:p w14:paraId="6135D876" w14:textId="77777777" w:rsidR="00696877" w:rsidRDefault="00696877">
      <w:pPr>
        <w:numPr>
          <w:ilvl w:val="0"/>
          <w:numId w:val="19"/>
        </w:numPr>
      </w:pPr>
      <w:r>
        <w:t>Perussanomat</w:t>
      </w:r>
    </w:p>
    <w:p w14:paraId="69BE1562" w14:textId="77777777" w:rsidR="00696877" w:rsidRDefault="00696877">
      <w:pPr>
        <w:numPr>
          <w:ilvl w:val="0"/>
          <w:numId w:val="19"/>
        </w:numPr>
      </w:pPr>
      <w:r>
        <w:t>Kyselyt ja niiden vastaukset</w:t>
      </w:r>
    </w:p>
    <w:p w14:paraId="3C474DBB" w14:textId="77777777" w:rsidR="00696877" w:rsidRDefault="00696877">
      <w:pPr>
        <w:numPr>
          <w:ilvl w:val="0"/>
          <w:numId w:val="19"/>
        </w:numPr>
      </w:pPr>
      <w:r>
        <w:t>Keskitettyjen rekistereiden ylläpito</w:t>
      </w:r>
    </w:p>
    <w:p w14:paraId="167DE5D0" w14:textId="77777777" w:rsidR="00696877" w:rsidRDefault="00696877"/>
    <w:p w14:paraId="76E61F19" w14:textId="77777777" w:rsidR="00696877" w:rsidRDefault="00696877">
      <w:r>
        <w:t>Siirtokehys sisältää tietoja, joiden perusteella sanomanvälitysjärjestelmä saa lähetettyä sanoman oikealle vastaanottajalle. Se sisältää myös tietoja, jotka ohjaavat sanoman käsittelyä vastaanottopäässä (interaktio). Siirtokehyksessä mm. pyydetään vastaanottokuittausta (= adapterikuittaus) ja vastaanottokuittauksessa kuittaustiedot ovat siirtokehyksessä.</w:t>
      </w:r>
    </w:p>
    <w:p w14:paraId="7543E74F" w14:textId="77777777" w:rsidR="00696877" w:rsidRDefault="00696877"/>
    <w:p w14:paraId="490DAAD3" w14:textId="77777777" w:rsidR="00696877" w:rsidRDefault="00696877">
      <w:r>
        <w:t>Kontrollikehys sisältää varsinaisen payloadin käsittelyä ohjaavia hallinnollisia tietoja, kuten kuka, mitä, missä ja milloin. Se kertoo, miksi sanoma on yleensä lähetetty (trigger event code). Tämäntyyppiset ”prosessinohjauksen” tiedot on nostettu omalle tasolleen, koska se helpottaa varsinaisten sanomien tietosisällön tekemistä. Kontrollikehys on tärkeä etenkin dynaamisen mallin rakentamisessa.  Edellä esitetty sanomaliikenteen jako kolmeen kategoriaan vaikuttaa etenkin kontrollikehykseen, ei niinkään siirtokehykseen. Itse asiassa kontrollikehyksen määritykset muodostavat oman domaininsa MCAI.</w:t>
      </w:r>
    </w:p>
    <w:p w14:paraId="2C5F3480" w14:textId="77777777" w:rsidR="00696877" w:rsidRDefault="00696877"/>
    <w:p w14:paraId="5B6DCFCA" w14:textId="77777777" w:rsidR="00696877" w:rsidRDefault="00696877">
      <w:r>
        <w:t>Kontrollikehykseen ripustettu varsinainen tietosisältö (payload) riippuu määritellystä interaktiosta. Kullekin interaktiolle on oma schemansa. Varsinainen sanoma eli payload ei voi koskaan olla ilman kontrollikehystä, sillä kontrollikehys ja varsinainen sanoma muodostavat semanttisen kokonaisuuden. Kontrollikehys kertoo, että tee tietty asia tällä sisällöllä eli varsinaisella sanomalla.</w:t>
      </w:r>
    </w:p>
    <w:p w14:paraId="1EC9688E" w14:textId="77777777" w:rsidR="00696877" w:rsidRDefault="00696877"/>
    <w:p w14:paraId="2FBCBFD7" w14:textId="77777777" w:rsidR="00696877" w:rsidRDefault="00696877">
      <w:r>
        <w:t>Tässä dokumentissa ei ole käsitelty keskitettyjen rekistereiden ylläpitosanomia, vaan niistä tehdään myöhemmin omat implementointioppaansa.</w:t>
      </w:r>
    </w:p>
    <w:p w14:paraId="7718740B" w14:textId="77777777" w:rsidR="00696877" w:rsidRDefault="00696877"/>
    <w:p w14:paraId="0028BB24" w14:textId="77777777" w:rsidR="00696877" w:rsidRDefault="00696877">
      <w:r>
        <w:t xml:space="preserve">Yksi mahdollisuus sanomien perillemenon takaamiseen oikeassa järjestyksessä on sequence number protokollan käyttö. Se toteuttaa myös duplikaattieston. Sanoman id:hen järjestyksen takaajana ei pitäisi standardin mukaan luottaa. Uusissa siirtoprotokollatason vaatimuksissa kuitenkin vaaditaan siirtoprotokollatasolta järjestyksen säilyttämistä. Osa siirtoprotokollatason toteutuksista myös hoitaa duplikaattieston. Tässä dokumentissa suositellaan kuitenkin message.id:tä duplikaattiestoon ja järjestyksen tarkistamiseen, koska message.id muodostetaan OID:in avulla vuosisarjoittain. (Periaatteessa OID takaa vain id:n yksilöllisyyden, OID:n käyttö järjestyksen tarkistamiseen vaatii paikallisen sopimisen.) Sequence number protokollan toteutus on hankalaa ja tuo sinällään jopa ylläpidon aikaisia ongelmia. Sequence number – protokollaan liittyvät tiedot on sijoitettu siirtokehykseen. HL7 Finland suosittelee Sequence number – protokollan sijasta käytettäväksi WS-ReliableMessaging –määritystä, jos pelkän message.id:n käyttö ei riitä. WS-ReliableMessaging –perustuu siirtoprotokollatasolla SOAP-headereihin ja se on määritelty dokumentissa ”Transport Specification - Web Services Profile, Release </w:t>
      </w:r>
      <w:smartTag w:uri="urn:schemas-microsoft-com:office:smarttags" w:element="metricconverter">
        <w:smartTagPr>
          <w:attr w:name="ProductID" w:val="2”"/>
        </w:smartTagPr>
        <w:r>
          <w:t>2”</w:t>
        </w:r>
      </w:smartTag>
      <w:r>
        <w:t xml:space="preserve"> (May 2007 HL7-äänestyspaketti).</w:t>
      </w:r>
    </w:p>
    <w:p w14:paraId="35A01258" w14:textId="77777777" w:rsidR="00696877" w:rsidRDefault="00696877"/>
    <w:p w14:paraId="58EC91A3" w14:textId="77777777" w:rsidR="00696877" w:rsidRDefault="00696877">
      <w:r>
        <w:t>Sanomien välitykselle on määritelty kaksi perusinteraktiota, joita eri domainien tekniset komiteat käyttävät varsinaisten implementoitavien interaktioiden pohjana. Hierarkiset sanomakuvaukset ovat:</w:t>
      </w:r>
    </w:p>
    <w:p w14:paraId="069BF003" w14:textId="77777777" w:rsidR="00696877" w:rsidRDefault="00696877"/>
    <w:p w14:paraId="275355BE" w14:textId="77777777" w:rsidR="00696877" w:rsidRDefault="00696877">
      <w:r>
        <w:t>MCCI_HD000100UV01</w:t>
      </w:r>
    </w:p>
    <w:p w14:paraId="430D2BC5" w14:textId="77777777" w:rsidR="00696877" w:rsidRDefault="00696877">
      <w:pPr>
        <w:ind w:firstLine="720"/>
      </w:pPr>
      <w:r>
        <w:t>perussanoman lähetys (R-MIM liitetiedostossa MCCI_RM000100.png)</w:t>
      </w:r>
    </w:p>
    <w:p w14:paraId="6B5504EC" w14:textId="77777777" w:rsidR="00696877" w:rsidRDefault="00696877">
      <w:r>
        <w:t>MCCI_HD000300UV01</w:t>
      </w:r>
    </w:p>
    <w:p w14:paraId="37AAC234" w14:textId="77777777" w:rsidR="00696877" w:rsidRDefault="00696877">
      <w:pPr>
        <w:ind w:firstLine="720"/>
      </w:pPr>
      <w:r>
        <w:t>sovellustason vastaussanoma (R-MIM liitetiedostossa MCCI_RM000300.png)</w:t>
      </w:r>
    </w:p>
    <w:p w14:paraId="2CE91118" w14:textId="77777777" w:rsidR="00696877" w:rsidRDefault="00696877"/>
    <w:p w14:paraId="04419526" w14:textId="77777777" w:rsidR="00696877" w:rsidRDefault="00696877">
      <w:r>
        <w:t>Ainoa tässä dokumentissa kuvattu suoraan implementoitava interaktio on vastaanottokuittaus MCCI_IN000002UV01, jonka R-MIM on liitetiedostossa MCCI_RM000200.png ja hierarkinen sanomakuvaus tiedostossa MCCI_HD000200UV01.htm. Interaktio on kuvattu tämän dokumentin kohdassa 2.6.</w:t>
      </w:r>
    </w:p>
    <w:p w14:paraId="63037498" w14:textId="77777777" w:rsidR="00696877" w:rsidRDefault="00696877"/>
    <w:p w14:paraId="169CE85A" w14:textId="77777777" w:rsidR="00696877" w:rsidRDefault="00696877"/>
    <w:p w14:paraId="1C8A8536" w14:textId="77777777" w:rsidR="00696877" w:rsidRDefault="00696877">
      <w:pPr>
        <w:pStyle w:val="Otsikko2"/>
      </w:pPr>
      <w:bookmarkStart w:id="40" w:name="_Toc200435592"/>
      <w:r>
        <w:t>Kuittaukset</w:t>
      </w:r>
      <w:bookmarkEnd w:id="40"/>
    </w:p>
    <w:p w14:paraId="09252B28" w14:textId="77777777" w:rsidR="00696877" w:rsidRDefault="00696877"/>
    <w:p w14:paraId="71F55C65" w14:textId="77777777" w:rsidR="00696877" w:rsidRDefault="00696877">
      <w:r>
        <w:t>HL7:ssa on kolmen  tason kuittauksia:</w:t>
      </w:r>
    </w:p>
    <w:p w14:paraId="6CE677BD" w14:textId="77777777" w:rsidR="00696877" w:rsidRDefault="00696877"/>
    <w:p w14:paraId="608C80F9" w14:textId="77777777" w:rsidR="00696877" w:rsidRDefault="00696877">
      <w:pPr>
        <w:numPr>
          <w:ilvl w:val="0"/>
          <w:numId w:val="17"/>
        </w:numPr>
      </w:pPr>
      <w:r>
        <w:t>Sovellustason vastaussanoma (kuittaus), jonka lähettäminen on määritelty sovellustason interaktiossa interaktion receiver responsibilities osiossa. Sovellustason kuittausta ei voi sanomassa erikseen pyytää vaan se on määritelty interaktion kuvauksessa interaktiona, jonka lähetettävä sanoma käynnistää. Yleensä receiver responsibilities osiossa on kaksi vaihtoehtoista interaktiota sovellustason kuittaukseksi esim. pyynnön hyväksyminen/hylkäys. Sovellustason kuittauksena voi myös toimia kyselytyyppisen sanoman vastaussanoma. Sanomanvälityksen kannalta sovellustason kuittaus on lähes normaali sovellustason sanoma, lisänä on acknowlegement luokka siirtokehyksessä. Siirtokehys on MCCI_RM000300. Sovellustason kuittaukset lähetetään ensisijaisesti osoitteeseen, joka on ilmoitettu alkuperäisen sanoman siirtokehyksen elementissä respondTo/entityRsp/id, jos se on sanomassa mukana. Jos respondTo elementtiä ei ole  käytetään sender-tietoa (sender/device/id), joka on pakollinen. Käytännössä respondTo elementti ei esiinny sanomissa jos se olisi sama kuin sender ja kuittaukset lähetetään sender elementin ilmoittamaan osoitteeseen. Sovellustason tarkistuksissa ja kuittauksissa on kyse semanttisen tietosisällön tarkistamisesta. Sovellustason vastaussanoma (interaktio) on normaali interaktio siinä mielessä että sen receiver responsibilities osiossa voi olla interaktioita, joilla siihen on vastattava.</w:t>
      </w:r>
    </w:p>
    <w:p w14:paraId="093CBF48" w14:textId="77777777" w:rsidR="00696877" w:rsidRDefault="00696877">
      <w:pPr>
        <w:ind w:left="360"/>
      </w:pPr>
    </w:p>
    <w:p w14:paraId="7A82D311" w14:textId="77777777" w:rsidR="00696877" w:rsidRDefault="00696877">
      <w:pPr>
        <w:numPr>
          <w:ilvl w:val="0"/>
          <w:numId w:val="17"/>
        </w:numPr>
      </w:pPr>
      <w:r>
        <w:t>Vastaanottokuittaus (Accept Ack), jonka sovellusadapteri lähettää. Sovellusadapteri on välikerros (ohjelma), joka erottaa tietoliikenteen sovelluksesta. Sovellusadapteri ei ole pakollinen, vaan varsinainen sovellus voi hoitaa myös sovellusadapterin tehtävät. Vastaanottokuittaus Accept Ack  muodostaa interaktion MCCI_IN000002UV01. Vastaanottokuittausta pyydetään siirtokehyksessä acceptAckCode attribuutissa. Negatiivinen vastaanottokuittaus voi tulla myös sillalta (bridge), jos sanomanvälitys epäonnistuu. Vastaanottokuittauksessa ei ole kontrollikehystä eikä erillistä payloadia, vaan pelkkä siirtokehys (MCCI_RM000200). Kuittaustiedot sijoitetaan siirtokehyksen luokkaan acknowledgement. Jokaisen vastaanottavan sovelluksen pitää osata lähettää vastaanottokuittaus (pyydettäessä) ja jokaisen lähettävän sovelluksen pitää pystyä vastaanottamaan vastaanottokuittaus. Vastaanottokuittaukset lähetetään aina osoitteeseen, joka on ilmoitettu alkuperäisen sanoman siirtokehyksen elementissä sender/device/id. Vastaanottokuittauksessa on kyse syntaksin ja teknisten asioiden tarkistamisesta. Positiivinen vastaanottokuittaus tarkoittaa, että viesti menee sovellustason käsittelyyn ja sen voi lähetysmielessä unohtaa. Luvussa 2.6 on määritelty tarkemmin mitä lähettäjä voi päätellä vastaanottokuittauksesta. Positiivinen vastaanottokuittaus lähetetään, jos mm. seuraavat ehdot toteutuvat:</w:t>
      </w:r>
    </w:p>
    <w:p w14:paraId="07E82FEF" w14:textId="77777777" w:rsidR="00696877" w:rsidRDefault="00696877"/>
    <w:p w14:paraId="7183A7EE" w14:textId="77777777" w:rsidR="00696877" w:rsidRDefault="00696877">
      <w:pPr>
        <w:numPr>
          <w:ilvl w:val="1"/>
          <w:numId w:val="17"/>
        </w:numPr>
      </w:pPr>
      <w:r>
        <w:t>vastaanottaja on tallentanut viestin onnistuneesti</w:t>
      </w:r>
    </w:p>
    <w:p w14:paraId="62CE59EF" w14:textId="77777777" w:rsidR="00696877" w:rsidRDefault="00696877">
      <w:pPr>
        <w:numPr>
          <w:ilvl w:val="1"/>
          <w:numId w:val="17"/>
        </w:numPr>
      </w:pPr>
      <w:r>
        <w:t>viesti on tullut oikealle vastaanottajalle</w:t>
      </w:r>
    </w:p>
    <w:p w14:paraId="215D050F" w14:textId="77777777" w:rsidR="00696877" w:rsidRDefault="00696877">
      <w:pPr>
        <w:numPr>
          <w:ilvl w:val="1"/>
          <w:numId w:val="17"/>
        </w:numPr>
      </w:pPr>
      <w:r>
        <w:t>viesti on XML-mielessä hyvin muodostettu (well formed)</w:t>
      </w:r>
    </w:p>
    <w:p w14:paraId="0897E51F" w14:textId="77777777" w:rsidR="00696877" w:rsidRDefault="00696877">
      <w:pPr>
        <w:numPr>
          <w:ilvl w:val="1"/>
          <w:numId w:val="17"/>
        </w:numPr>
      </w:pPr>
      <w:r>
        <w:t>viesti noudattaa schemaa (valid)</w:t>
      </w:r>
    </w:p>
    <w:p w14:paraId="463D937A" w14:textId="77777777" w:rsidR="00696877" w:rsidRDefault="00696877"/>
    <w:p w14:paraId="434F9885" w14:textId="77777777" w:rsidR="00696877" w:rsidRDefault="00696877">
      <w:pPr>
        <w:ind w:left="360"/>
      </w:pPr>
    </w:p>
    <w:p w14:paraId="5F9B010E" w14:textId="77777777" w:rsidR="00696877" w:rsidRDefault="00696877">
      <w:pPr>
        <w:numPr>
          <w:ilvl w:val="0"/>
          <w:numId w:val="17"/>
        </w:numPr>
      </w:pPr>
      <w:r>
        <w:t>tiedonsiirtokuittaus  commit ack, joka liittyy siirtoprotokollaan eikä siis HL7:aan. Sen avulla toteutetaan luotettava sanomanvälitys. Commit ack lähetetään sen jälkeen, kun sanoma on vastaanotettu ja talletettu turvallisesti. Sisältö voi olla mitä hyvänsä (sovellustason normaali sanoma tai jokin ylemmän tason kuittaussanoma).</w:t>
      </w:r>
    </w:p>
    <w:p w14:paraId="58844EA6" w14:textId="77777777" w:rsidR="00696877" w:rsidRDefault="00696877"/>
    <w:p w14:paraId="66CA2AF7" w14:textId="77777777" w:rsidR="00696877" w:rsidRDefault="00696877"/>
    <w:p w14:paraId="74DF3ED0" w14:textId="19CEC540" w:rsidR="00696877" w:rsidRDefault="004B1BB5">
      <w:r>
        <w:rPr>
          <w:noProof/>
        </w:rPr>
        <w:drawing>
          <wp:inline distT="0" distB="0" distL="0" distR="0" wp14:anchorId="1DBC205B" wp14:editId="6298C51D">
            <wp:extent cx="5486400" cy="33813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381375"/>
                    </a:xfrm>
                    <a:prstGeom prst="rect">
                      <a:avLst/>
                    </a:prstGeom>
                    <a:noFill/>
                    <a:ln>
                      <a:noFill/>
                    </a:ln>
                  </pic:spPr>
                </pic:pic>
              </a:graphicData>
            </a:graphic>
          </wp:inline>
        </w:drawing>
      </w:r>
    </w:p>
    <w:p w14:paraId="33799FC8" w14:textId="77777777" w:rsidR="00696877" w:rsidRDefault="00696877"/>
    <w:p w14:paraId="5BF39CFD" w14:textId="77777777" w:rsidR="00696877" w:rsidRDefault="00696877">
      <w:pPr>
        <w:rPr>
          <w:rFonts w:ascii="Courier New" w:hAnsi="Courier New" w:cs="Courier New"/>
          <w:sz w:val="20"/>
        </w:rPr>
      </w:pPr>
      <w:r>
        <w:rPr>
          <w:rFonts w:ascii="Courier New" w:hAnsi="Courier New" w:cs="Courier New"/>
          <w:sz w:val="20"/>
        </w:rPr>
        <w:t>Kuva 3 Sanomaliikenteen peruskaavio</w:t>
      </w:r>
    </w:p>
    <w:p w14:paraId="2BDA6DE1" w14:textId="77777777" w:rsidR="00696877" w:rsidRDefault="00696877">
      <w:r>
        <w:rPr>
          <w:rFonts w:ascii="Courier New" w:hAnsi="Courier New" w:cs="Courier New"/>
          <w:sz w:val="20"/>
        </w:rPr>
        <w:t>Lähde: Transmission Infrastructure – Generic message transmission topic, ballot sep 2005</w:t>
      </w:r>
    </w:p>
    <w:p w14:paraId="75B60DA7" w14:textId="77777777" w:rsidR="00696877" w:rsidRDefault="00696877"/>
    <w:p w14:paraId="6436B35B" w14:textId="77777777" w:rsidR="00696877" w:rsidRDefault="00696877">
      <w:r>
        <w:t>Kuittauksia sovellusadapterin kannalta on käsitelty luvussa 3.1.2.2.</w:t>
      </w:r>
    </w:p>
    <w:p w14:paraId="218B9548" w14:textId="77777777" w:rsidR="00696877" w:rsidRDefault="00696877"/>
    <w:p w14:paraId="02EAC23A" w14:textId="77777777" w:rsidR="00696877" w:rsidRDefault="00696877">
      <w:r>
        <w:t>(Adapteritason) vastaanottokuittauksen (Accept Ack) interaktio on MCCI_IN000002UV01, joka on kuvattu kohdassa 2.6.</w:t>
      </w:r>
    </w:p>
    <w:p w14:paraId="0329E119" w14:textId="77777777" w:rsidR="00696877" w:rsidRDefault="00696877"/>
    <w:p w14:paraId="78AD2E22" w14:textId="77777777" w:rsidR="00696877" w:rsidRDefault="00696877">
      <w:pPr>
        <w:pStyle w:val="Leipteksti2"/>
      </w:pPr>
      <w:r>
        <w:t>Sovellustasolle on määritelty HL7:aan perustuvat kuittaukset</w:t>
      </w:r>
      <w:r w:rsidR="00E9135D">
        <w:t xml:space="preserve"> (</w:t>
      </w:r>
      <w:ins w:id="41" w:author="Tuomainen Mika" w:date="2017-11-23T09:19:00Z">
        <w:r w:rsidR="00F764AA">
          <w:t>Kanta-palvelut</w:t>
        </w:r>
      </w:ins>
      <w:del w:id="42" w:author="Tuomainen Mika" w:date="2017-11-23T09:19:00Z">
        <w:r w:rsidR="00E9135D" w:rsidDel="00F764AA">
          <w:delText>E-res</w:delText>
        </w:r>
      </w:del>
      <w:del w:id="43" w:author="Tuomainen Mika" w:date="2017-11-23T09:18:00Z">
        <w:r w:rsidR="00E9135D" w:rsidDel="00F764AA">
          <w:delText>epti, KANTA</w:delText>
        </w:r>
      </w:del>
      <w:r w:rsidR="00E9135D">
        <w:t>)</w:t>
      </w:r>
      <w:r>
        <w:t xml:space="preserve">, joten </w:t>
      </w:r>
      <w:r w:rsidR="00E9135D">
        <w:t xml:space="preserve">viitetietokantaympäristön </w:t>
      </w:r>
      <w:r>
        <w:t>CDA-tiedonsiirrossa käytetty sovellustason kuittaussanoma ei ole enää tarpee</w:t>
      </w:r>
      <w:r w:rsidR="00E9135D">
        <w:t>n. Viitetietokannoissa CDA-tiedonsiirrossa käytetään kuitenkin edelleen avoimet rajapinnat-määrityksiä.</w:t>
      </w:r>
    </w:p>
    <w:p w14:paraId="26CFCC14" w14:textId="77777777" w:rsidR="00696877" w:rsidRDefault="00696877">
      <w:pPr>
        <w:pStyle w:val="Leipteksti2"/>
      </w:pPr>
    </w:p>
    <w:p w14:paraId="0CD4E5AC" w14:textId="77777777" w:rsidR="00696877" w:rsidRDefault="00696877">
      <w:pPr>
        <w:pStyle w:val="Leipteksti2"/>
      </w:pPr>
      <w:r>
        <w:rPr>
          <w:noProof/>
          <w:sz w:val="20"/>
          <w:lang w:eastAsia="fi-FI"/>
        </w:rPr>
        <w:object w:dxaOrig="0" w:dyaOrig="0" w14:anchorId="55320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59" type="#_x0000_t75" style="position:absolute;margin-left:0;margin-top:0;width:431.4pt;height:313.55pt;z-index:251676160;visibility:visible;mso-wrap-edited:f">
            <v:imagedata r:id="rId9" o:title=""/>
            <w10:wrap type="topAndBottom"/>
          </v:shape>
          <o:OLEObject Type="Embed" ProgID="Word.Picture.8" ShapeID="_x0000_s1759" DrawAspect="Content" ObjectID="_1812867341" r:id="rId10"/>
        </w:object>
      </w:r>
    </w:p>
    <w:p w14:paraId="5E7BB91F" w14:textId="77777777" w:rsidR="00696877" w:rsidRDefault="00696877">
      <w:pPr>
        <w:pStyle w:val="HTML-esimuotoiltu"/>
      </w:pPr>
      <w:r>
        <w:t>Kuva 4 Wrapperit kuittauksissa ja virheiden paikat</w:t>
      </w:r>
    </w:p>
    <w:p w14:paraId="4B79B899" w14:textId="77777777" w:rsidR="00696877" w:rsidRDefault="00696877">
      <w:pPr>
        <w:pStyle w:val="Leipteksti2"/>
      </w:pPr>
    </w:p>
    <w:p w14:paraId="17AB935C" w14:textId="50054A2B" w:rsidR="00696877" w:rsidRDefault="004B1BB5">
      <w:pPr>
        <w:pStyle w:val="Leipteksti2"/>
        <w:rPr>
          <w:i w:val="0"/>
          <w:iCs w:val="0"/>
        </w:rPr>
      </w:pPr>
      <w:r>
        <w:rPr>
          <w:i w:val="0"/>
          <w:iCs w:val="0"/>
          <w:noProof/>
        </w:rPr>
        <w:drawing>
          <wp:anchor distT="0" distB="0" distL="114300" distR="114300" simplePos="0" relativeHeight="251670016" behindDoc="0" locked="0" layoutInCell="1" allowOverlap="1" wp14:anchorId="7A5B4576" wp14:editId="51A55D9E">
            <wp:simplePos x="0" y="0"/>
            <wp:positionH relativeFrom="column">
              <wp:posOffset>0</wp:posOffset>
            </wp:positionH>
            <wp:positionV relativeFrom="paragraph">
              <wp:posOffset>0</wp:posOffset>
            </wp:positionV>
            <wp:extent cx="5485130" cy="4154170"/>
            <wp:effectExtent l="0" t="0" r="0" b="0"/>
            <wp:wrapTopAndBottom/>
            <wp:docPr id="143" name="Kuva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5130" cy="4154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40F8BB" w14:textId="77777777" w:rsidR="00696877" w:rsidRDefault="00696877"/>
    <w:p w14:paraId="5392DC46" w14:textId="77777777" w:rsidR="00696877" w:rsidRDefault="00696877"/>
    <w:p w14:paraId="44194810"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5.1 sovellustason kuittaus ja commit ack</w:t>
      </w:r>
    </w:p>
    <w:p w14:paraId="18EE7777" w14:textId="77777777" w:rsidR="00696877" w:rsidRDefault="00696877">
      <w:r>
        <w:t>(Mukaeltu copyright Ringholm GmbH 2005)</w:t>
      </w:r>
    </w:p>
    <w:p w14:paraId="0F69C80E" w14:textId="77777777" w:rsidR="00696877" w:rsidRDefault="00696877"/>
    <w:p w14:paraId="682C80EC" w14:textId="02CF3DAF" w:rsidR="00696877" w:rsidRDefault="004B1BB5">
      <w:r>
        <w:rPr>
          <w:noProof/>
        </w:rPr>
        <w:drawing>
          <wp:anchor distT="0" distB="0" distL="114300" distR="114300" simplePos="0" relativeHeight="251672064" behindDoc="0" locked="0" layoutInCell="1" allowOverlap="1" wp14:anchorId="1A84C23F" wp14:editId="3AC71722">
            <wp:simplePos x="0" y="0"/>
            <wp:positionH relativeFrom="column">
              <wp:posOffset>-342900</wp:posOffset>
            </wp:positionH>
            <wp:positionV relativeFrom="paragraph">
              <wp:posOffset>2218690</wp:posOffset>
            </wp:positionV>
            <wp:extent cx="5480685" cy="4024630"/>
            <wp:effectExtent l="0" t="0" r="0" b="0"/>
            <wp:wrapTopAndBottom/>
            <wp:docPr id="621" name="Kuva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0685" cy="402463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877">
        <w:t xml:space="preserve">Kuvassa 5.1 sovellus (sender) antaa WS-adapterille sanoman siirrettäväksi. Siirtoprotokollatasolla lähettäjä (source) lähettää sanoman (1) vastaanottajalle (destination). Destination ”lähettää” sourcelle commit ack:in (2), joka tässä tapauksessa on </w:t>
      </w:r>
      <w:r w:rsidR="00C543CC">
        <w:t xml:space="preserve"> 2XX</w:t>
      </w:r>
      <w:r w:rsidR="00696877">
        <w:t xml:space="preserve"> http-koodi</w:t>
      </w:r>
      <w:r w:rsidR="00C543CC">
        <w:t>,esim. 202 message accepted.</w:t>
      </w:r>
      <w:r w:rsidR="00696877">
        <w:t xml:space="preserve"> (Negatiivinen commit ack olisi ollut </w:t>
      </w:r>
      <w:r w:rsidR="00C543CC">
        <w:t>jokin muu kuin 2XX</w:t>
      </w:r>
      <w:r w:rsidR="00696877">
        <w:t xml:space="preserve"> http-koodi tai </w:t>
      </w:r>
      <w:r w:rsidR="00C543CC">
        <w:t xml:space="preserve">sitten </w:t>
      </w:r>
      <w:r w:rsidR="00696877">
        <w:t>SOAP</w:t>
      </w:r>
      <w:r w:rsidR="00C543CC">
        <w:t xml:space="preserve"> f</w:t>
      </w:r>
      <w:r w:rsidR="00696877">
        <w:t>ault</w:t>
      </w:r>
      <w:r w:rsidR="00C543CC">
        <w:t>-sanoma</w:t>
      </w:r>
      <w:r w:rsidR="00696877">
        <w:t>). Destination antaa sanoman (3) vastaanottopäässä sovellukselle (receiver). Sanomassa onkin vikaa ja receiver lähettää negatiivisen sovellustason kuittauksen (vastaussanoman) (4). Kuittaustiedot sijoitetaan kontrollikehykseen (controlActWrapper)  elementtiin detectedIssueEvent (tässä on kyseessä sovellustason virhe, ei vastaanottokuittaus eli Accept Ack). Nyt siirtotasolla roolit vaihtuvat ja siirto tapahtuu kuten toiseenkin suuntaan. Sovellustason kuittaus kuitataan siirtoprotokollatasolla commit-ackillä (5). Tässä kuvassa ei ole mukana adapteritason vastaanottokuittauksia (Accept Ack).</w:t>
      </w:r>
    </w:p>
    <w:p w14:paraId="0E5AD4A6" w14:textId="77777777" w:rsidR="00696877" w:rsidRDefault="00696877"/>
    <w:p w14:paraId="4D9CA1E5"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5.2 Vastaanottokuittaus (Accept Ack)</w:t>
      </w:r>
    </w:p>
    <w:p w14:paraId="0CFBB3DF" w14:textId="77777777" w:rsidR="00696877" w:rsidRDefault="00696877">
      <w:r>
        <w:t>(Mukaeltu copyright Ringholm GmbH 2005)</w:t>
      </w:r>
    </w:p>
    <w:p w14:paraId="2F303825" w14:textId="77777777" w:rsidR="00696877" w:rsidRDefault="00696877"/>
    <w:p w14:paraId="67E6BDE1" w14:textId="77777777" w:rsidR="00696877" w:rsidRDefault="00696877">
      <w:r>
        <w:t xml:space="preserve">Kuvassa 5.2 sovellus (sender) antaa WS-adapterille sanoman siirrettäväksi. Siirtoprotokollatasolla lähettäjä (source) lähettää sanoman (1) vastaanottajalle (destination). Destination ”lähettää” sourcelle commit acki:in (2), joka tässä tapauksessa on </w:t>
      </w:r>
      <w:r w:rsidR="00C543CC">
        <w:t>2XX</w:t>
      </w:r>
      <w:r>
        <w:t xml:space="preserve"> http-koodi</w:t>
      </w:r>
      <w:r w:rsidR="00C543CC">
        <w:t>, esim</w:t>
      </w:r>
      <w:r>
        <w:t xml:space="preserve"> </w:t>
      </w:r>
      <w:r w:rsidR="00C543CC">
        <w:t>200 tai 202</w:t>
      </w:r>
      <w:r>
        <w:t xml:space="preserve">. (Negatiivinen commit ack olisi ollut </w:t>
      </w:r>
      <w:r w:rsidR="003824CC">
        <w:t>jokin muu kuin 2XX</w:t>
      </w:r>
      <w:r>
        <w:t xml:space="preserve"> http-koodi tai </w:t>
      </w:r>
      <w:r w:rsidR="003824CC">
        <w:t xml:space="preserve">sitten </w:t>
      </w:r>
      <w:r>
        <w:t>SOAP</w:t>
      </w:r>
      <w:r w:rsidR="003824CC">
        <w:t xml:space="preserve"> </w:t>
      </w:r>
      <w:r>
        <w:t>fault</w:t>
      </w:r>
      <w:r w:rsidR="003824CC">
        <w:t>-sanoma</w:t>
      </w:r>
      <w:r>
        <w:t xml:space="preserve">). Destination antaa sanoman (3) vastaanottopäässä sovellusadapterille  (receiver). Sanomassa onkin </w:t>
      </w:r>
      <w:r w:rsidR="005E3C34">
        <w:t>kelvoton</w:t>
      </w:r>
      <w:r>
        <w:t xml:space="preserve"> (ei ole hyvin muodostettua) XML-</w:t>
      </w:r>
      <w:r w:rsidR="005E3C34">
        <w:t>muoto</w:t>
      </w:r>
      <w:r>
        <w:t xml:space="preserve"> ja sovellustason adapteri ei pysty toimittamaan sanomaa sovellukselle sovellusrajapinnan kautta. Adapteri (receiver)  lähettää negatiivisen vastaanottokuittauksen (4). Kuittaustiedot sijoitetaan siirtokehykseen (transmission wrapper) elementtiin acknowledgement. Nyt siirtotasolla roolit vaihtuvat ja siirto tapahtuu kuten toiseenkin suuntaan. Vastaanottokuittaus kuitataan siirtoprotokollatasolla commit-ackillä (5). Myös positiivinen vastaanottokuittaus voidaan lähettää jos tulevan sanoman siirtokehyksen acceptAckCode elementissä sitä pyydetään.</w:t>
      </w:r>
    </w:p>
    <w:p w14:paraId="1A0F43CC" w14:textId="77777777" w:rsidR="00696877" w:rsidRDefault="00696877"/>
    <w:p w14:paraId="56A8A188" w14:textId="77777777" w:rsidR="00696877" w:rsidRDefault="00696877">
      <w:r>
        <w:t>Tekniset kuittaustiedot (etenkin vastaanottokuittaus kuvassa 5.2) sijoitetaan siis siirtokehykseen elementtiin acknowledgement. Sovellustason kuittaus/vastaussanomassa virhetiedot (sovellustason vastaus kuvassa 5.1) sijoitetaan kontrollikehykseen elementtiin detectedIssueEvent. On huomattava, että sovellustason vastaussanomassakin tarvitaan acknowledgement-luokkaa sovellustason kuittauskoodin välittämiseen, acknowledgement luokan avulla tiedetään kaikissa tapauksissa kuinka viestinkäsittely toteutui.</w:t>
      </w:r>
    </w:p>
    <w:p w14:paraId="1E49AFA2" w14:textId="77777777" w:rsidR="00696877" w:rsidRDefault="00696877">
      <w:pPr>
        <w:pStyle w:val="Otsikko2"/>
      </w:pPr>
      <w:bookmarkStart w:id="44" w:name="_Toc200435593"/>
      <w:r>
        <w:t>Viestien kehyskerrokset</w:t>
      </w:r>
      <w:bookmarkEnd w:id="44"/>
    </w:p>
    <w:p w14:paraId="0BE3896F" w14:textId="77777777" w:rsidR="00696877" w:rsidRDefault="00696877"/>
    <w:p w14:paraId="331C27EA" w14:textId="77777777" w:rsidR="00696877" w:rsidRDefault="00696877">
      <w:pPr>
        <w:pStyle w:val="Otsikko3"/>
      </w:pPr>
      <w:bookmarkStart w:id="45" w:name="_Toc200435594"/>
      <w:r>
        <w:t>Siirtokehys – normaalit sanomat</w:t>
      </w:r>
      <w:bookmarkEnd w:id="45"/>
    </w:p>
    <w:p w14:paraId="5A340583" w14:textId="77777777" w:rsidR="00696877" w:rsidRDefault="00696877">
      <w:pPr>
        <w:pStyle w:val="Leipteksti"/>
      </w:pPr>
    </w:p>
    <w:bookmarkStart w:id="46" w:name="_MON_1245575005"/>
    <w:bookmarkEnd w:id="46"/>
    <w:p w14:paraId="18C453B3" w14:textId="77777777" w:rsidR="00696877" w:rsidRDefault="00696877">
      <w:pPr>
        <w:pStyle w:val="Leipteksti"/>
      </w:pPr>
      <w:r>
        <w:object w:dxaOrig="8626" w:dyaOrig="10291" w14:anchorId="721CA075">
          <v:shape id="_x0000_i1026" type="#_x0000_t75" style="width:431.25pt;height:514.5pt" o:ole="">
            <v:imagedata r:id="rId13" o:title=""/>
          </v:shape>
          <o:OLEObject Type="Embed" ProgID="Word.Picture.8" ShapeID="_x0000_i1026" DrawAspect="Content" ObjectID="_1812867338" r:id="rId14"/>
        </w:object>
      </w:r>
    </w:p>
    <w:p w14:paraId="3ECBBD17" w14:textId="77777777" w:rsidR="00696877" w:rsidRDefault="00696877">
      <w:pPr>
        <w:pStyle w:val="Leipteksti"/>
      </w:pPr>
    </w:p>
    <w:p w14:paraId="2921E4A3" w14:textId="77777777" w:rsidR="00696877" w:rsidRDefault="00696877">
      <w:pPr>
        <w:pStyle w:val="Leipteksti"/>
      </w:pPr>
    </w:p>
    <w:p w14:paraId="144D0D6B" w14:textId="77777777" w:rsidR="00696877" w:rsidRDefault="00696877">
      <w:pPr>
        <w:pStyle w:val="Leipteksti"/>
        <w:rPr>
          <w:rFonts w:ascii="Courier New" w:hAnsi="Courier New" w:cs="Courier New"/>
          <w:sz w:val="20"/>
        </w:rPr>
      </w:pPr>
      <w:r>
        <w:rPr>
          <w:rFonts w:ascii="Courier New" w:hAnsi="Courier New" w:cs="Courier New"/>
          <w:sz w:val="20"/>
        </w:rPr>
        <w:t>Kuva 6 – siirtokehyksen rakenne</w:t>
      </w:r>
    </w:p>
    <w:p w14:paraId="6B08914B" w14:textId="77777777" w:rsidR="00696877" w:rsidRDefault="00696877">
      <w:pPr>
        <w:pStyle w:val="Leipteksti"/>
        <w:rPr>
          <w:i/>
          <w:iCs/>
        </w:rPr>
      </w:pPr>
    </w:p>
    <w:p w14:paraId="42BAD8C4" w14:textId="77777777" w:rsidR="00696877" w:rsidRDefault="00696877">
      <w:pPr>
        <w:pStyle w:val="Leipteksti"/>
      </w:pPr>
      <w:r>
        <w:t>Siirtokehyksen englanninkielinen termi on transmission wrapper. Siirtokehyksiä on periaatteessa kahta päätyyppiä, normaali siirtokehys ja batch-kehys. Batch-kehys sisältää useita siirtokehyksiä ja batch-lähetystä käytetään sanomien niputtamiseen</w:t>
      </w:r>
    </w:p>
    <w:p w14:paraId="151AAE0C" w14:textId="77777777" w:rsidR="00696877" w:rsidRDefault="00696877">
      <w:pPr>
        <w:pStyle w:val="Leipteksti"/>
      </w:pPr>
      <w:r>
        <w:t xml:space="preserve">Normaalisanoman siirtokehyksen perusrakenne selviää kuvasta 6. Aina pakolliset elementit erottaa elementtilaatikon yhtenäisestä reunaviivasta. R-MIM on MCCI_RM000100 ja se on liitteenä tiedostossa MCCI_RM000100.png. Itse asiassa kunkin interaktion kohdalla määritellään käytettävä siirtokehys, mutta edellä mainittu on perussanomien pohjamääritys. Interaktiokohtaisessa siirtokehyksessä jokin pohjamäärityksessä vapaaehtoisena oleva tieto saattaakin olla pakollinen. </w:t>
      </w:r>
    </w:p>
    <w:p w14:paraId="3B93C9D7" w14:textId="77777777" w:rsidR="00696877" w:rsidRDefault="00696877">
      <w:pPr>
        <w:pStyle w:val="Leipteksti"/>
      </w:pPr>
    </w:p>
    <w:p w14:paraId="2FB321E3" w14:textId="77777777" w:rsidR="00696877" w:rsidRDefault="00696877">
      <w:pPr>
        <w:pStyle w:val="Leipteksti"/>
      </w:pPr>
      <w:r>
        <w:t>Sovellustason vastaus/kuittaussanomilla on oma siirtokehyksensä MCCI_RM000300 ja vastaanottokuittauksilla MCCI_RM000200. Normaalissa siirtokehyksissä (ei batch) on siis 3 erilaista alityyppiä.</w:t>
      </w:r>
    </w:p>
    <w:p w14:paraId="0627C0B5" w14:textId="77777777" w:rsidR="00696877" w:rsidRDefault="00696877">
      <w:pPr>
        <w:pStyle w:val="Leipteksti"/>
      </w:pPr>
    </w:p>
    <w:p w14:paraId="3E189EEB" w14:textId="77777777" w:rsidR="00696877" w:rsidRDefault="00696877">
      <w:pPr>
        <w:pStyle w:val="Leipteksti"/>
      </w:pPr>
      <w:r>
        <w:t>Siirtokehyksen tärkeimmät tiedot ovat tiedot lähettäjästä, vastaanottajasta ja interaktiosta. Kaikkiin HL7-interaktioihin kuuluu siirtokehys.</w:t>
      </w:r>
    </w:p>
    <w:p w14:paraId="51957BEE" w14:textId="77777777" w:rsidR="00696877" w:rsidRDefault="00696877">
      <w:pPr>
        <w:pStyle w:val="Leipteksti"/>
      </w:pPr>
    </w:p>
    <w:p w14:paraId="6EC03C24" w14:textId="77777777" w:rsidR="00696877" w:rsidRDefault="00696877">
      <w:pPr>
        <w:pStyle w:val="Leipteksti"/>
      </w:pPr>
      <w:r>
        <w:t>Seuraavissa kappaleissa on selitetty tärkeimpien tietokenttien käyttö.</w:t>
      </w:r>
    </w:p>
    <w:p w14:paraId="5FD01362" w14:textId="77777777" w:rsidR="00696877" w:rsidRDefault="00696877">
      <w:pPr>
        <w:pStyle w:val="Leipteksti"/>
      </w:pPr>
    </w:p>
    <w:p w14:paraId="4C847C6E" w14:textId="77777777" w:rsidR="00696877" w:rsidRDefault="00696877">
      <w:pPr>
        <w:pStyle w:val="Leipteksti"/>
        <w:rPr>
          <w:b/>
          <w:bCs/>
        </w:rPr>
      </w:pPr>
      <w:r>
        <w:rPr>
          <w:b/>
          <w:bCs/>
        </w:rPr>
        <w:t>infrastructureRootElements:</w:t>
      </w:r>
    </w:p>
    <w:p w14:paraId="11A65C09" w14:textId="77777777" w:rsidR="00696877" w:rsidRDefault="00696877">
      <w:pPr>
        <w:pStyle w:val="Leipteksti"/>
      </w:pPr>
    </w:p>
    <w:p w14:paraId="3625711A" w14:textId="77777777" w:rsidR="00696877" w:rsidRDefault="00696877">
      <w:pPr>
        <w:pStyle w:val="Leipteksti"/>
      </w:pPr>
      <w:r>
        <w:t xml:space="preserve">Alla lueteltujen kenttien lisäksi kuvassa 6 ja muissa rakennekuvissa on infrastructureRootElements kohdan alla kolme elementtiä: realmCode, typeId ja templateId. InfrastructureRoot luokka RIM:ssä on abstrakti luokka, josta kaikki muut luokat periytyvät. </w:t>
      </w:r>
    </w:p>
    <w:p w14:paraId="5570D640" w14:textId="77777777" w:rsidR="00696877" w:rsidRDefault="00696877">
      <w:pPr>
        <w:pStyle w:val="Leipteksti"/>
      </w:pPr>
      <w:r>
        <w:t>IntrastruktureRoot luokalla on kolme attribuuttia, jotka ovat käytettävissä kaikissa luokissa, myös siirtokehyksen luokissa: realmCode, typeId ja templateId ovat vapaaehtoisia elementtejä XML sanomissa, lisäksi infrastructureRoot luokasta periytyy nullFlavor attribuutti, jonka avulla kaikille elementeille saadaan hl7:n null arvot käyttöön.</w:t>
      </w:r>
    </w:p>
    <w:p w14:paraId="64D82CFD" w14:textId="77777777" w:rsidR="00696877" w:rsidRDefault="00696877">
      <w:pPr>
        <w:pStyle w:val="Leipteksti"/>
      </w:pPr>
      <w:r>
        <w:t>InfrastructureRootElements elementit eivät ole yleensä mukana sanomissa, profileId korvaa typeId:n ja templateId:n ja realmCode näkyy interaktion ja muiden määritysten FI päätteestä.</w:t>
      </w:r>
    </w:p>
    <w:p w14:paraId="5442DAA6" w14:textId="77777777" w:rsidR="00696877" w:rsidRDefault="00696877">
      <w:pPr>
        <w:pStyle w:val="Leipteksti"/>
        <w:numPr>
          <w:ilvl w:val="0"/>
          <w:numId w:val="28"/>
        </w:numPr>
      </w:pPr>
      <w:r>
        <w:t>realmCode (CS): realm eli käyttöalue, Suomen koodi on "FI", universaali on "UV".</w:t>
      </w:r>
    </w:p>
    <w:p w14:paraId="23CAEBFF" w14:textId="77777777" w:rsidR="00696877" w:rsidRDefault="00696877">
      <w:pPr>
        <w:pStyle w:val="Leipteksti"/>
        <w:numPr>
          <w:ilvl w:val="0"/>
          <w:numId w:val="28"/>
        </w:numPr>
      </w:pPr>
      <w:r>
        <w:t>typeId (II): standardin mukaiselle sanomarakenteelle voidaan määritellä lisärajoituksia ja typeId kentässä välitetään rajoitetulle rakenteelle annettu OID tunnus. Kuten profileId ks 3.1.6</w:t>
      </w:r>
    </w:p>
    <w:p w14:paraId="3ACC595F" w14:textId="77777777" w:rsidR="00696877" w:rsidRDefault="00696877">
      <w:pPr>
        <w:pStyle w:val="Leipteksti"/>
        <w:numPr>
          <w:ilvl w:val="0"/>
          <w:numId w:val="28"/>
        </w:numPr>
      </w:pPr>
      <w:r>
        <w:t>templateId (II): template määrittely on yksi keino määrittää rajoituksia sanomarakenteelle ja käytettäville koodistoille ym.</w:t>
      </w:r>
    </w:p>
    <w:p w14:paraId="4C8D7325" w14:textId="77777777" w:rsidR="00696877" w:rsidRDefault="00696877">
      <w:pPr>
        <w:pStyle w:val="Leipteksti"/>
      </w:pPr>
    </w:p>
    <w:p w14:paraId="69871FEA" w14:textId="77777777" w:rsidR="00696877" w:rsidRDefault="00696877">
      <w:pPr>
        <w:pStyle w:val="Leipteksti"/>
      </w:pPr>
    </w:p>
    <w:p w14:paraId="7FE04D2A" w14:textId="77777777" w:rsidR="00696877" w:rsidRDefault="00696877">
      <w:pPr>
        <w:pStyle w:val="Leipteksti"/>
      </w:pPr>
    </w:p>
    <w:p w14:paraId="5AFD3972" w14:textId="77777777" w:rsidR="00696877" w:rsidRDefault="00696877">
      <w:pPr>
        <w:pStyle w:val="Otsikko4"/>
      </w:pPr>
      <w:bookmarkStart w:id="47" w:name="_Toc91053040"/>
      <w:bookmarkStart w:id="48" w:name="_Toc200435595"/>
      <w:r>
        <w:t>id</w:t>
      </w:r>
      <w:bookmarkEnd w:id="47"/>
      <w:r>
        <w:t xml:space="preserve"> (pakollinen, II)</w:t>
      </w:r>
      <w:bookmarkEnd w:id="48"/>
    </w:p>
    <w:p w14:paraId="3F91A78D" w14:textId="77777777" w:rsidR="00696877" w:rsidRDefault="00696877">
      <w:pPr>
        <w:pStyle w:val="Sisluet1"/>
      </w:pPr>
    </w:p>
    <w:p w14:paraId="51D59D98" w14:textId="77777777" w:rsidR="00696877" w:rsidRDefault="00696877">
      <w:pPr>
        <w:pStyle w:val="Leipteksti"/>
      </w:pPr>
      <w:r>
        <w:t>Id on sanoman varsinainen tunnistenumero. Sen tietotyyppi on II ja 2.x vastinkenttä on MSH-10. Jos suinkin mahdollista, id:llä tulisi olla sama arvo kuin SOAP-headerin MessageId-kentällä. (Katso 3.2.4 osoitteistusprofiili). Id on OID-koodi, jossa tunnistussolmu on 18 ja id on järkevää generoida lähettävän järjestelmän osapuolitunnisteen alle.</w:t>
      </w:r>
    </w:p>
    <w:p w14:paraId="0B0BB41A" w14:textId="77777777" w:rsidR="00696877" w:rsidRDefault="00696877">
      <w:pPr>
        <w:pStyle w:val="Leipteksti"/>
      </w:pPr>
    </w:p>
    <w:p w14:paraId="5B0901CA" w14:textId="77777777" w:rsidR="00696877" w:rsidRDefault="00696877">
      <w:pPr>
        <w:pStyle w:val="Leipteksti"/>
      </w:pPr>
      <w:r>
        <w:t>HL7:n II tietotyyppi sallii myös UUID (Universal Unique Identifier) muotoisen arvon. Id kentän ei tarvitse olla OID, vaan se voi olla myös UUID, koska ei ole kyse pitkäaikaissäilytyksestä. UUID:tä voidaan käyttää, jos yksilöllisen OID:in luonti on vaikeaa.</w:t>
      </w:r>
      <w:ins w:id="49" w:author="Tuomainen Mika" w:date="2017-06-21T13:17:00Z">
        <w:r w:rsidR="00256474">
          <w:t xml:space="preserve"> Huom. UUID:n käyttö ei ole sallittua Kanta-palveluihin lähetettävissä HL7 V3 sanomissa, ainoastaan OID muoto</w:t>
        </w:r>
      </w:ins>
      <w:ins w:id="50" w:author="Tuomainen Mika" w:date="2018-08-10T10:39:00Z">
        <w:r w:rsidR="00C464B2">
          <w:t xml:space="preserve"> on</w:t>
        </w:r>
      </w:ins>
      <w:ins w:id="51" w:author="Tuomainen Mika" w:date="2017-06-21T13:17:00Z">
        <w:r w:rsidR="00256474">
          <w:t xml:space="preserve"> sallittu</w:t>
        </w:r>
      </w:ins>
      <w:ins w:id="52" w:author="Tuomainen Mika" w:date="2017-06-21T13:18:00Z">
        <w:r w:rsidR="00256474">
          <w:t>.</w:t>
        </w:r>
      </w:ins>
    </w:p>
    <w:p w14:paraId="03969301" w14:textId="77777777" w:rsidR="00696877" w:rsidRDefault="00696877">
      <w:pPr>
        <w:pStyle w:val="Leipteksti"/>
      </w:pPr>
    </w:p>
    <w:p w14:paraId="42924110" w14:textId="77777777" w:rsidR="00696877" w:rsidRDefault="00696877">
      <w:pPr>
        <w:pStyle w:val="Leipteksti"/>
      </w:pPr>
      <w:r>
        <w:t>Esimerkki:</w:t>
      </w:r>
    </w:p>
    <w:p w14:paraId="7FD6E963" w14:textId="77777777" w:rsidR="00696877" w:rsidRDefault="00696877">
      <w:pPr>
        <w:pStyle w:val="Leipteksti"/>
      </w:pPr>
    </w:p>
    <w:p w14:paraId="72C46E5A" w14:textId="77777777" w:rsidR="00696877" w:rsidRDefault="00696877">
      <w:pPr>
        <w:pStyle w:val="Leipteksti"/>
      </w:pPr>
      <w:r>
        <w:t>&lt;id root=”1.2.246.777.10.6280613.18.2004.225.2004.21221” /&gt;</w:t>
      </w:r>
    </w:p>
    <w:p w14:paraId="74CA6868" w14:textId="77777777" w:rsidR="00696877" w:rsidRDefault="00696877">
      <w:pPr>
        <w:pStyle w:val="Leipteksti"/>
      </w:pPr>
    </w:p>
    <w:p w14:paraId="14144569" w14:textId="77777777" w:rsidR="00696877" w:rsidRDefault="00696877">
      <w:pPr>
        <w:pStyle w:val="Leipteksti"/>
      </w:pPr>
      <w:r>
        <w:t>ID:n pitää olla uniikki eikä samaa id:tä käytetä koskaan uudestaan toiselle sanomainstanssille. OID:in käyttö takaa näiden perusvaatimuksien noudattamisen. Täten id:n avulla voidaan havaita duplikaatit. Id:n generointi sanomaliikenteen osapuolistunnisteen alle esim. vuosisarjana auttaa myös sanomien pitämisessä järjestyksessä. Vuosisarja ei häiriinny kellopohjaisessa generoinnissa myöskään kesä/talviaikavaihdoksissa.</w:t>
      </w:r>
    </w:p>
    <w:p w14:paraId="68B788B6" w14:textId="77777777" w:rsidR="00696877" w:rsidRDefault="00696877">
      <w:pPr>
        <w:pStyle w:val="Leipteksti"/>
      </w:pPr>
    </w:p>
    <w:p w14:paraId="64049777" w14:textId="77777777" w:rsidR="00696877" w:rsidRDefault="00696877">
      <w:pPr>
        <w:pStyle w:val="Leipteksti"/>
      </w:pPr>
      <w:r>
        <w:t>Id on yksi sanomanvälityksen hallinnan keskeisimpiä tietoja, sillä vastaanottokuittaukset ja sovellustason kuittaukset kohdistetaan alkuperäiseen sanomaan juuri tämän id:n avulla.</w:t>
      </w:r>
    </w:p>
    <w:p w14:paraId="1F3398E8" w14:textId="77777777" w:rsidR="00696877" w:rsidRDefault="00696877">
      <w:pPr>
        <w:pStyle w:val="Leipteksti"/>
      </w:pPr>
    </w:p>
    <w:p w14:paraId="197DCC9B" w14:textId="77777777" w:rsidR="00696877" w:rsidRDefault="00696877">
      <w:pPr>
        <w:pStyle w:val="Leipteksti"/>
      </w:pPr>
      <w:r>
        <w:t>Id kenttä voi olla:</w:t>
      </w:r>
    </w:p>
    <w:p w14:paraId="0A1F255D" w14:textId="77777777" w:rsidR="00696877" w:rsidRDefault="00696877">
      <w:pPr>
        <w:pStyle w:val="Leipteksti"/>
      </w:pPr>
    </w:p>
    <w:p w14:paraId="67E90619" w14:textId="77777777" w:rsidR="00696877" w:rsidRDefault="00696877">
      <w:pPr>
        <w:pStyle w:val="Leipteksti"/>
        <w:numPr>
          <w:ilvl w:val="0"/>
          <w:numId w:val="29"/>
        </w:numPr>
      </w:pPr>
      <w:r>
        <w:t>Yksikäsitteinen numeerinen OID. OID:ia käytettäessä voidaan käyttää root:ia ja extensionia, suositus tässä kohdin kuitenkin on, että käytetään pelkästään root:ia. Tärkeintä on, että root ja extension tulkitaan aina yhdessä.</w:t>
      </w:r>
      <w:ins w:id="53" w:author="Tuomainen Mika" w:date="2017-06-21T13:17:00Z">
        <w:r w:rsidR="00256474">
          <w:t xml:space="preserve"> HUOM. Tämä </w:t>
        </w:r>
      </w:ins>
      <w:ins w:id="54" w:author="Tuomainen Mika" w:date="2018-08-01T09:51:00Z">
        <w:r w:rsidR="00710942">
          <w:t xml:space="preserve">vaihtoehto 1 </w:t>
        </w:r>
      </w:ins>
      <w:ins w:id="55" w:author="Tuomainen Mika" w:date="2017-06-21T13:17:00Z">
        <w:r w:rsidR="00256474">
          <w:t>on ainoa Kanta-palveluiden hyväksymä muoto HL7 V3 sanomissa!</w:t>
        </w:r>
      </w:ins>
    </w:p>
    <w:p w14:paraId="719BD874" w14:textId="77777777" w:rsidR="00696877" w:rsidRDefault="00696877">
      <w:pPr>
        <w:pStyle w:val="Leipteksti"/>
        <w:numPr>
          <w:ilvl w:val="0"/>
          <w:numId w:val="29"/>
        </w:numPr>
      </w:pPr>
      <w:r>
        <w:t>Root on OID ja extension sisältää UUID:n</w:t>
      </w:r>
    </w:p>
    <w:p w14:paraId="02CBBF26" w14:textId="77777777" w:rsidR="00696877" w:rsidRDefault="00696877">
      <w:pPr>
        <w:pStyle w:val="Leipteksti"/>
        <w:numPr>
          <w:ilvl w:val="0"/>
          <w:numId w:val="29"/>
        </w:numPr>
      </w:pPr>
      <w:r>
        <w:t>Koko id on UUID</w:t>
      </w:r>
    </w:p>
    <w:p w14:paraId="5D70C296" w14:textId="77777777" w:rsidR="00696877" w:rsidRDefault="00696877">
      <w:pPr>
        <w:pStyle w:val="Leipteksti"/>
      </w:pPr>
    </w:p>
    <w:p w14:paraId="49E5CDA9" w14:textId="77777777" w:rsidR="00696877" w:rsidRDefault="00696877">
      <w:r>
        <w:t>UUID/GUID tyyppistä tunnistetta voidaan käyttää tässä id:ssä, koska kyseessä on kertakäyttöinen tunniste.</w:t>
      </w:r>
      <w:ins w:id="56" w:author="Tuomainen Mika" w:date="2017-06-21T13:18:00Z">
        <w:r w:rsidR="00256474" w:rsidRPr="00256474">
          <w:t xml:space="preserve"> </w:t>
        </w:r>
        <w:r w:rsidR="00256474">
          <w:t>Huom. UUID:n käyttö ei ole sallittua Kanta-palveluihin lähetettävissä HL7 V3 sanomissa, ainoastaan OID muoto</w:t>
        </w:r>
      </w:ins>
      <w:ins w:id="57" w:author="Tuomainen Mika" w:date="2018-08-10T10:39:00Z">
        <w:r w:rsidR="00C464B2">
          <w:t xml:space="preserve"> on</w:t>
        </w:r>
      </w:ins>
      <w:ins w:id="58" w:author="Tuomainen Mika" w:date="2017-06-21T13:18:00Z">
        <w:r w:rsidR="00256474">
          <w:t xml:space="preserve"> sallittu.</w:t>
        </w:r>
      </w:ins>
      <w:r>
        <w:t xml:space="preserve"> Pysyvissä ja säilytettävissä asiayhteyksissä (kuten esim. asiakirjan tunniste) käytetään JHS 159 suosituksen mukaisesti muodostettua OID-tunnusta.</w:t>
      </w:r>
    </w:p>
    <w:p w14:paraId="100F9CB9" w14:textId="77777777" w:rsidR="00696877" w:rsidRDefault="00696877">
      <w:pPr>
        <w:pStyle w:val="Leipteksti"/>
      </w:pPr>
    </w:p>
    <w:p w14:paraId="41FC0DE5" w14:textId="77777777" w:rsidR="00696877" w:rsidRDefault="00696877"/>
    <w:p w14:paraId="7DADD5DE" w14:textId="77777777" w:rsidR="00696877" w:rsidRDefault="00696877">
      <w:pPr>
        <w:pStyle w:val="Otsikko4"/>
      </w:pPr>
      <w:bookmarkStart w:id="59" w:name="_Toc91053041"/>
      <w:bookmarkStart w:id="60" w:name="_Toc200435596"/>
      <w:r>
        <w:t>creationTime</w:t>
      </w:r>
      <w:bookmarkEnd w:id="59"/>
      <w:r>
        <w:t xml:space="preserve"> (pakollinen TS)</w:t>
      </w:r>
      <w:bookmarkEnd w:id="60"/>
    </w:p>
    <w:p w14:paraId="10F29106" w14:textId="77777777" w:rsidR="00696877" w:rsidRDefault="00696877">
      <w:pPr>
        <w:pStyle w:val="Leipteksti"/>
      </w:pPr>
    </w:p>
    <w:p w14:paraId="44B251E5" w14:textId="77777777" w:rsidR="00696877" w:rsidRDefault="00696877">
      <w:pPr>
        <w:pStyle w:val="Leipteksti"/>
      </w:pPr>
      <w:r>
        <w:t>CreationTime on sanoman luontiaika. Tietotyyppi on TS ja 2.x vastine MSH-7. Käytämme sekunnin tarkkuutta.</w:t>
      </w:r>
    </w:p>
    <w:p w14:paraId="07FC994F" w14:textId="77777777" w:rsidR="00696877" w:rsidRDefault="00696877">
      <w:pPr>
        <w:pStyle w:val="Leipteksti"/>
      </w:pPr>
    </w:p>
    <w:p w14:paraId="00921A62" w14:textId="77777777" w:rsidR="00696877" w:rsidRDefault="00696877">
      <w:pPr>
        <w:pStyle w:val="Leipteksti"/>
      </w:pPr>
      <w:r>
        <w:t xml:space="preserve">Esimerkki: </w:t>
      </w:r>
    </w:p>
    <w:p w14:paraId="000ADB4D" w14:textId="77777777" w:rsidR="00696877" w:rsidRDefault="00696877">
      <w:pPr>
        <w:pStyle w:val="Leipteksti"/>
      </w:pPr>
    </w:p>
    <w:p w14:paraId="3B8BC735" w14:textId="77777777" w:rsidR="00696877" w:rsidRDefault="00696877">
      <w:pPr>
        <w:pStyle w:val="Leipteksti"/>
      </w:pPr>
      <w:r>
        <w:t>&lt;creationTime value=”20051211122853”/&gt;</w:t>
      </w:r>
    </w:p>
    <w:p w14:paraId="7C65FDFF" w14:textId="77777777" w:rsidR="00696877" w:rsidRDefault="00696877">
      <w:pPr>
        <w:pStyle w:val="Leipteksti"/>
      </w:pPr>
    </w:p>
    <w:p w14:paraId="6FCE2D19" w14:textId="77777777" w:rsidR="00696877" w:rsidRDefault="00696877">
      <w:pPr>
        <w:pStyle w:val="Otsikko4"/>
      </w:pPr>
      <w:bookmarkStart w:id="61" w:name="_Toc200435597"/>
      <w:r>
        <w:t>securityText (vapaaehtoinen ST)</w:t>
      </w:r>
      <w:bookmarkEnd w:id="61"/>
    </w:p>
    <w:p w14:paraId="53A515E3" w14:textId="77777777" w:rsidR="00696877" w:rsidRDefault="00696877">
      <w:pPr>
        <w:pStyle w:val="Leipteksti"/>
      </w:pPr>
    </w:p>
    <w:p w14:paraId="7F457E67" w14:textId="77777777" w:rsidR="00696877" w:rsidRDefault="00696877">
      <w:pPr>
        <w:pStyle w:val="Leipteksti"/>
      </w:pPr>
      <w:r>
        <w:t>Tietotyyppi on ST. Ei ohjeistusta toistaiseksi. Käytetään tietoturvan implementoinnissa. 2.x vastine MSH-8.</w:t>
      </w:r>
    </w:p>
    <w:p w14:paraId="280F2690" w14:textId="77777777" w:rsidR="00696877" w:rsidRDefault="00696877"/>
    <w:p w14:paraId="68472093" w14:textId="77777777" w:rsidR="00696877" w:rsidRDefault="00696877"/>
    <w:p w14:paraId="0BB9A56F" w14:textId="77777777" w:rsidR="00696877" w:rsidRDefault="00696877">
      <w:pPr>
        <w:pStyle w:val="Otsikko4"/>
      </w:pPr>
      <w:bookmarkStart w:id="62" w:name="_Toc200435598"/>
      <w:r>
        <w:t>versionCode (vapaaehtoinen CS)</w:t>
      </w:r>
      <w:bookmarkEnd w:id="62"/>
    </w:p>
    <w:p w14:paraId="6C0C5ABB" w14:textId="77777777" w:rsidR="00696877" w:rsidRDefault="00696877">
      <w:pPr>
        <w:pStyle w:val="Leipteksti"/>
      </w:pPr>
    </w:p>
    <w:p w14:paraId="310195BF" w14:textId="77777777" w:rsidR="00696877" w:rsidRDefault="00696877">
      <w:pPr>
        <w:pStyle w:val="Leipteksti"/>
      </w:pPr>
      <w:r>
        <w:t>HL7 version numero. 2.x vastine MSH-12. Käytettävä versio pitää ohjeistaa sovellusaluekohtaisissa implementointioppaassa. Koodisto on HL7StandardVersionCode, arvot ovat toistaiseksi avoinna mutta ilmeisesti muotoa ”V3-</w:t>
      </w:r>
      <w:smartTag w:uri="urn:schemas-microsoft-com:office:smarttags" w:element="metricconverter">
        <w:smartTagPr>
          <w:attr w:name="ProductID" w:val="2006”"/>
        </w:smartTagPr>
        <w:r>
          <w:t>2006”</w:t>
        </w:r>
      </w:smartTag>
      <w:r>
        <w:t xml:space="preserve"> </w:t>
      </w:r>
      <w:r w:rsidR="003467BA">
        <w:t>. Kansallisessa terveyshankkeessa käytetään juuri arvoa ”V3-</w:t>
      </w:r>
      <w:smartTag w:uri="urn:schemas-microsoft-com:office:smarttags" w:element="metricconverter">
        <w:smartTagPr>
          <w:attr w:name="ProductID" w:val="2006”"/>
        </w:smartTagPr>
        <w:r w:rsidR="003467BA">
          <w:t>2006”</w:t>
        </w:r>
      </w:smartTag>
      <w:r w:rsidR="003467BA">
        <w:t>, koska sen sanomamääritykset perustuvat vuoden 2006 Normative Editioniin.</w:t>
      </w:r>
    </w:p>
    <w:p w14:paraId="24DA83C0" w14:textId="77777777" w:rsidR="00696877" w:rsidRDefault="00696877">
      <w:pPr>
        <w:pStyle w:val="Leipteksti"/>
      </w:pPr>
    </w:p>
    <w:p w14:paraId="6DFD1B8A" w14:textId="77777777" w:rsidR="00696877" w:rsidRDefault="00696877">
      <w:pPr>
        <w:pStyle w:val="Leipteksti"/>
      </w:pPr>
    </w:p>
    <w:p w14:paraId="22165F37" w14:textId="77777777" w:rsidR="00696877" w:rsidRDefault="00696877">
      <w:pPr>
        <w:pStyle w:val="Otsikko4"/>
      </w:pPr>
      <w:bookmarkStart w:id="63" w:name="_Toc91053042"/>
      <w:bookmarkStart w:id="64" w:name="_Toc200435599"/>
      <w:r>
        <w:t>interactionId</w:t>
      </w:r>
      <w:bookmarkEnd w:id="63"/>
      <w:r>
        <w:t xml:space="preserve"> (pakollinen II)</w:t>
      </w:r>
      <w:bookmarkEnd w:id="64"/>
    </w:p>
    <w:p w14:paraId="4F4F91FA" w14:textId="77777777" w:rsidR="00696877" w:rsidRDefault="00696877"/>
    <w:p w14:paraId="3AA00B39" w14:textId="77777777" w:rsidR="00696877" w:rsidRDefault="00696877">
      <w:r>
        <w:t>InteractionId on sanomaan liittyvän interaktion tunnus, esim. REPC_IN004110. Vastine 2.x:ssä on MSH-9. InteractionId on headerin tärkeimpiä tietoja, sillä se määrittelee mistä koko sanomassa on kyse ja millä tavalla vastaanottavan sovelluksen tulee toimia sanoman vastaanotettuaan.</w:t>
      </w:r>
    </w:p>
    <w:p w14:paraId="28DB56A9" w14:textId="77777777" w:rsidR="00696877" w:rsidRDefault="00696877"/>
    <w:p w14:paraId="019859C8" w14:textId="77777777" w:rsidR="00696877" w:rsidRDefault="00696877">
      <w:pPr>
        <w:pStyle w:val="Leipteksti"/>
      </w:pPr>
      <w:r>
        <w:t xml:space="preserve">Esimerkki: </w:t>
      </w:r>
    </w:p>
    <w:p w14:paraId="4CB8EC9A" w14:textId="77777777" w:rsidR="00696877" w:rsidRDefault="00696877"/>
    <w:p w14:paraId="6D59AA75" w14:textId="77777777" w:rsidR="00696877" w:rsidRPr="00115E11" w:rsidRDefault="00696877">
      <w:r w:rsidRPr="00115E11">
        <w:t>&lt;interactionId root=”2.16.840.1.113883.1.6” extension=”REPC_IN004110”/&gt;</w:t>
      </w:r>
    </w:p>
    <w:p w14:paraId="23ED3FFE" w14:textId="77777777" w:rsidR="00696877" w:rsidRPr="00115E11" w:rsidRDefault="00696877"/>
    <w:p w14:paraId="5FBCC5EB" w14:textId="77777777" w:rsidR="00696877" w:rsidRDefault="00960F98">
      <w:r>
        <w:t>Interaktioiden OID-koodi on 2.16.840.1.113883.1.6 kv. HL7:n määrittelemille interaktioille sekä myös Suomessa määritellyille interaktioille.</w:t>
      </w:r>
    </w:p>
    <w:p w14:paraId="6801AF9F" w14:textId="77777777" w:rsidR="00696877" w:rsidRDefault="00696877"/>
    <w:p w14:paraId="23BB4C24" w14:textId="77777777" w:rsidR="00696877" w:rsidRDefault="00696877">
      <w:pPr>
        <w:pStyle w:val="Otsikko4"/>
      </w:pPr>
      <w:bookmarkStart w:id="65" w:name="_Toc91053043"/>
      <w:bookmarkStart w:id="66" w:name="_Toc200435600"/>
      <w:r>
        <w:t>profileId</w:t>
      </w:r>
      <w:bookmarkEnd w:id="65"/>
      <w:r>
        <w:t xml:space="preserve"> (vapaaehtoinen SET(II) )</w:t>
      </w:r>
      <w:bookmarkEnd w:id="66"/>
    </w:p>
    <w:p w14:paraId="6364D1B3" w14:textId="77777777" w:rsidR="00696877" w:rsidRDefault="00696877"/>
    <w:p w14:paraId="2DCDAAF4" w14:textId="77777777" w:rsidR="00696877" w:rsidRDefault="00696877">
      <w:pPr>
        <w:rPr>
          <w:color w:val="000000"/>
          <w:sz w:val="20"/>
        </w:rPr>
      </w:pPr>
      <w:r>
        <w:t>ProfileId ilmoittaa mihin implementointioppaisiin sanomanlähetys perustuu. Tietotyyppi on II ja elementti on toistuva. Arvona on tämän dokumentin OID ja sovellettavien implementointioppaiden OID:dit.</w:t>
      </w:r>
    </w:p>
    <w:p w14:paraId="46240DD5" w14:textId="77777777" w:rsidR="00696877" w:rsidRDefault="00696877"/>
    <w:p w14:paraId="7033913F" w14:textId="77777777" w:rsidR="00696877" w:rsidRDefault="00696877">
      <w:pPr>
        <w:rPr>
          <w:lang w:val="en-GB"/>
        </w:rPr>
      </w:pPr>
      <w:r>
        <w:rPr>
          <w:lang w:val="en-GB"/>
        </w:rPr>
        <w:t>&lt;profileId  root="1.2.246.777.11.200</w:t>
      </w:r>
      <w:r w:rsidR="0050453B">
        <w:rPr>
          <w:lang w:val="en-GB"/>
        </w:rPr>
        <w:t>8</w:t>
      </w:r>
      <w:r>
        <w:rPr>
          <w:lang w:val="en-GB"/>
        </w:rPr>
        <w:t>.10"/&gt;</w:t>
      </w:r>
    </w:p>
    <w:p w14:paraId="05581B2C" w14:textId="77777777" w:rsidR="0050453B" w:rsidRDefault="0050453B">
      <w:pPr>
        <w:rPr>
          <w:lang w:val="en-GB"/>
        </w:rPr>
      </w:pPr>
    </w:p>
    <w:p w14:paraId="20170F13" w14:textId="77777777" w:rsidR="00696877" w:rsidRDefault="00696877">
      <w:pPr>
        <w:rPr>
          <w:lang w:val="en-GB"/>
        </w:rPr>
      </w:pPr>
    </w:p>
    <w:p w14:paraId="2FAA0633" w14:textId="77777777" w:rsidR="00696877" w:rsidRDefault="00696877">
      <w:pPr>
        <w:rPr>
          <w:lang w:val="en-GB"/>
        </w:rPr>
      </w:pPr>
    </w:p>
    <w:p w14:paraId="28BC9225" w14:textId="77777777" w:rsidR="00696877" w:rsidRDefault="00696877">
      <w:pPr>
        <w:pStyle w:val="Otsikko4"/>
        <w:rPr>
          <w:lang w:val="en-GB"/>
        </w:rPr>
      </w:pPr>
      <w:bookmarkStart w:id="67" w:name="_Toc91053044"/>
      <w:bookmarkStart w:id="68" w:name="_Toc200435601"/>
      <w:r>
        <w:rPr>
          <w:lang w:val="en-GB"/>
        </w:rPr>
        <w:t>processingCode</w:t>
      </w:r>
      <w:bookmarkEnd w:id="67"/>
      <w:r>
        <w:rPr>
          <w:lang w:val="en-GB"/>
        </w:rPr>
        <w:t xml:space="preserve"> (pakollinen CS)</w:t>
      </w:r>
      <w:bookmarkEnd w:id="68"/>
    </w:p>
    <w:p w14:paraId="653F5115" w14:textId="77777777" w:rsidR="00696877" w:rsidRDefault="00696877">
      <w:pPr>
        <w:rPr>
          <w:lang w:val="en-GB"/>
        </w:rPr>
      </w:pPr>
    </w:p>
    <w:p w14:paraId="491682F2" w14:textId="77777777" w:rsidR="00696877" w:rsidRDefault="00696877">
      <w:pPr>
        <w:pStyle w:val="Leipteksti"/>
      </w:pPr>
      <w:r>
        <w:t>Tällä elementillä määritellään käyttöympäristö. Vastine 2.x:ssä on MSH-11, komponentti 1.</w:t>
      </w:r>
    </w:p>
    <w:p w14:paraId="7FAA6277" w14:textId="77777777" w:rsidR="00696877" w:rsidRDefault="00696877"/>
    <w:p w14:paraId="4690664B" w14:textId="77777777" w:rsidR="00696877" w:rsidRDefault="00696877">
      <w:r>
        <w:t>Arvot ovat (samat kuin 2.x:ssä):</w:t>
      </w:r>
    </w:p>
    <w:p w14:paraId="2CB116DA" w14:textId="77777777" w:rsidR="00696877" w:rsidRDefault="00696877"/>
    <w:p w14:paraId="20C6673D" w14:textId="77777777" w:rsidR="00696877" w:rsidRDefault="00696877">
      <w:pPr>
        <w:rPr>
          <w:lang w:val="en-GB"/>
        </w:rPr>
      </w:pPr>
      <w:r>
        <w:rPr>
          <w:lang w:val="en-GB"/>
        </w:rPr>
        <w:t>P (production)</w:t>
      </w:r>
      <w:r>
        <w:rPr>
          <w:lang w:val="en-GB"/>
        </w:rPr>
        <w:tab/>
        <w:t>-</w:t>
      </w:r>
      <w:r>
        <w:rPr>
          <w:lang w:val="en-GB"/>
        </w:rPr>
        <w:tab/>
        <w:t>tuotanto</w:t>
      </w:r>
    </w:p>
    <w:p w14:paraId="767351EB" w14:textId="77777777" w:rsidR="00696877" w:rsidRDefault="00696877">
      <w:pPr>
        <w:rPr>
          <w:lang w:val="en-GB"/>
        </w:rPr>
      </w:pPr>
      <w:r>
        <w:rPr>
          <w:lang w:val="en-GB"/>
        </w:rPr>
        <w:t>D (debugging)</w:t>
      </w:r>
      <w:r>
        <w:rPr>
          <w:lang w:val="en-GB"/>
        </w:rPr>
        <w:tab/>
        <w:t>-</w:t>
      </w:r>
      <w:r>
        <w:rPr>
          <w:lang w:val="en-GB"/>
        </w:rPr>
        <w:tab/>
        <w:t>testi</w:t>
      </w:r>
    </w:p>
    <w:p w14:paraId="411A9E81" w14:textId="77777777" w:rsidR="00696877" w:rsidRDefault="00696877">
      <w:r>
        <w:t>T (Training) -</w:t>
      </w:r>
      <w:r>
        <w:tab/>
      </w:r>
      <w:r>
        <w:tab/>
        <w:t>koulutus</w:t>
      </w:r>
    </w:p>
    <w:p w14:paraId="353F97B3" w14:textId="77777777" w:rsidR="00696877" w:rsidRDefault="00696877"/>
    <w:p w14:paraId="63AB89E3" w14:textId="77777777" w:rsidR="00696877" w:rsidRDefault="00696877">
      <w:r>
        <w:t>Esimerkki:</w:t>
      </w:r>
    </w:p>
    <w:p w14:paraId="46D5BDD4" w14:textId="77777777" w:rsidR="00696877" w:rsidRDefault="00696877"/>
    <w:p w14:paraId="10E04B3B" w14:textId="77777777" w:rsidR="00696877" w:rsidRDefault="00696877">
      <w:r>
        <w:t>&lt;processingCode code=”P”/&gt;</w:t>
      </w:r>
    </w:p>
    <w:p w14:paraId="07B2C86A" w14:textId="77777777" w:rsidR="00696877" w:rsidRDefault="00696877"/>
    <w:p w14:paraId="70BF43E6" w14:textId="77777777" w:rsidR="00696877" w:rsidRDefault="00696877">
      <w:pPr>
        <w:pStyle w:val="Otsikko4"/>
      </w:pPr>
      <w:bookmarkStart w:id="69" w:name="_Toc91053045"/>
      <w:bookmarkStart w:id="70" w:name="_Toc200435602"/>
      <w:r>
        <w:t>processingModeCode</w:t>
      </w:r>
      <w:bookmarkEnd w:id="69"/>
      <w:r>
        <w:t xml:space="preserve"> (pakollinen CS)</w:t>
      </w:r>
      <w:bookmarkEnd w:id="70"/>
    </w:p>
    <w:p w14:paraId="749CD400" w14:textId="77777777" w:rsidR="00696877" w:rsidRDefault="00696877"/>
    <w:p w14:paraId="3F7DF12C" w14:textId="77777777" w:rsidR="00696877" w:rsidRDefault="00696877">
      <w:pPr>
        <w:pStyle w:val="Leipteksti"/>
      </w:pPr>
      <w:r>
        <w:t>Tällä elementillä määritellään prosessointitapa. Vastine 2.x:ssä on MSH-11, komponentti 2.</w:t>
      </w:r>
    </w:p>
    <w:p w14:paraId="5D99F17C" w14:textId="77777777" w:rsidR="00696877" w:rsidRDefault="00696877">
      <w:pPr>
        <w:pStyle w:val="Leipteksti"/>
      </w:pPr>
    </w:p>
    <w:p w14:paraId="75D20D57" w14:textId="77777777" w:rsidR="00696877" w:rsidRDefault="00696877">
      <w:pPr>
        <w:pStyle w:val="Leipteksti"/>
      </w:pPr>
      <w:r>
        <w:t>Sallitut arvot ovat:</w:t>
      </w:r>
    </w:p>
    <w:p w14:paraId="1656C702" w14:textId="77777777" w:rsidR="00696877" w:rsidRDefault="00696877">
      <w:pPr>
        <w:pStyle w:val="Leipteksti"/>
      </w:pPr>
    </w:p>
    <w:p w14:paraId="1A1D49B5" w14:textId="77777777" w:rsidR="00696877" w:rsidRDefault="00696877">
      <w:pPr>
        <w:pStyle w:val="Leipteksti"/>
      </w:pPr>
      <w:r>
        <w:t>A (archive)</w:t>
      </w:r>
      <w:r>
        <w:tab/>
      </w:r>
      <w:r>
        <w:tab/>
      </w:r>
      <w:r>
        <w:tab/>
        <w:t>- arkistointi</w:t>
      </w:r>
    </w:p>
    <w:p w14:paraId="70A15E25" w14:textId="77777777" w:rsidR="00696877" w:rsidRDefault="00696877">
      <w:pPr>
        <w:pStyle w:val="Leipteksti"/>
      </w:pPr>
      <w:r>
        <w:t>I (initial load)</w:t>
      </w:r>
      <w:r>
        <w:tab/>
      </w:r>
      <w:r>
        <w:tab/>
        <w:t>- peruslataus (esim. massalataus arkistosta)</w:t>
      </w:r>
    </w:p>
    <w:p w14:paraId="79A5B6E3" w14:textId="77777777" w:rsidR="00696877" w:rsidRDefault="00696877">
      <w:pPr>
        <w:pStyle w:val="Leipteksti"/>
      </w:pPr>
    </w:p>
    <w:p w14:paraId="65660FA2" w14:textId="77777777" w:rsidR="00696877" w:rsidRPr="00AE6937" w:rsidRDefault="00696877">
      <w:pPr>
        <w:pStyle w:val="Leipteksti"/>
        <w:rPr>
          <w:lang w:val="en-US"/>
        </w:rPr>
      </w:pPr>
      <w:r w:rsidRPr="00AE6937">
        <w:rPr>
          <w:lang w:val="en-US"/>
        </w:rPr>
        <w:t>R (restore from archive)</w:t>
      </w:r>
      <w:r w:rsidRPr="00AE6937">
        <w:rPr>
          <w:lang w:val="en-US"/>
        </w:rPr>
        <w:tab/>
      </w:r>
      <w:r w:rsidRPr="00AE6937">
        <w:rPr>
          <w:lang w:val="en-US"/>
        </w:rPr>
        <w:tab/>
        <w:t>- palautus arkistosta</w:t>
      </w:r>
    </w:p>
    <w:p w14:paraId="1772ACB8" w14:textId="77777777" w:rsidR="00696877" w:rsidRPr="00AE6937" w:rsidRDefault="00696877">
      <w:pPr>
        <w:pStyle w:val="Leipteksti"/>
        <w:rPr>
          <w:lang w:val="en-US"/>
        </w:rPr>
      </w:pPr>
      <w:r w:rsidRPr="00AE6937">
        <w:rPr>
          <w:lang w:val="en-US"/>
        </w:rPr>
        <w:t>T (current processing)</w:t>
      </w:r>
      <w:r w:rsidRPr="00AE6937">
        <w:rPr>
          <w:lang w:val="en-US"/>
        </w:rPr>
        <w:tab/>
      </w:r>
      <w:r w:rsidRPr="00AE6937">
        <w:rPr>
          <w:lang w:val="en-US"/>
        </w:rPr>
        <w:tab/>
        <w:t>- normaali prosessointi</w:t>
      </w:r>
    </w:p>
    <w:p w14:paraId="2558D3C8" w14:textId="77777777" w:rsidR="00696877" w:rsidRPr="00AE6937" w:rsidRDefault="00696877">
      <w:pPr>
        <w:pStyle w:val="Leipteksti"/>
        <w:rPr>
          <w:lang w:val="en-US"/>
        </w:rPr>
      </w:pPr>
    </w:p>
    <w:p w14:paraId="5BC15754" w14:textId="77777777" w:rsidR="00696877" w:rsidRDefault="00696877">
      <w:pPr>
        <w:pStyle w:val="Leipteksti"/>
      </w:pPr>
      <w:r>
        <w:t>Yleensä käytämme arvoa T.</w:t>
      </w:r>
    </w:p>
    <w:p w14:paraId="234009C9" w14:textId="77777777" w:rsidR="00696877" w:rsidRDefault="00696877"/>
    <w:p w14:paraId="6AC41672" w14:textId="77777777" w:rsidR="00696877" w:rsidRDefault="00696877">
      <w:r>
        <w:t>Esimerkki:</w:t>
      </w:r>
    </w:p>
    <w:p w14:paraId="7F9DF69E" w14:textId="77777777" w:rsidR="00696877" w:rsidRDefault="00696877"/>
    <w:p w14:paraId="6A0AF81E" w14:textId="77777777" w:rsidR="00696877" w:rsidRDefault="00696877">
      <w:pPr>
        <w:pStyle w:val="Sisluet1"/>
      </w:pPr>
      <w:r>
        <w:t>&lt;processingModeCode code=”T”/&gt;</w:t>
      </w:r>
    </w:p>
    <w:p w14:paraId="41DD8651" w14:textId="77777777" w:rsidR="00696877" w:rsidRDefault="00696877"/>
    <w:p w14:paraId="6A76AF15" w14:textId="77777777" w:rsidR="00696877" w:rsidRDefault="00696877">
      <w:r>
        <w:t>Luokituksen arvot ovat samat kuin HL7 versiossa 2.3.</w:t>
      </w:r>
    </w:p>
    <w:p w14:paraId="6627BAC7" w14:textId="77777777" w:rsidR="00696877" w:rsidRDefault="00696877">
      <w:r>
        <w:t>Peruslataus tarkoittaa järjestelmän käyttöönottovaiheessa tapahtuvaa sanomaliikennettä, jolla järjestelmän tietosisältö ladataan tuotantokäytön edellyttämälle tasolle. Yleensä tässäkin tapauksessa on käytetty normaalin prosessoinnin arvoa T. Arkistointi tarkoittaa sitä, että sanomat viedään säilytykseen määrätyksi ajaksi auditointia varten. Tätä ei ole tiettävästi käytetty Suomessa, sillä toimenpide suoritetaan tietokantojen avulla.</w:t>
      </w:r>
    </w:p>
    <w:p w14:paraId="1D3551B1" w14:textId="77777777" w:rsidR="00696877" w:rsidRDefault="00696877"/>
    <w:p w14:paraId="218BAE46" w14:textId="77777777" w:rsidR="00696877" w:rsidRDefault="00696877"/>
    <w:p w14:paraId="06A96509" w14:textId="77777777" w:rsidR="00696877" w:rsidRDefault="00696877">
      <w:pPr>
        <w:pStyle w:val="Otsikko4"/>
      </w:pPr>
      <w:bookmarkStart w:id="71" w:name="_Toc91053046"/>
      <w:bookmarkStart w:id="72" w:name="_Toc200435603"/>
      <w:r>
        <w:t>acceptAckCode</w:t>
      </w:r>
      <w:bookmarkEnd w:id="71"/>
      <w:r>
        <w:t xml:space="preserve"> (pakollinen, CS)</w:t>
      </w:r>
      <w:bookmarkEnd w:id="72"/>
    </w:p>
    <w:p w14:paraId="2B95C730" w14:textId="77777777" w:rsidR="00696877" w:rsidRDefault="00696877"/>
    <w:p w14:paraId="2C0749C4" w14:textId="77777777" w:rsidR="00696877" w:rsidRDefault="00696877">
      <w:pPr>
        <w:pStyle w:val="Leipteksti"/>
      </w:pPr>
      <w:r>
        <w:t>Tämän elementin avulla voidaan pyytää sovellusadapterilta vastaanottokuittausta (Accept Ack kuittausta). Vastine 2.x:ssä on MSH-15 ja arvotkin ovat samat.</w:t>
      </w:r>
    </w:p>
    <w:p w14:paraId="2EA5A910" w14:textId="77777777" w:rsidR="00696877" w:rsidRDefault="00696877"/>
    <w:p w14:paraId="2453A1E2" w14:textId="77777777" w:rsidR="00696877" w:rsidRDefault="00696877">
      <w:r>
        <w:t xml:space="preserve"> Arvot ovat:</w:t>
      </w:r>
    </w:p>
    <w:p w14:paraId="37761120" w14:textId="77777777" w:rsidR="00696877" w:rsidRDefault="00696877"/>
    <w:p w14:paraId="477BD10A" w14:textId="77777777" w:rsidR="00696877" w:rsidRDefault="00696877">
      <w:pPr>
        <w:rPr>
          <w:b/>
          <w:bCs/>
        </w:rPr>
      </w:pPr>
      <w:r>
        <w:t>AL (always)</w:t>
      </w:r>
      <w:r>
        <w:tab/>
      </w:r>
      <w:r>
        <w:tab/>
        <w:t>-</w:t>
      </w:r>
      <w:r>
        <w:tab/>
        <w:t>aina</w:t>
      </w:r>
    </w:p>
    <w:p w14:paraId="740F535B" w14:textId="77777777" w:rsidR="00696877" w:rsidRDefault="00696877">
      <w:r>
        <w:t>ER (error/reject only)</w:t>
      </w:r>
      <w:r>
        <w:tab/>
        <w:t>-</w:t>
      </w:r>
      <w:r>
        <w:tab/>
        <w:t>vain virhe tai hylkäystilanteessa</w:t>
      </w:r>
    </w:p>
    <w:p w14:paraId="0AFDCB63" w14:textId="77777777" w:rsidR="00696877" w:rsidRDefault="00696877">
      <w:r>
        <w:t>NE( never)</w:t>
      </w:r>
      <w:r>
        <w:tab/>
      </w:r>
      <w:r>
        <w:tab/>
        <w:t>-</w:t>
      </w:r>
      <w:r>
        <w:tab/>
        <w:t>ei koskaan</w:t>
      </w:r>
    </w:p>
    <w:p w14:paraId="45705C39" w14:textId="77777777" w:rsidR="00696877" w:rsidRDefault="00696877"/>
    <w:p w14:paraId="028EC696" w14:textId="77777777" w:rsidR="00696877" w:rsidRDefault="00696877"/>
    <w:p w14:paraId="3A650DBB" w14:textId="77777777" w:rsidR="00696877" w:rsidRDefault="00696877">
      <w:pPr>
        <w:rPr>
          <w:lang w:val="de-DE"/>
        </w:rPr>
      </w:pPr>
      <w:r>
        <w:rPr>
          <w:lang w:val="de-DE"/>
        </w:rPr>
        <w:t>Esimerkki:</w:t>
      </w:r>
    </w:p>
    <w:p w14:paraId="51CCA357" w14:textId="77777777" w:rsidR="00696877" w:rsidRDefault="00696877">
      <w:pPr>
        <w:rPr>
          <w:lang w:val="de-DE"/>
        </w:rPr>
      </w:pPr>
    </w:p>
    <w:p w14:paraId="32A31A5F" w14:textId="77777777" w:rsidR="00696877" w:rsidRDefault="00696877">
      <w:pPr>
        <w:rPr>
          <w:lang w:val="de-DE"/>
        </w:rPr>
      </w:pPr>
      <w:r>
        <w:rPr>
          <w:lang w:val="de-DE"/>
        </w:rPr>
        <w:t>&lt;acceptAckCode code=”ER”/&gt;</w:t>
      </w:r>
    </w:p>
    <w:p w14:paraId="36377937" w14:textId="77777777" w:rsidR="00696877" w:rsidRDefault="00696877">
      <w:pPr>
        <w:rPr>
          <w:lang w:val="de-DE"/>
        </w:rPr>
      </w:pPr>
    </w:p>
    <w:p w14:paraId="0932107F" w14:textId="77777777" w:rsidR="00696877" w:rsidRDefault="00696877">
      <w:r>
        <w:t>Vastaanottokuittaussanomassa (siirtokehys MCCI_RM000200, interaktio MCCI_IN000002UV01) voidaan käyttää pelkästään arvoa NE, koska sille ei voi pyytää vastaanottokuittausta. Näin estetään loputtoman ketjun syntyminen.</w:t>
      </w:r>
    </w:p>
    <w:p w14:paraId="60AF7F9F" w14:textId="77777777" w:rsidR="00696877" w:rsidRDefault="00696877"/>
    <w:p w14:paraId="47BFEC66" w14:textId="77777777" w:rsidR="00696877" w:rsidRDefault="00696877">
      <w:r>
        <w:t>(Sovellustason interaktiossa voidaan kuitenkin määritellä, että sovellustason kuittaussanoma kuitataan toisella sovellustason kuittaussanomalla).</w:t>
      </w:r>
    </w:p>
    <w:p w14:paraId="28DCE5A4" w14:textId="77777777" w:rsidR="0050453B" w:rsidRDefault="0050453B"/>
    <w:p w14:paraId="3D627D39" w14:textId="77777777" w:rsidR="0050453B" w:rsidRDefault="0050453B">
      <w:r>
        <w:t>Esim. synkronisessa web services-liikenteessä ainoa järkevä arvo on ”ER”. Synkronista web services-liikennettä on selitetty kohdassa 3.2.3.3.</w:t>
      </w:r>
    </w:p>
    <w:p w14:paraId="066AD9D7" w14:textId="77777777" w:rsidR="00696877" w:rsidRDefault="00696877"/>
    <w:p w14:paraId="4C33B052" w14:textId="77777777" w:rsidR="00696877" w:rsidRDefault="00696877"/>
    <w:p w14:paraId="760021DD" w14:textId="77777777" w:rsidR="00696877" w:rsidRDefault="00696877">
      <w:pPr>
        <w:pStyle w:val="Otsikko4"/>
        <w:rPr>
          <w:lang w:val="en-GB"/>
        </w:rPr>
      </w:pPr>
      <w:bookmarkStart w:id="73" w:name="_Toc200435604"/>
      <w:r>
        <w:rPr>
          <w:lang w:val="en-GB"/>
        </w:rPr>
        <w:t>sequenceNumber (vapaaehtoinen INT)</w:t>
      </w:r>
      <w:bookmarkEnd w:id="73"/>
    </w:p>
    <w:p w14:paraId="7E200096" w14:textId="77777777" w:rsidR="00696877" w:rsidRDefault="00696877">
      <w:pPr>
        <w:rPr>
          <w:lang w:val="en-GB"/>
        </w:rPr>
      </w:pPr>
    </w:p>
    <w:p w14:paraId="2CC36A83" w14:textId="77777777" w:rsidR="00696877" w:rsidRDefault="00696877">
      <w:r>
        <w:t>2.x vastine on MSH-13. Käytössä, jos käytetään sequence number protokollaa. Tämä protokolla takaa, että vastaanottava sovellus saa sanomat oikeassa järjestyksessä.</w:t>
      </w:r>
    </w:p>
    <w:p w14:paraId="5FD9EC58" w14:textId="77777777" w:rsidR="00696877" w:rsidRDefault="00696877"/>
    <w:p w14:paraId="464CD41E" w14:textId="77777777" w:rsidR="00696877" w:rsidRDefault="00696877">
      <w:r>
        <w:t>Kuten aiemmin on jo mainittu tämän kentän käyttöä ei suositella.</w:t>
      </w:r>
    </w:p>
    <w:p w14:paraId="0C726F2C" w14:textId="77777777" w:rsidR="00696877" w:rsidRDefault="00696877">
      <w:pPr>
        <w:pStyle w:val="Otsikko4"/>
      </w:pPr>
      <w:bookmarkStart w:id="74" w:name="_Toc200435605"/>
      <w:r>
        <w:t>attachmentText (vapaaehtoinen)</w:t>
      </w:r>
      <w:bookmarkEnd w:id="74"/>
    </w:p>
    <w:p w14:paraId="1D1FB085" w14:textId="77777777" w:rsidR="00696877" w:rsidRDefault="00696877"/>
    <w:p w14:paraId="63C3A75F" w14:textId="77777777" w:rsidR="00696877" w:rsidRDefault="00696877">
      <w:r>
        <w:t>AttachmentText (toistuva) sisältää sanomaan kuuluvat liitetiedostot, joihin voidaan viitata sanoman muista osista ED tietotyypin reference mekanismin avulla, tai tämä elementti voi sisältää viittauksen liitetiedostoon url:nä reference-elementissä. (Uusimmissa ballot versioissa attachmentText on oma luokka ja sillä on id attribuutti.)</w:t>
      </w:r>
    </w:p>
    <w:p w14:paraId="63F8C52C" w14:textId="77777777" w:rsidR="00696877" w:rsidRDefault="00696877"/>
    <w:p w14:paraId="59B104C5" w14:textId="77777777" w:rsidR="00696877" w:rsidRDefault="00696877"/>
    <w:p w14:paraId="7710E6F5" w14:textId="77777777" w:rsidR="00696877" w:rsidRDefault="00696877">
      <w:pPr>
        <w:pStyle w:val="Otsikko4"/>
      </w:pPr>
      <w:bookmarkStart w:id="75" w:name="_Toc91053048"/>
      <w:bookmarkStart w:id="76" w:name="_Toc200435606"/>
      <w:r>
        <w:t>receiver</w:t>
      </w:r>
      <w:bookmarkEnd w:id="75"/>
      <w:bookmarkEnd w:id="76"/>
    </w:p>
    <w:p w14:paraId="5E794CB3" w14:textId="77777777" w:rsidR="00696877" w:rsidRDefault="00696877"/>
    <w:p w14:paraId="6E804711" w14:textId="77777777" w:rsidR="00696877" w:rsidRDefault="00696877">
      <w:pPr>
        <w:pStyle w:val="Leipteksti"/>
      </w:pPr>
      <w:r>
        <w:t>Tällä elementillä kuvataan vastaanottaja. Vastine 2.x:ssä on MSH-5 ja MSH-6.</w:t>
      </w:r>
    </w:p>
    <w:p w14:paraId="4A33416C" w14:textId="77777777" w:rsidR="00696877" w:rsidRDefault="00696877"/>
    <w:p w14:paraId="2B61BBF4" w14:textId="56A557C1" w:rsidR="00696877" w:rsidRDefault="004B1BB5">
      <w:r>
        <w:rPr>
          <w:noProof/>
          <w:sz w:val="20"/>
        </w:rPr>
        <w:drawing>
          <wp:anchor distT="0" distB="0" distL="114300" distR="114300" simplePos="0" relativeHeight="251646464" behindDoc="0" locked="0" layoutInCell="1" allowOverlap="1" wp14:anchorId="4F44A3D6" wp14:editId="1F568E7F">
            <wp:simplePos x="0" y="0"/>
            <wp:positionH relativeFrom="column">
              <wp:posOffset>-1905</wp:posOffset>
            </wp:positionH>
            <wp:positionV relativeFrom="paragraph">
              <wp:posOffset>1270</wp:posOffset>
            </wp:positionV>
            <wp:extent cx="5476875" cy="4914900"/>
            <wp:effectExtent l="0" t="0" r="0" b="0"/>
            <wp:wrapTopAndBottom/>
            <wp:docPr id="35"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6875" cy="4914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7452CF" w14:textId="77777777" w:rsidR="00696877" w:rsidRDefault="00696877">
      <w:pPr>
        <w:pStyle w:val="Kuvanotsikko"/>
        <w:rPr>
          <w:i w:val="0"/>
          <w:iCs w:val="0"/>
        </w:rPr>
      </w:pPr>
      <w:r>
        <w:rPr>
          <w:i w:val="0"/>
          <w:iCs w:val="0"/>
        </w:rPr>
        <w:t>K</w:t>
      </w:r>
      <w:r>
        <w:rPr>
          <w:rFonts w:ascii="Courier New" w:hAnsi="Courier New" w:cs="Courier New"/>
          <w:i w:val="0"/>
          <w:iCs w:val="0"/>
          <w:sz w:val="20"/>
        </w:rPr>
        <w:t>uva 7 – vastaanottajan tietojen rakenne</w:t>
      </w:r>
    </w:p>
    <w:p w14:paraId="0C99C0DE" w14:textId="77777777" w:rsidR="00696877" w:rsidRDefault="00696877"/>
    <w:p w14:paraId="0188CD2F" w14:textId="77777777" w:rsidR="00696877" w:rsidRDefault="00696877">
      <w:r w:rsidRPr="00AE6937">
        <w:t xml:space="preserve">Receiverin typeCode=”RCV”. </w:t>
      </w:r>
      <w:r>
        <w:t>Entityn device elementeistä käytetään pelkästään id:tä, jonka tietotyppi on II. Id on vastaanottajan OID-koodi. Vastaanottajan tunnistamisessa käytettävän OID-koodin tunnistussolmu on 18. (Katso myös 3.2.4 osoitteistusprofiili).</w:t>
      </w:r>
      <w:r w:rsidR="00201562">
        <w:t xml:space="preserve"> Vastaanottajan käyttämän OID-koodin määrää aina vastaanottaja.</w:t>
      </w:r>
    </w:p>
    <w:p w14:paraId="783430F4" w14:textId="77777777" w:rsidR="00696877" w:rsidRDefault="00696877"/>
    <w:p w14:paraId="0546F948" w14:textId="77777777" w:rsidR="00696877" w:rsidRPr="00AE6937" w:rsidRDefault="00696877">
      <w:pPr>
        <w:pStyle w:val="Leipteksti"/>
      </w:pPr>
      <w:r w:rsidRPr="00AE6937">
        <w:t xml:space="preserve">Esimerkki: </w:t>
      </w:r>
    </w:p>
    <w:p w14:paraId="0ED5E8BF" w14:textId="77777777" w:rsidR="00696877" w:rsidRPr="00AE6937" w:rsidRDefault="00696877">
      <w:pPr>
        <w:pStyle w:val="Leipteksti"/>
      </w:pPr>
    </w:p>
    <w:p w14:paraId="3F4E9398" w14:textId="77777777" w:rsidR="00696877" w:rsidRPr="00AE6937" w:rsidRDefault="00696877">
      <w:pPr>
        <w:pStyle w:val="Leipteksti"/>
      </w:pPr>
      <w:r w:rsidRPr="00AE6937">
        <w:t>&lt;receiver typecode=”RCV”&gt;</w:t>
      </w:r>
    </w:p>
    <w:p w14:paraId="44810E80" w14:textId="77777777" w:rsidR="00696877" w:rsidRPr="00AE6937" w:rsidRDefault="00696877">
      <w:pPr>
        <w:pStyle w:val="Leipteksti"/>
        <w:ind w:firstLine="720"/>
      </w:pPr>
      <w:r w:rsidRPr="00AE6937">
        <w:t>&lt;device&gt;</w:t>
      </w:r>
    </w:p>
    <w:p w14:paraId="26162E00" w14:textId="77777777" w:rsidR="00696877" w:rsidRPr="00AE6937" w:rsidRDefault="00696877">
      <w:pPr>
        <w:pStyle w:val="Leipteksti"/>
      </w:pPr>
      <w:r w:rsidRPr="00AE6937">
        <w:t>&lt;id root=”1.2.246.777.10.6280613.18.2004.225”/&gt;</w:t>
      </w:r>
    </w:p>
    <w:p w14:paraId="3BEF8640" w14:textId="77777777" w:rsidR="00696877" w:rsidRDefault="00696877">
      <w:pPr>
        <w:pStyle w:val="Leipteksti"/>
      </w:pPr>
      <w:r w:rsidRPr="00AE6937">
        <w:t xml:space="preserve">            </w:t>
      </w:r>
      <w:r>
        <w:t>&lt;/device&gt;</w:t>
      </w:r>
    </w:p>
    <w:p w14:paraId="6EFE0D54" w14:textId="77777777" w:rsidR="00696877" w:rsidRDefault="00696877">
      <w:pPr>
        <w:pStyle w:val="Leipteksti"/>
      </w:pPr>
      <w:r>
        <w:t>&lt;/receiver&gt;</w:t>
      </w:r>
    </w:p>
    <w:p w14:paraId="235245AE" w14:textId="77777777" w:rsidR="00696877" w:rsidRDefault="00696877">
      <w:pPr>
        <w:pStyle w:val="Leipteksti"/>
      </w:pPr>
    </w:p>
    <w:p w14:paraId="2647E8EC" w14:textId="77777777" w:rsidR="00696877" w:rsidRDefault="00696877">
      <w:pPr>
        <w:pStyle w:val="Leipteksti"/>
      </w:pPr>
      <w:r>
        <w:t>Vastaanottajan tunniste on lopullisen vastaanottajan tunniste, vaikka välissä tiedettäisiinkin olevan reitittäviä sovelluksia.</w:t>
      </w:r>
    </w:p>
    <w:p w14:paraId="2FBF6EDE" w14:textId="77777777" w:rsidR="00AE5B6E" w:rsidRDefault="00AE5B6E">
      <w:pPr>
        <w:pStyle w:val="Leipteksti"/>
      </w:pPr>
    </w:p>
    <w:p w14:paraId="5E0CF8EA" w14:textId="77777777" w:rsidR="00AE5B6E" w:rsidRPr="00AE5B6E" w:rsidRDefault="00AE5B6E">
      <w:pPr>
        <w:pStyle w:val="Leipteksti"/>
        <w:rPr>
          <w:b/>
        </w:rPr>
      </w:pPr>
      <w:r w:rsidRPr="00AE5B6E">
        <w:rPr>
          <w:rFonts w:ascii="Microsoft Sans Serif" w:hAnsi="Microsoft Sans Serif" w:cs="Microsoft Sans Serif"/>
          <w:b/>
          <w:color w:val="0000FF"/>
          <w:sz w:val="20"/>
        </w:rPr>
        <w:t>Receiver/device/id</w:t>
      </w:r>
      <w:r>
        <w:rPr>
          <w:rFonts w:ascii="Microsoft Sans Serif" w:hAnsi="Microsoft Sans Serif" w:cs="Microsoft Sans Serif"/>
          <w:b/>
          <w:color w:val="0000FF"/>
          <w:sz w:val="20"/>
        </w:rPr>
        <w:t>:n</w:t>
      </w:r>
      <w:r w:rsidRPr="00AE5B6E">
        <w:rPr>
          <w:rFonts w:ascii="Microsoft Sans Serif" w:hAnsi="Microsoft Sans Serif" w:cs="Microsoft Sans Serif"/>
          <w:b/>
          <w:color w:val="0000FF"/>
          <w:sz w:val="20"/>
        </w:rPr>
        <w:t xml:space="preserve"> käyttö Kan</w:t>
      </w:r>
      <w:ins w:id="77" w:author="Tuomainen Mika" w:date="2017-11-23T09:19:00Z">
        <w:r w:rsidR="00F764AA">
          <w:rPr>
            <w:rFonts w:ascii="Microsoft Sans Serif" w:hAnsi="Microsoft Sans Serif" w:cs="Microsoft Sans Serif"/>
            <w:b/>
            <w:color w:val="0000FF"/>
            <w:sz w:val="20"/>
          </w:rPr>
          <w:t>t</w:t>
        </w:r>
      </w:ins>
      <w:del w:id="78" w:author="Tuomainen Mika" w:date="2017-11-23T09:19:00Z">
        <w:r w:rsidRPr="00AE5B6E" w:rsidDel="00F764AA">
          <w:rPr>
            <w:rFonts w:ascii="Microsoft Sans Serif" w:hAnsi="Microsoft Sans Serif" w:cs="Microsoft Sans Serif"/>
            <w:b/>
            <w:color w:val="0000FF"/>
            <w:sz w:val="20"/>
          </w:rPr>
          <w:delText>T</w:delText>
        </w:r>
      </w:del>
      <w:r w:rsidRPr="00AE5B6E">
        <w:rPr>
          <w:rFonts w:ascii="Microsoft Sans Serif" w:hAnsi="Microsoft Sans Serif" w:cs="Microsoft Sans Serif"/>
          <w:b/>
          <w:color w:val="0000FF"/>
          <w:sz w:val="20"/>
        </w:rPr>
        <w:t>a-palvelujen kanssa kommunikoitaessa</w:t>
      </w:r>
    </w:p>
    <w:p w14:paraId="32B600AD" w14:textId="77777777" w:rsidR="00AE5B6E" w:rsidRDefault="00AE5B6E">
      <w:pPr>
        <w:pStyle w:val="Leipteksti"/>
      </w:pPr>
    </w:p>
    <w:p w14:paraId="0B44B442" w14:textId="77777777" w:rsidR="00AE5B6E" w:rsidRDefault="00AE5B6E">
      <w:pPr>
        <w:pStyle w:val="Leipteksti"/>
      </w:pPr>
      <w:r>
        <w:rPr>
          <w:rFonts w:ascii="Microsoft Sans Serif" w:hAnsi="Microsoft Sans Serif" w:cs="Microsoft Sans Serif"/>
          <w:color w:val="0000FF"/>
          <w:sz w:val="20"/>
        </w:rPr>
        <w:t>Kan</w:t>
      </w:r>
      <w:ins w:id="79" w:author="Tuomainen Mika" w:date="2017-11-23T09:19:00Z">
        <w:r w:rsidR="00F764AA">
          <w:rPr>
            <w:rFonts w:ascii="Microsoft Sans Serif" w:hAnsi="Microsoft Sans Serif" w:cs="Microsoft Sans Serif"/>
            <w:color w:val="0000FF"/>
            <w:sz w:val="20"/>
          </w:rPr>
          <w:t>t</w:t>
        </w:r>
      </w:ins>
      <w:del w:id="80" w:author="Tuomainen Mika" w:date="2017-11-23T09:19:00Z">
        <w:r w:rsidDel="00F764AA">
          <w:rPr>
            <w:rFonts w:ascii="Microsoft Sans Serif" w:hAnsi="Microsoft Sans Serif" w:cs="Microsoft Sans Serif"/>
            <w:color w:val="0000FF"/>
            <w:sz w:val="20"/>
          </w:rPr>
          <w:delText>T</w:delText>
        </w:r>
      </w:del>
      <w:r>
        <w:rPr>
          <w:rFonts w:ascii="Microsoft Sans Serif" w:hAnsi="Microsoft Sans Serif" w:cs="Microsoft Sans Serif"/>
          <w:color w:val="0000FF"/>
          <w:sz w:val="20"/>
        </w:rPr>
        <w:t>a-palvelujen kanssa käytävän sanomaliikenteen osalta receiver/device/id:n käytöstä on olemassa oma erillinen ohjeistusdokumentti (Osapuolitiedot Kan</w:t>
      </w:r>
      <w:ins w:id="81" w:author="Tuomainen Mika" w:date="2017-11-23T09:19:00Z">
        <w:r w:rsidR="00F764AA">
          <w:rPr>
            <w:rFonts w:ascii="Microsoft Sans Serif" w:hAnsi="Microsoft Sans Serif" w:cs="Microsoft Sans Serif"/>
            <w:color w:val="0000FF"/>
            <w:sz w:val="20"/>
          </w:rPr>
          <w:t>t</w:t>
        </w:r>
      </w:ins>
      <w:del w:id="82" w:author="Tuomainen Mika" w:date="2017-11-23T09:19:00Z">
        <w:r w:rsidDel="00F764AA">
          <w:rPr>
            <w:rFonts w:ascii="Microsoft Sans Serif" w:hAnsi="Microsoft Sans Serif" w:cs="Microsoft Sans Serif"/>
            <w:color w:val="0000FF"/>
            <w:sz w:val="20"/>
          </w:rPr>
          <w:delText>T</w:delText>
        </w:r>
      </w:del>
      <w:r>
        <w:rPr>
          <w:rFonts w:ascii="Microsoft Sans Serif" w:hAnsi="Microsoft Sans Serif" w:cs="Microsoft Sans Serif"/>
          <w:color w:val="0000FF"/>
          <w:sz w:val="20"/>
        </w:rPr>
        <w:t xml:space="preserve">a-sanomaliikenteessä), joka on saatavissa </w:t>
      </w:r>
      <w:r>
        <w:rPr>
          <w:rFonts w:ascii="Microsoft Sans Serif" w:hAnsi="Microsoft Sans Serif" w:cs="Microsoft Sans Serif"/>
          <w:color w:val="0000FF"/>
          <w:sz w:val="20"/>
          <w:u w:val="single"/>
        </w:rPr>
        <w:t>www.kanta.fi</w:t>
      </w:r>
      <w:r>
        <w:rPr>
          <w:rFonts w:ascii="Microsoft Sans Serif" w:hAnsi="Microsoft Sans Serif" w:cs="Microsoft Sans Serif"/>
          <w:color w:val="0000FF"/>
          <w:sz w:val="20"/>
        </w:rPr>
        <w:t xml:space="preserve"> –portaalin arkkitehtuuriosiosta.</w:t>
      </w:r>
    </w:p>
    <w:p w14:paraId="65C3FF6C" w14:textId="77777777" w:rsidR="00696877" w:rsidRDefault="00696877">
      <w:pPr>
        <w:pStyle w:val="Leipteksti"/>
      </w:pPr>
    </w:p>
    <w:p w14:paraId="2B2ABBF6" w14:textId="77777777" w:rsidR="00696877" w:rsidRDefault="00696877">
      <w:pPr>
        <w:pStyle w:val="Otsikko4"/>
      </w:pPr>
      <w:bookmarkStart w:id="83" w:name="_Toc200435607"/>
      <w:r>
        <w:t>respondTo</w:t>
      </w:r>
      <w:bookmarkEnd w:id="83"/>
      <w:r>
        <w:t xml:space="preserve"> </w:t>
      </w:r>
    </w:p>
    <w:p w14:paraId="21798B29" w14:textId="77777777" w:rsidR="00696877" w:rsidRDefault="00696877"/>
    <w:p w14:paraId="4EDC5F9D" w14:textId="77777777" w:rsidR="00696877" w:rsidRDefault="00696877">
      <w:r>
        <w:t xml:space="preserve">RespondTo tarkoittaa vastausosoitetta, johon alkuperäisen interaktion vastaus sovellustasolta lähetetään. Jos tätä tietoa ei ole olemassa, käytetään sender-tietoa vastauksen lähettämiseen. RespondTo:n avulla alkuperäinen lähettäjä voi pyytää vastaanottajaa lähettämään vastaussanomat kolmannelle osapuolelle. </w:t>
      </w:r>
    </w:p>
    <w:p w14:paraId="774CDAF4" w14:textId="77777777" w:rsidR="00696877" w:rsidRDefault="00696877">
      <w:r>
        <w:t>RespondTo:n  typeCode=”RSP”. Entityn device elementeistä käytetään pelkästään id:tä, jonka tietotyppi on II. Id on vastaanottajan OID-koodi. Vastaanottajan tunnistamisessa käytettävän OID-koodin tunnistussolmu on 18.</w:t>
      </w:r>
    </w:p>
    <w:p w14:paraId="5A78C96F" w14:textId="77777777" w:rsidR="00696877" w:rsidRDefault="00696877"/>
    <w:p w14:paraId="66D49ED5" w14:textId="77777777" w:rsidR="00696877" w:rsidRDefault="00696877">
      <w:pPr>
        <w:pStyle w:val="Otsikko4"/>
      </w:pPr>
      <w:bookmarkStart w:id="84" w:name="_Toc91053049"/>
      <w:bookmarkStart w:id="85" w:name="_Toc200435608"/>
      <w:r>
        <w:t>sender</w:t>
      </w:r>
      <w:bookmarkEnd w:id="84"/>
      <w:bookmarkEnd w:id="85"/>
    </w:p>
    <w:p w14:paraId="05DE46B8" w14:textId="77777777" w:rsidR="00696877" w:rsidRDefault="00696877"/>
    <w:p w14:paraId="3B4BC58E" w14:textId="77777777" w:rsidR="00696877" w:rsidRDefault="00696877">
      <w:pPr>
        <w:pStyle w:val="Leipteksti"/>
      </w:pPr>
      <w:r>
        <w:t>Lähettäjä kuvataan vastaavalla tavalla kuin vastaanottaja, OID-koodilla devicen id-elementissä. Senderin typeCode=”SND”. Versio 2.x vastine on MSH-3 ja MSH-4. Myös yhteystietojen ilmoittaminen on mahdollista, esim. sovellusliitännästä vastaavan tahon yhteystiedot mahdollista virheselvittelyä varten.</w:t>
      </w:r>
    </w:p>
    <w:p w14:paraId="64E6A1B7" w14:textId="77777777" w:rsidR="00696877" w:rsidRDefault="00696877">
      <w:pPr>
        <w:pStyle w:val="Leipteksti"/>
      </w:pPr>
    </w:p>
    <w:p w14:paraId="7ED6CE1B" w14:textId="77777777" w:rsidR="00696877" w:rsidRDefault="00696877">
      <w:pPr>
        <w:pStyle w:val="Leipteksti"/>
      </w:pPr>
    </w:p>
    <w:p w14:paraId="11ADDFD7" w14:textId="3A05ABB2" w:rsidR="00696877" w:rsidRDefault="004B1BB5">
      <w:pPr>
        <w:pStyle w:val="Leipteksti"/>
      </w:pPr>
      <w:r>
        <w:rPr>
          <w:noProof/>
          <w:sz w:val="20"/>
        </w:rPr>
        <w:drawing>
          <wp:anchor distT="0" distB="0" distL="114300" distR="114300" simplePos="0" relativeHeight="251647488" behindDoc="0" locked="0" layoutInCell="1" allowOverlap="1" wp14:anchorId="174E21FC" wp14:editId="76085DDC">
            <wp:simplePos x="0" y="0"/>
            <wp:positionH relativeFrom="column">
              <wp:posOffset>-1905</wp:posOffset>
            </wp:positionH>
            <wp:positionV relativeFrom="paragraph">
              <wp:posOffset>1270</wp:posOffset>
            </wp:positionV>
            <wp:extent cx="5476875" cy="4962525"/>
            <wp:effectExtent l="0" t="0" r="0" b="0"/>
            <wp:wrapTopAndBottom/>
            <wp:docPr id="3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6875" cy="496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102A9" w14:textId="77777777" w:rsidR="00696877" w:rsidRDefault="00696877">
      <w:pPr>
        <w:pStyle w:val="Kuvanotsikko"/>
        <w:rPr>
          <w:rFonts w:ascii="Courier New" w:hAnsi="Courier New" w:cs="Courier New"/>
          <w:i w:val="0"/>
          <w:iCs w:val="0"/>
          <w:sz w:val="20"/>
        </w:rPr>
      </w:pPr>
      <w:r>
        <w:rPr>
          <w:rFonts w:ascii="Courier New" w:hAnsi="Courier New" w:cs="Courier New"/>
          <w:i w:val="0"/>
          <w:iCs w:val="0"/>
          <w:sz w:val="20"/>
        </w:rPr>
        <w:t>Kuva 8 - lähettäjä</w:t>
      </w:r>
    </w:p>
    <w:p w14:paraId="487FF924" w14:textId="77777777" w:rsidR="00696877" w:rsidRDefault="00696877"/>
    <w:p w14:paraId="7085BB8F" w14:textId="77777777" w:rsidR="00AE5B6E" w:rsidRPr="00AE5B6E" w:rsidRDefault="00AE5B6E" w:rsidP="00AE5B6E">
      <w:pPr>
        <w:pStyle w:val="Leipteksti"/>
        <w:rPr>
          <w:b/>
        </w:rPr>
      </w:pPr>
      <w:r>
        <w:rPr>
          <w:rFonts w:ascii="Microsoft Sans Serif" w:hAnsi="Microsoft Sans Serif" w:cs="Microsoft Sans Serif"/>
          <w:b/>
          <w:color w:val="0000FF"/>
          <w:sz w:val="20"/>
        </w:rPr>
        <w:t>Sender</w:t>
      </w:r>
      <w:r w:rsidRPr="00AE5B6E">
        <w:rPr>
          <w:rFonts w:ascii="Microsoft Sans Serif" w:hAnsi="Microsoft Sans Serif" w:cs="Microsoft Sans Serif"/>
          <w:b/>
          <w:color w:val="0000FF"/>
          <w:sz w:val="20"/>
        </w:rPr>
        <w:t>/device/id</w:t>
      </w:r>
      <w:r>
        <w:rPr>
          <w:rFonts w:ascii="Microsoft Sans Serif" w:hAnsi="Microsoft Sans Serif" w:cs="Microsoft Sans Serif"/>
          <w:b/>
          <w:color w:val="0000FF"/>
          <w:sz w:val="20"/>
        </w:rPr>
        <w:t>:n</w:t>
      </w:r>
      <w:r w:rsidRPr="00AE5B6E">
        <w:rPr>
          <w:rFonts w:ascii="Microsoft Sans Serif" w:hAnsi="Microsoft Sans Serif" w:cs="Microsoft Sans Serif"/>
          <w:b/>
          <w:color w:val="0000FF"/>
          <w:sz w:val="20"/>
        </w:rPr>
        <w:t xml:space="preserve"> käyttö Kan</w:t>
      </w:r>
      <w:ins w:id="86" w:author="Tuomainen Mika" w:date="2017-11-23T09:19:00Z">
        <w:r w:rsidR="00F764AA">
          <w:rPr>
            <w:rFonts w:ascii="Microsoft Sans Serif" w:hAnsi="Microsoft Sans Serif" w:cs="Microsoft Sans Serif"/>
            <w:b/>
            <w:color w:val="0000FF"/>
            <w:sz w:val="20"/>
          </w:rPr>
          <w:t>t</w:t>
        </w:r>
      </w:ins>
      <w:del w:id="87" w:author="Tuomainen Mika" w:date="2017-11-23T09:19:00Z">
        <w:r w:rsidRPr="00AE5B6E" w:rsidDel="00F764AA">
          <w:rPr>
            <w:rFonts w:ascii="Microsoft Sans Serif" w:hAnsi="Microsoft Sans Serif" w:cs="Microsoft Sans Serif"/>
            <w:b/>
            <w:color w:val="0000FF"/>
            <w:sz w:val="20"/>
          </w:rPr>
          <w:delText>T</w:delText>
        </w:r>
      </w:del>
      <w:r w:rsidRPr="00AE5B6E">
        <w:rPr>
          <w:rFonts w:ascii="Microsoft Sans Serif" w:hAnsi="Microsoft Sans Serif" w:cs="Microsoft Sans Serif"/>
          <w:b/>
          <w:color w:val="0000FF"/>
          <w:sz w:val="20"/>
        </w:rPr>
        <w:t>a-palvelujen kanssa kommunikoitaessa</w:t>
      </w:r>
    </w:p>
    <w:p w14:paraId="557942DA" w14:textId="77777777" w:rsidR="00AE5B6E" w:rsidRDefault="00AE5B6E" w:rsidP="00AE5B6E">
      <w:pPr>
        <w:pStyle w:val="Leipteksti"/>
      </w:pPr>
    </w:p>
    <w:p w14:paraId="2806803C" w14:textId="77777777" w:rsidR="00AE5B6E" w:rsidRDefault="00AE5B6E" w:rsidP="00AE5B6E">
      <w:pPr>
        <w:pStyle w:val="Leipteksti"/>
      </w:pPr>
      <w:r>
        <w:rPr>
          <w:rFonts w:ascii="Microsoft Sans Serif" w:hAnsi="Microsoft Sans Serif" w:cs="Microsoft Sans Serif"/>
          <w:color w:val="0000FF"/>
          <w:sz w:val="20"/>
        </w:rPr>
        <w:t>Kan</w:t>
      </w:r>
      <w:ins w:id="88" w:author="Tuomainen Mika" w:date="2017-11-23T09:19:00Z">
        <w:r w:rsidR="00F764AA">
          <w:rPr>
            <w:rFonts w:ascii="Microsoft Sans Serif" w:hAnsi="Microsoft Sans Serif" w:cs="Microsoft Sans Serif"/>
            <w:color w:val="0000FF"/>
            <w:sz w:val="20"/>
          </w:rPr>
          <w:t>t</w:t>
        </w:r>
      </w:ins>
      <w:del w:id="89" w:author="Tuomainen Mika" w:date="2017-11-23T09:19:00Z">
        <w:r w:rsidDel="00F764AA">
          <w:rPr>
            <w:rFonts w:ascii="Microsoft Sans Serif" w:hAnsi="Microsoft Sans Serif" w:cs="Microsoft Sans Serif"/>
            <w:color w:val="0000FF"/>
            <w:sz w:val="20"/>
          </w:rPr>
          <w:delText>T</w:delText>
        </w:r>
      </w:del>
      <w:r>
        <w:rPr>
          <w:rFonts w:ascii="Microsoft Sans Serif" w:hAnsi="Microsoft Sans Serif" w:cs="Microsoft Sans Serif"/>
          <w:color w:val="0000FF"/>
          <w:sz w:val="20"/>
        </w:rPr>
        <w:t>a-palvelujen kanssa käytävän sanomaliikenteen osalta sender/device/id:n käytöstä on olemassa oma erillinen ohjeistusdokumentti (Osapuolitiedot Kan</w:t>
      </w:r>
      <w:ins w:id="90" w:author="Tuomainen Mika" w:date="2017-11-23T09:19:00Z">
        <w:r w:rsidR="00F764AA">
          <w:rPr>
            <w:rFonts w:ascii="Microsoft Sans Serif" w:hAnsi="Microsoft Sans Serif" w:cs="Microsoft Sans Serif"/>
            <w:color w:val="0000FF"/>
            <w:sz w:val="20"/>
          </w:rPr>
          <w:t>t</w:t>
        </w:r>
      </w:ins>
      <w:del w:id="91" w:author="Tuomainen Mika" w:date="2017-11-23T09:19:00Z">
        <w:r w:rsidDel="00F764AA">
          <w:rPr>
            <w:rFonts w:ascii="Microsoft Sans Serif" w:hAnsi="Microsoft Sans Serif" w:cs="Microsoft Sans Serif"/>
            <w:color w:val="0000FF"/>
            <w:sz w:val="20"/>
          </w:rPr>
          <w:delText>T</w:delText>
        </w:r>
      </w:del>
      <w:r>
        <w:rPr>
          <w:rFonts w:ascii="Microsoft Sans Serif" w:hAnsi="Microsoft Sans Serif" w:cs="Microsoft Sans Serif"/>
          <w:color w:val="0000FF"/>
          <w:sz w:val="20"/>
        </w:rPr>
        <w:t xml:space="preserve">a-sanomaliikenteessä), joka on saatavissa </w:t>
      </w:r>
      <w:r>
        <w:rPr>
          <w:rFonts w:ascii="Microsoft Sans Serif" w:hAnsi="Microsoft Sans Serif" w:cs="Microsoft Sans Serif"/>
          <w:color w:val="0000FF"/>
          <w:sz w:val="20"/>
          <w:u w:val="single"/>
        </w:rPr>
        <w:t>www.kanta.fi</w:t>
      </w:r>
      <w:r>
        <w:rPr>
          <w:rFonts w:ascii="Microsoft Sans Serif" w:hAnsi="Microsoft Sans Serif" w:cs="Microsoft Sans Serif"/>
          <w:color w:val="0000FF"/>
          <w:sz w:val="20"/>
        </w:rPr>
        <w:t xml:space="preserve"> –portaalin arkkitehtuuriosiosta.</w:t>
      </w:r>
    </w:p>
    <w:p w14:paraId="1C724BE0" w14:textId="77777777" w:rsidR="00696877" w:rsidRDefault="00696877"/>
    <w:p w14:paraId="67D58E30" w14:textId="77777777" w:rsidR="00696877" w:rsidRDefault="00696877">
      <w:pPr>
        <w:pStyle w:val="Otsikko4"/>
      </w:pPr>
      <w:bookmarkStart w:id="92" w:name="_Toc200435609"/>
      <w:r>
        <w:t>attentionLine (vapaaehtoinen)</w:t>
      </w:r>
      <w:bookmarkEnd w:id="92"/>
    </w:p>
    <w:p w14:paraId="06BCC206" w14:textId="77777777" w:rsidR="00696877" w:rsidRDefault="00696877"/>
    <w:p w14:paraId="126C19F4" w14:textId="77777777" w:rsidR="00696877" w:rsidRDefault="00696877">
      <w:r>
        <w:t>AttentionLine sisältää informaatiota muodossa tiedon nimi, tiedon arvo. Tähän elementtiin voidaan laittaa esim. reitityksessä tarvittavia tietoja, jos varsinainen payload on salattu. AttentionLine ei vaikuta varsinaisen sanoman prosessointiin. Jos tätä elementtiä jatkossa aiotaan hyödyntää, niin sen käytöstä tullaan antamaan tarkempia ohjeita.</w:t>
      </w:r>
    </w:p>
    <w:p w14:paraId="582C5AD7" w14:textId="77777777" w:rsidR="00696877" w:rsidRDefault="00696877"/>
    <w:p w14:paraId="38A5C299" w14:textId="77777777" w:rsidR="00696877" w:rsidRDefault="00696877"/>
    <w:p w14:paraId="4A272EEA" w14:textId="77777777" w:rsidR="00696877" w:rsidRDefault="00696877">
      <w:pPr>
        <w:pStyle w:val="Otsikko4"/>
      </w:pPr>
      <w:bookmarkStart w:id="93" w:name="_Toc200435610"/>
      <w:r>
        <w:t>ControlActProcess</w:t>
      </w:r>
      <w:bookmarkEnd w:id="93"/>
    </w:p>
    <w:p w14:paraId="5C3F9DD9" w14:textId="77777777" w:rsidR="00696877" w:rsidRDefault="00696877"/>
    <w:p w14:paraId="0F977BAE" w14:textId="77777777" w:rsidR="00696877" w:rsidRDefault="00696877">
      <w:pPr>
        <w:pStyle w:val="Leipteksti"/>
      </w:pPr>
      <w:r>
        <w:t>Tämä elementti kuvaa tapahtumaan (triggeriin) liittyvät yleistiedot. Varsinainen sanoma on ripustettu tämän elementin alle. Kyseessä on siis aiemmin mainittu kontrollikehys, joka on kuvattu luvussa 2.3.3.</w:t>
      </w:r>
    </w:p>
    <w:p w14:paraId="417080A0" w14:textId="77777777" w:rsidR="00696877" w:rsidRDefault="00696877"/>
    <w:p w14:paraId="14035FBB" w14:textId="77777777" w:rsidR="00696877" w:rsidRDefault="00696877"/>
    <w:p w14:paraId="607C4819" w14:textId="77777777" w:rsidR="00696877" w:rsidRDefault="00696877"/>
    <w:p w14:paraId="1AE6C5A5" w14:textId="77777777" w:rsidR="00696877" w:rsidRDefault="00696877">
      <w:pPr>
        <w:pStyle w:val="Otsikko3"/>
      </w:pPr>
      <w:bookmarkStart w:id="94" w:name="_Toc200435611"/>
      <w:r>
        <w:t>Siirtokehys – kuittaussanomat</w:t>
      </w:r>
      <w:bookmarkEnd w:id="94"/>
    </w:p>
    <w:p w14:paraId="22390743" w14:textId="77777777" w:rsidR="00696877" w:rsidRDefault="00696877"/>
    <w:p w14:paraId="00D85149" w14:textId="77777777" w:rsidR="00696877" w:rsidRDefault="00696877">
      <w:r>
        <w:t>Käytettävä siirtokehys pitää aina tarkistaa käytettävästä interaktiosta. Sovellustason kuittauksien siirtokehys MCCI_RM000300 on hyvin samanlainen kuin perussanomien siirtokehys MCCI_RM000100. Lisänä on acknowledgement-luokka. Sama luokka on myös sovellusadapterien vastaanottokuittauksien (Accept Ack) siirtokehyksessä MCCI_RM000200. Vastaanottokuittauksien siirtokehyksestä sen sijaan on jätetty pois monia tarpeettomia elementtejä, myös kontrollikehys, koska varsinaista payloadia ei tarvita sovellusadapterien vastaanottokuittauksissa. Vastaanottokuittausta on käsitelty kohdissa 2.6 ja 3.1.2.2.</w:t>
      </w:r>
    </w:p>
    <w:p w14:paraId="05B31CFD" w14:textId="77777777" w:rsidR="00696877" w:rsidRDefault="00696877"/>
    <w:p w14:paraId="436BC39E" w14:textId="77777777" w:rsidR="00696877" w:rsidRDefault="00696877"/>
    <w:p w14:paraId="183C6218" w14:textId="273A9097" w:rsidR="00696877" w:rsidRDefault="004B1BB5">
      <w:r>
        <w:rPr>
          <w:noProof/>
        </w:rPr>
        <w:drawing>
          <wp:inline distT="0" distB="0" distL="0" distR="0" wp14:anchorId="2B7A80D6" wp14:editId="5B74B46D">
            <wp:extent cx="5486400" cy="6372225"/>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6372225"/>
                    </a:xfrm>
                    <a:prstGeom prst="rect">
                      <a:avLst/>
                    </a:prstGeom>
                    <a:noFill/>
                    <a:ln>
                      <a:noFill/>
                    </a:ln>
                  </pic:spPr>
                </pic:pic>
              </a:graphicData>
            </a:graphic>
          </wp:inline>
        </w:drawing>
      </w:r>
    </w:p>
    <w:p w14:paraId="5F8BF734" w14:textId="77777777" w:rsidR="00696877" w:rsidRDefault="00696877"/>
    <w:p w14:paraId="1797607B"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9 –  vastaanottokuittauksen siirtokehys</w:t>
      </w:r>
    </w:p>
    <w:p w14:paraId="255D1950" w14:textId="77777777" w:rsidR="00696877" w:rsidRDefault="00696877">
      <w:pPr>
        <w:pStyle w:val="Otsikko4"/>
        <w:numPr>
          <w:ilvl w:val="0"/>
          <w:numId w:val="0"/>
        </w:numPr>
      </w:pPr>
    </w:p>
    <w:p w14:paraId="7FA0E89A" w14:textId="77777777" w:rsidR="00696877" w:rsidRDefault="00696877"/>
    <w:p w14:paraId="5B085447" w14:textId="77777777" w:rsidR="00696877" w:rsidRDefault="00696877"/>
    <w:p w14:paraId="69961D34" w14:textId="4A5BC669" w:rsidR="00696877" w:rsidRDefault="004B1BB5">
      <w:r>
        <w:rPr>
          <w:noProof/>
        </w:rPr>
        <w:drawing>
          <wp:inline distT="0" distB="0" distL="0" distR="0" wp14:anchorId="15AD65BD" wp14:editId="23C15161">
            <wp:extent cx="5486400" cy="373380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14:paraId="3EEB45EF" w14:textId="77777777" w:rsidR="00696877" w:rsidRDefault="00696877">
      <w:pPr>
        <w:pStyle w:val="Leipteksti"/>
      </w:pPr>
    </w:p>
    <w:p w14:paraId="62E6A6D5" w14:textId="77777777" w:rsidR="00696877" w:rsidRDefault="00696877">
      <w:pPr>
        <w:pStyle w:val="Leipteksti"/>
        <w:rPr>
          <w:rFonts w:ascii="Courier New" w:hAnsi="Courier New" w:cs="Courier New"/>
          <w:sz w:val="20"/>
        </w:rPr>
      </w:pPr>
      <w:r>
        <w:rPr>
          <w:rFonts w:ascii="Courier New" w:hAnsi="Courier New" w:cs="Courier New"/>
          <w:sz w:val="20"/>
        </w:rPr>
        <w:t>Kuva 10 - kuittaustiedot</w:t>
      </w:r>
    </w:p>
    <w:p w14:paraId="459B1E62" w14:textId="77777777" w:rsidR="00696877" w:rsidRDefault="00696877">
      <w:pPr>
        <w:pStyle w:val="Leipteksti"/>
      </w:pPr>
    </w:p>
    <w:p w14:paraId="6AE969BE" w14:textId="77777777" w:rsidR="00696877" w:rsidRDefault="00696877">
      <w:pPr>
        <w:pStyle w:val="Otsikko4"/>
      </w:pPr>
      <w:bookmarkStart w:id="95" w:name="_Toc200435612"/>
      <w:r>
        <w:t>acknowledgement – typeCode (pakollinen, CS)</w:t>
      </w:r>
      <w:bookmarkEnd w:id="95"/>
    </w:p>
    <w:p w14:paraId="178A9D8E" w14:textId="77777777" w:rsidR="00696877" w:rsidRDefault="00696877">
      <w:pPr>
        <w:pStyle w:val="Leipteksti"/>
      </w:pPr>
    </w:p>
    <w:p w14:paraId="3BCB0A0E" w14:textId="77777777" w:rsidR="00696877" w:rsidRDefault="00696877">
      <w:pPr>
        <w:pStyle w:val="Leipteksti"/>
      </w:pPr>
      <w:r>
        <w:t xml:space="preserve">Elementissä acknowledgement kerrotaan kuittauksen varsinainen arvo elementissä typeCode. Arvot ovat samat kuin 2.x:ssä: </w:t>
      </w:r>
    </w:p>
    <w:p w14:paraId="774DA123" w14:textId="77777777" w:rsidR="00696877" w:rsidRDefault="00696877"/>
    <w:p w14:paraId="782BA4B0" w14:textId="77777777" w:rsidR="00696877" w:rsidRDefault="00696877">
      <w:r>
        <w:t>Sovellustason kuittaukset:</w:t>
      </w:r>
    </w:p>
    <w:p w14:paraId="3D59E036"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3"/>
        <w:gridCol w:w="2890"/>
        <w:gridCol w:w="2897"/>
      </w:tblGrid>
      <w:tr w:rsidR="00696877" w14:paraId="7EABA423" w14:textId="77777777">
        <w:tblPrEx>
          <w:tblCellMar>
            <w:top w:w="0" w:type="dxa"/>
            <w:bottom w:w="0" w:type="dxa"/>
          </w:tblCellMar>
        </w:tblPrEx>
        <w:tc>
          <w:tcPr>
            <w:tcW w:w="2926" w:type="dxa"/>
            <w:shd w:val="clear" w:color="auto" w:fill="CCCCCC"/>
          </w:tcPr>
          <w:p w14:paraId="3BFB3D3A" w14:textId="77777777" w:rsidR="00696877" w:rsidRDefault="00696877">
            <w:r>
              <w:t>Koodi</w:t>
            </w:r>
          </w:p>
        </w:tc>
        <w:tc>
          <w:tcPr>
            <w:tcW w:w="2927" w:type="dxa"/>
            <w:shd w:val="clear" w:color="auto" w:fill="CCCCCC"/>
          </w:tcPr>
          <w:p w14:paraId="3068AA18" w14:textId="77777777" w:rsidR="00696877" w:rsidRDefault="00696877">
            <w:r>
              <w:t>tarkoitus</w:t>
            </w:r>
          </w:p>
        </w:tc>
        <w:tc>
          <w:tcPr>
            <w:tcW w:w="2927" w:type="dxa"/>
            <w:shd w:val="clear" w:color="auto" w:fill="CCCCCC"/>
          </w:tcPr>
          <w:p w14:paraId="3A523442" w14:textId="77777777" w:rsidR="00696877" w:rsidRDefault="00696877">
            <w:r>
              <w:t>suomennus</w:t>
            </w:r>
          </w:p>
        </w:tc>
      </w:tr>
      <w:tr w:rsidR="00696877" w14:paraId="0EEEFFA9" w14:textId="77777777">
        <w:tblPrEx>
          <w:tblCellMar>
            <w:top w:w="0" w:type="dxa"/>
            <w:bottom w:w="0" w:type="dxa"/>
          </w:tblCellMar>
        </w:tblPrEx>
        <w:tc>
          <w:tcPr>
            <w:tcW w:w="2926" w:type="dxa"/>
          </w:tcPr>
          <w:p w14:paraId="19C4BC97" w14:textId="77777777" w:rsidR="00696877" w:rsidRDefault="00696877">
            <w:r>
              <w:t>AA</w:t>
            </w:r>
          </w:p>
        </w:tc>
        <w:tc>
          <w:tcPr>
            <w:tcW w:w="2927" w:type="dxa"/>
          </w:tcPr>
          <w:p w14:paraId="2B83B9A9" w14:textId="77777777" w:rsidR="00696877" w:rsidRDefault="00696877">
            <w:pPr>
              <w:rPr>
                <w:lang w:val="en-GB"/>
              </w:rPr>
            </w:pPr>
            <w:r>
              <w:rPr>
                <w:lang w:val="en-GB"/>
              </w:rPr>
              <w:t>Application Acknowledgement Accept</w:t>
            </w:r>
          </w:p>
        </w:tc>
        <w:tc>
          <w:tcPr>
            <w:tcW w:w="2927" w:type="dxa"/>
          </w:tcPr>
          <w:p w14:paraId="777642D6" w14:textId="77777777" w:rsidR="00696877" w:rsidRDefault="00696877">
            <w:r>
              <w:t>Sovellustason OK kuittaus.</w:t>
            </w:r>
          </w:p>
        </w:tc>
      </w:tr>
      <w:tr w:rsidR="00696877" w14:paraId="6ACDDBF2" w14:textId="77777777">
        <w:tblPrEx>
          <w:tblCellMar>
            <w:top w:w="0" w:type="dxa"/>
            <w:bottom w:w="0" w:type="dxa"/>
          </w:tblCellMar>
        </w:tblPrEx>
        <w:tc>
          <w:tcPr>
            <w:tcW w:w="2926" w:type="dxa"/>
          </w:tcPr>
          <w:p w14:paraId="01D2A9E0" w14:textId="77777777" w:rsidR="00696877" w:rsidRDefault="00696877">
            <w:pPr>
              <w:rPr>
                <w:lang w:val="en-GB"/>
              </w:rPr>
            </w:pPr>
            <w:r>
              <w:rPr>
                <w:lang w:val="en-GB"/>
              </w:rPr>
              <w:t>AE</w:t>
            </w:r>
          </w:p>
        </w:tc>
        <w:tc>
          <w:tcPr>
            <w:tcW w:w="2927" w:type="dxa"/>
          </w:tcPr>
          <w:p w14:paraId="09CBA1B0" w14:textId="77777777" w:rsidR="00696877" w:rsidRDefault="00696877">
            <w:pPr>
              <w:rPr>
                <w:lang w:val="en-GB"/>
              </w:rPr>
            </w:pPr>
            <w:r>
              <w:rPr>
                <w:lang w:val="en-GB"/>
              </w:rPr>
              <w:t>Application Acknowledgement Error</w:t>
            </w:r>
          </w:p>
        </w:tc>
        <w:tc>
          <w:tcPr>
            <w:tcW w:w="2927" w:type="dxa"/>
          </w:tcPr>
          <w:p w14:paraId="64068FF7" w14:textId="77777777" w:rsidR="00696877" w:rsidRDefault="00696877">
            <w:r>
              <w:t>Sovellustason virhe. (Sanomaa ei kannata lähettää uudestaan).</w:t>
            </w:r>
          </w:p>
        </w:tc>
      </w:tr>
      <w:tr w:rsidR="00696877" w14:paraId="26852EA3" w14:textId="77777777">
        <w:tblPrEx>
          <w:tblCellMar>
            <w:top w:w="0" w:type="dxa"/>
            <w:bottom w:w="0" w:type="dxa"/>
          </w:tblCellMar>
        </w:tblPrEx>
        <w:tc>
          <w:tcPr>
            <w:tcW w:w="2926" w:type="dxa"/>
          </w:tcPr>
          <w:p w14:paraId="767BD30A" w14:textId="77777777" w:rsidR="00696877" w:rsidRDefault="00696877">
            <w:pPr>
              <w:rPr>
                <w:lang w:val="en-GB"/>
              </w:rPr>
            </w:pPr>
            <w:r>
              <w:rPr>
                <w:lang w:val="en-GB"/>
              </w:rPr>
              <w:t>AR</w:t>
            </w:r>
          </w:p>
        </w:tc>
        <w:tc>
          <w:tcPr>
            <w:tcW w:w="2927" w:type="dxa"/>
          </w:tcPr>
          <w:p w14:paraId="075C17DA" w14:textId="77777777" w:rsidR="00696877" w:rsidRDefault="00696877">
            <w:pPr>
              <w:rPr>
                <w:lang w:val="en-GB"/>
              </w:rPr>
            </w:pPr>
            <w:r>
              <w:rPr>
                <w:lang w:val="en-GB"/>
              </w:rPr>
              <w:t>Application Acknowledgement Reject</w:t>
            </w:r>
          </w:p>
        </w:tc>
        <w:tc>
          <w:tcPr>
            <w:tcW w:w="2927" w:type="dxa"/>
          </w:tcPr>
          <w:p w14:paraId="730BCB5A" w14:textId="77777777" w:rsidR="00696877" w:rsidRDefault="00696877">
            <w:r>
              <w:t>Sanomakäsittely ei onnistunut. (Lähettäjä tekee parametroidun määrän uudelleenlähetyksiä)</w:t>
            </w:r>
          </w:p>
        </w:tc>
      </w:tr>
    </w:tbl>
    <w:p w14:paraId="5E5AEF44" w14:textId="77777777" w:rsidR="00696877" w:rsidRDefault="00696877"/>
    <w:p w14:paraId="6199EB8D" w14:textId="77777777" w:rsidR="00696877" w:rsidRDefault="00696877"/>
    <w:p w14:paraId="68EE76FB" w14:textId="77777777" w:rsidR="00696877" w:rsidRDefault="00696877"/>
    <w:p w14:paraId="1F577791" w14:textId="77777777" w:rsidR="00696877" w:rsidRDefault="00696877">
      <w:r>
        <w:t>Vastaanottokuittaukset:</w:t>
      </w:r>
    </w:p>
    <w:p w14:paraId="7992BD3B"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4"/>
        <w:gridCol w:w="2890"/>
        <w:gridCol w:w="2896"/>
      </w:tblGrid>
      <w:tr w:rsidR="00696877" w14:paraId="106D635D" w14:textId="77777777">
        <w:tblPrEx>
          <w:tblCellMar>
            <w:top w:w="0" w:type="dxa"/>
            <w:bottom w:w="0" w:type="dxa"/>
          </w:tblCellMar>
        </w:tblPrEx>
        <w:tc>
          <w:tcPr>
            <w:tcW w:w="2926" w:type="dxa"/>
            <w:shd w:val="clear" w:color="auto" w:fill="CCCCCC"/>
          </w:tcPr>
          <w:p w14:paraId="0D726C2F" w14:textId="77777777" w:rsidR="00696877" w:rsidRDefault="00696877">
            <w:r>
              <w:t>Koodi</w:t>
            </w:r>
          </w:p>
        </w:tc>
        <w:tc>
          <w:tcPr>
            <w:tcW w:w="2927" w:type="dxa"/>
            <w:shd w:val="clear" w:color="auto" w:fill="CCCCCC"/>
          </w:tcPr>
          <w:p w14:paraId="79AD0257" w14:textId="77777777" w:rsidR="00696877" w:rsidRDefault="00696877">
            <w:r>
              <w:t>tarkoitus</w:t>
            </w:r>
          </w:p>
        </w:tc>
        <w:tc>
          <w:tcPr>
            <w:tcW w:w="2927" w:type="dxa"/>
            <w:shd w:val="clear" w:color="auto" w:fill="CCCCCC"/>
          </w:tcPr>
          <w:p w14:paraId="7D3FB771" w14:textId="77777777" w:rsidR="00696877" w:rsidRDefault="00696877">
            <w:pPr>
              <w:rPr>
                <w:lang w:val="en-GB"/>
              </w:rPr>
            </w:pPr>
            <w:r>
              <w:rPr>
                <w:lang w:val="en-GB"/>
              </w:rPr>
              <w:t>suomennus</w:t>
            </w:r>
          </w:p>
        </w:tc>
      </w:tr>
      <w:tr w:rsidR="00696877" w14:paraId="31871F18" w14:textId="77777777">
        <w:tblPrEx>
          <w:tblCellMar>
            <w:top w:w="0" w:type="dxa"/>
            <w:bottom w:w="0" w:type="dxa"/>
          </w:tblCellMar>
        </w:tblPrEx>
        <w:tc>
          <w:tcPr>
            <w:tcW w:w="2926" w:type="dxa"/>
          </w:tcPr>
          <w:p w14:paraId="4F899D42" w14:textId="77777777" w:rsidR="00696877" w:rsidRDefault="00696877">
            <w:pPr>
              <w:pStyle w:val="Sisluet1"/>
              <w:rPr>
                <w:szCs w:val="24"/>
                <w:lang w:val="en-GB" w:eastAsia="fi-FI"/>
              </w:rPr>
            </w:pPr>
            <w:r>
              <w:rPr>
                <w:szCs w:val="24"/>
                <w:lang w:val="en-GB" w:eastAsia="fi-FI"/>
              </w:rPr>
              <w:t>CA</w:t>
            </w:r>
          </w:p>
        </w:tc>
        <w:tc>
          <w:tcPr>
            <w:tcW w:w="2927" w:type="dxa"/>
          </w:tcPr>
          <w:p w14:paraId="6D62C8D6" w14:textId="77777777" w:rsidR="00696877" w:rsidRDefault="00696877">
            <w:pPr>
              <w:rPr>
                <w:lang w:val="en-GB"/>
              </w:rPr>
            </w:pPr>
            <w:r>
              <w:rPr>
                <w:lang w:val="en-GB"/>
              </w:rPr>
              <w:t>Accept Acknowledgement Commit Accept</w:t>
            </w:r>
          </w:p>
        </w:tc>
        <w:tc>
          <w:tcPr>
            <w:tcW w:w="2927" w:type="dxa"/>
          </w:tcPr>
          <w:p w14:paraId="01BFAE1C" w14:textId="77777777" w:rsidR="00696877" w:rsidRDefault="00696877">
            <w:r>
              <w:t>Sovellusadapteri on vastaanottanut sanoman onnistuneesti.</w:t>
            </w:r>
          </w:p>
        </w:tc>
      </w:tr>
      <w:tr w:rsidR="00696877" w14:paraId="32D95AA1" w14:textId="77777777">
        <w:tblPrEx>
          <w:tblCellMar>
            <w:top w:w="0" w:type="dxa"/>
            <w:bottom w:w="0" w:type="dxa"/>
          </w:tblCellMar>
        </w:tblPrEx>
        <w:tc>
          <w:tcPr>
            <w:tcW w:w="2926" w:type="dxa"/>
          </w:tcPr>
          <w:p w14:paraId="27C0BB08" w14:textId="77777777" w:rsidR="00696877" w:rsidRDefault="00696877">
            <w:pPr>
              <w:rPr>
                <w:lang w:val="en-GB"/>
              </w:rPr>
            </w:pPr>
            <w:r>
              <w:rPr>
                <w:lang w:val="en-GB"/>
              </w:rPr>
              <w:t>CE</w:t>
            </w:r>
          </w:p>
        </w:tc>
        <w:tc>
          <w:tcPr>
            <w:tcW w:w="2927" w:type="dxa"/>
          </w:tcPr>
          <w:p w14:paraId="27D3EE2F" w14:textId="77777777" w:rsidR="00696877" w:rsidRDefault="00696877">
            <w:pPr>
              <w:rPr>
                <w:lang w:val="en-GB"/>
              </w:rPr>
            </w:pPr>
            <w:r>
              <w:rPr>
                <w:lang w:val="en-GB"/>
              </w:rPr>
              <w:t>Accept  Acknowledgement Commit Error</w:t>
            </w:r>
          </w:p>
        </w:tc>
        <w:tc>
          <w:tcPr>
            <w:tcW w:w="2927" w:type="dxa"/>
          </w:tcPr>
          <w:p w14:paraId="08655778" w14:textId="77777777" w:rsidR="00696877" w:rsidRDefault="00696877">
            <w:r>
              <w:t>Sovellusadapteri ei pystynyt käsittelemään sanomaa, uudelleenlähetystä kannattaa yrittää.</w:t>
            </w:r>
          </w:p>
        </w:tc>
      </w:tr>
      <w:tr w:rsidR="00696877" w14:paraId="44A0F204" w14:textId="77777777">
        <w:tblPrEx>
          <w:tblCellMar>
            <w:top w:w="0" w:type="dxa"/>
            <w:bottom w:w="0" w:type="dxa"/>
          </w:tblCellMar>
        </w:tblPrEx>
        <w:tc>
          <w:tcPr>
            <w:tcW w:w="2926" w:type="dxa"/>
          </w:tcPr>
          <w:p w14:paraId="5776A9A1" w14:textId="77777777" w:rsidR="00696877" w:rsidRDefault="00696877">
            <w:pPr>
              <w:rPr>
                <w:lang w:val="en-GB"/>
              </w:rPr>
            </w:pPr>
            <w:r>
              <w:rPr>
                <w:lang w:val="en-GB"/>
              </w:rPr>
              <w:t>CR</w:t>
            </w:r>
          </w:p>
        </w:tc>
        <w:tc>
          <w:tcPr>
            <w:tcW w:w="2927" w:type="dxa"/>
          </w:tcPr>
          <w:p w14:paraId="7E5668D7" w14:textId="77777777" w:rsidR="00696877" w:rsidRDefault="00696877">
            <w:pPr>
              <w:rPr>
                <w:lang w:val="en-GB"/>
              </w:rPr>
            </w:pPr>
            <w:r>
              <w:rPr>
                <w:lang w:val="en-GB"/>
              </w:rPr>
              <w:t>Accept  Acknowledgement Commit Reject</w:t>
            </w:r>
          </w:p>
        </w:tc>
        <w:tc>
          <w:tcPr>
            <w:tcW w:w="2927" w:type="dxa"/>
          </w:tcPr>
          <w:p w14:paraId="5400FAC3" w14:textId="77777777" w:rsidR="00696877" w:rsidRDefault="00696877">
            <w:r>
              <w:t>Kyseisen tyyppisen sanoman käsittely ei onnistu tässä sovelluksessa. Uudelleenlähetyksiä ei kannata yrittää.</w:t>
            </w:r>
          </w:p>
        </w:tc>
      </w:tr>
    </w:tbl>
    <w:p w14:paraId="6D7161DC" w14:textId="77777777" w:rsidR="00696877" w:rsidRDefault="00696877"/>
    <w:p w14:paraId="31C43008" w14:textId="77777777" w:rsidR="00696877" w:rsidRDefault="00696877"/>
    <w:p w14:paraId="4E73672A" w14:textId="77777777" w:rsidR="00696877" w:rsidRDefault="00696877">
      <w:pPr>
        <w:pStyle w:val="Otsikko4"/>
        <w:rPr>
          <w:lang w:val="en-GB"/>
        </w:rPr>
      </w:pPr>
      <w:bookmarkStart w:id="96" w:name="_Toc200435613"/>
      <w:r>
        <w:rPr>
          <w:lang w:val="en-GB"/>
        </w:rPr>
        <w:t>expectedSequenceNumber (vapaaehtoinen, INT)</w:t>
      </w:r>
      <w:bookmarkEnd w:id="96"/>
    </w:p>
    <w:p w14:paraId="3C49A24E" w14:textId="77777777" w:rsidR="00696877" w:rsidRDefault="00696877">
      <w:pPr>
        <w:rPr>
          <w:lang w:val="en-GB"/>
        </w:rPr>
      </w:pPr>
    </w:p>
    <w:p w14:paraId="6FE46153" w14:textId="77777777" w:rsidR="00696877" w:rsidRDefault="00696877">
      <w:r>
        <w:t>Odotettu järjestysnumero, jota käytetään sequence-number protokollassa. Versio 2.x vastine on MSA-4.</w:t>
      </w:r>
    </w:p>
    <w:p w14:paraId="2776A8F0" w14:textId="77777777" w:rsidR="00696877" w:rsidRDefault="00696877"/>
    <w:p w14:paraId="0E3BB55D" w14:textId="77777777" w:rsidR="00696877" w:rsidRDefault="00696877">
      <w:pPr>
        <w:pStyle w:val="Otsikko4"/>
      </w:pPr>
      <w:bookmarkStart w:id="97" w:name="_Toc200435614"/>
      <w:r>
        <w:t>messageWaitingNumber (vapaaehtoinen, INT)</w:t>
      </w:r>
      <w:bookmarkEnd w:id="97"/>
    </w:p>
    <w:p w14:paraId="23A970C7" w14:textId="77777777" w:rsidR="00696877" w:rsidRDefault="00696877"/>
    <w:p w14:paraId="36583A6A" w14:textId="77777777" w:rsidR="00696877" w:rsidRDefault="00696877">
      <w:r>
        <w:t>Tämä elementti kertoo, paljonko kuittaavalla sovelluksella on sanomia jonossa. Tätä tietokenttää käytetään vain silloin, kun sanomat noudetaan pollaamalla lähettäjän jonosta.</w:t>
      </w:r>
    </w:p>
    <w:p w14:paraId="71C5D038" w14:textId="77777777" w:rsidR="00696877" w:rsidRDefault="00696877"/>
    <w:p w14:paraId="4CD1DAC5" w14:textId="77777777" w:rsidR="00696877" w:rsidRDefault="00696877">
      <w:pPr>
        <w:pStyle w:val="Otsikko4"/>
      </w:pPr>
      <w:bookmarkStart w:id="98" w:name="_Toc200435615"/>
      <w:r>
        <w:t>messageWaitingPriorityCode (vapaaehtoinen, INT)</w:t>
      </w:r>
      <w:bookmarkEnd w:id="98"/>
    </w:p>
    <w:p w14:paraId="29C29D19" w14:textId="77777777" w:rsidR="00696877" w:rsidRDefault="00696877"/>
    <w:p w14:paraId="2A118048" w14:textId="77777777" w:rsidR="00696877" w:rsidRDefault="00696877">
      <w:r>
        <w:t>Tämä elementti ilmoittaa, mikä on kuittaavan sovelluksen sanomajonon sanomien korkein prioriteetti. Tätä tietokenttää käytetään vain silloin, kun sanomat noudetaan pollaamalla lähettäjän jonosta.</w:t>
      </w:r>
    </w:p>
    <w:p w14:paraId="7C730678" w14:textId="77777777" w:rsidR="00696877" w:rsidRDefault="00696877"/>
    <w:p w14:paraId="63CC3243" w14:textId="77777777" w:rsidR="00696877" w:rsidRDefault="00696877">
      <w:pPr>
        <w:pStyle w:val="Otsikko4"/>
      </w:pPr>
      <w:bookmarkStart w:id="99" w:name="_Toc200435616"/>
      <w:r>
        <w:t>targetMessage – id (pakollinen, II)</w:t>
      </w:r>
      <w:bookmarkEnd w:id="99"/>
    </w:p>
    <w:p w14:paraId="2BB11A2B" w14:textId="77777777" w:rsidR="00696877" w:rsidRDefault="00696877"/>
    <w:p w14:paraId="4445B7B1" w14:textId="77777777" w:rsidR="00696877" w:rsidRDefault="00696877">
      <w:r>
        <w:t>Kuitattavan sanoman tunnistenumero ilmoitetaan elementissä &lt;targetMessage&gt;&lt;id&gt;. Vastine 2.x:ssä on  MSA-1.</w:t>
      </w:r>
    </w:p>
    <w:p w14:paraId="41A4D37F" w14:textId="77777777" w:rsidR="00696877" w:rsidRDefault="00696877"/>
    <w:p w14:paraId="6B5292F0" w14:textId="77777777" w:rsidR="00696877" w:rsidRPr="00193A9E" w:rsidRDefault="00696877">
      <w:r w:rsidRPr="00193A9E">
        <w:t>Esimerkki:</w:t>
      </w:r>
    </w:p>
    <w:p w14:paraId="59DBFF4A" w14:textId="77777777" w:rsidR="00696877" w:rsidRPr="00193A9E" w:rsidRDefault="00696877"/>
    <w:p w14:paraId="67DDAEB2" w14:textId="77777777" w:rsidR="00696877" w:rsidRPr="00193A9E" w:rsidRDefault="00696877">
      <w:r w:rsidRPr="00193A9E">
        <w:t>&lt;acknowledgement &gt;</w:t>
      </w:r>
    </w:p>
    <w:p w14:paraId="3E83C352" w14:textId="77777777" w:rsidR="00696877" w:rsidRPr="00193A9E" w:rsidRDefault="00696877">
      <w:r w:rsidRPr="00193A9E">
        <w:tab/>
        <w:t>&lt;typeCode code=”AA”/&gt;</w:t>
      </w:r>
    </w:p>
    <w:p w14:paraId="5FE906C4" w14:textId="77777777" w:rsidR="00696877" w:rsidRDefault="00696877">
      <w:pPr>
        <w:rPr>
          <w:lang w:val="en-GB"/>
        </w:rPr>
      </w:pPr>
      <w:r w:rsidRPr="00193A9E">
        <w:tab/>
      </w:r>
      <w:r>
        <w:rPr>
          <w:lang w:val="en-GB"/>
        </w:rPr>
        <w:t>&lt;targetMessage&gt;</w:t>
      </w:r>
    </w:p>
    <w:p w14:paraId="09B56F37" w14:textId="77777777" w:rsidR="00696877" w:rsidRDefault="00696877">
      <w:pPr>
        <w:rPr>
          <w:lang w:val="en-GB"/>
        </w:rPr>
      </w:pPr>
      <w:r>
        <w:rPr>
          <w:lang w:val="en-GB"/>
        </w:rPr>
        <w:tab/>
        <w:t xml:space="preserve">     &lt;id root=”1.2.246.777.10.6280613.18.2004.225.2004.21221” /&gt;</w:t>
      </w:r>
    </w:p>
    <w:p w14:paraId="10783493" w14:textId="77777777" w:rsidR="00696877" w:rsidRDefault="00696877">
      <w:pPr>
        <w:rPr>
          <w:lang w:val="en-GB"/>
        </w:rPr>
      </w:pPr>
      <w:r>
        <w:rPr>
          <w:lang w:val="en-GB"/>
        </w:rPr>
        <w:tab/>
        <w:t>&lt;/targetMessage&gt;</w:t>
      </w:r>
    </w:p>
    <w:p w14:paraId="6E85A997" w14:textId="77777777" w:rsidR="00696877" w:rsidRDefault="00696877">
      <w:pPr>
        <w:rPr>
          <w:lang w:val="en-GB"/>
        </w:rPr>
      </w:pPr>
      <w:r>
        <w:rPr>
          <w:lang w:val="en-GB"/>
        </w:rPr>
        <w:t>&lt;/acknowledgement&gt;</w:t>
      </w:r>
    </w:p>
    <w:p w14:paraId="18C7FCEB" w14:textId="77777777" w:rsidR="00696877" w:rsidRDefault="00696877">
      <w:pPr>
        <w:pStyle w:val="Otsikko3"/>
        <w:numPr>
          <w:ilvl w:val="0"/>
          <w:numId w:val="0"/>
        </w:numPr>
        <w:rPr>
          <w:lang w:val="en-GB"/>
        </w:rPr>
      </w:pPr>
    </w:p>
    <w:p w14:paraId="4B3E8EF9" w14:textId="77777777" w:rsidR="00696877" w:rsidRDefault="00696877">
      <w:pPr>
        <w:pStyle w:val="Otsikko4"/>
        <w:rPr>
          <w:lang w:val="en-GB"/>
        </w:rPr>
      </w:pPr>
      <w:bookmarkStart w:id="100" w:name="_Toc200435617"/>
      <w:r>
        <w:rPr>
          <w:lang w:val="en-GB"/>
        </w:rPr>
        <w:t>acknowledgementDetail (vapaaehtoinen)</w:t>
      </w:r>
      <w:bookmarkEnd w:id="100"/>
    </w:p>
    <w:p w14:paraId="39FFCADD" w14:textId="77777777" w:rsidR="00696877" w:rsidRDefault="00696877">
      <w:pPr>
        <w:rPr>
          <w:lang w:val="en-GB"/>
        </w:rPr>
      </w:pPr>
    </w:p>
    <w:p w14:paraId="2516430C" w14:textId="77777777" w:rsidR="00696877" w:rsidRDefault="00696877">
      <w:r>
        <w:t>Tämän toistuvan elementin avulla kerrotaan kuitattavasta sanomasta, mikä virhe oli kyseessä ja missä kohdassa. Tämä elementti vastaa 2.x:n tietoryhmää ERR. Elementin kaikki osat ovat myös vapaaehtoisia.</w:t>
      </w:r>
    </w:p>
    <w:p w14:paraId="6216F721"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66"/>
        <w:gridCol w:w="1014"/>
        <w:gridCol w:w="1236"/>
        <w:gridCol w:w="3914"/>
      </w:tblGrid>
      <w:tr w:rsidR="00696877" w14:paraId="2BB965B7" w14:textId="77777777">
        <w:tblPrEx>
          <w:tblCellMar>
            <w:top w:w="0" w:type="dxa"/>
            <w:bottom w:w="0" w:type="dxa"/>
          </w:tblCellMar>
        </w:tblPrEx>
        <w:tc>
          <w:tcPr>
            <w:tcW w:w="2547" w:type="dxa"/>
            <w:shd w:val="clear" w:color="auto" w:fill="CCCCCC"/>
          </w:tcPr>
          <w:p w14:paraId="261389AD" w14:textId="77777777" w:rsidR="00696877" w:rsidRDefault="00696877">
            <w:r>
              <w:t>elementti</w:t>
            </w:r>
          </w:p>
        </w:tc>
        <w:tc>
          <w:tcPr>
            <w:tcW w:w="1026" w:type="dxa"/>
            <w:shd w:val="clear" w:color="auto" w:fill="CCCCCC"/>
          </w:tcPr>
          <w:p w14:paraId="56957FC6" w14:textId="77777777" w:rsidR="00696877" w:rsidRDefault="00696877">
            <w:r>
              <w:t>2.x</w:t>
            </w:r>
          </w:p>
          <w:p w14:paraId="4053A52C" w14:textId="77777777" w:rsidR="00696877" w:rsidRDefault="00696877">
            <w:r>
              <w:t>vastine</w:t>
            </w:r>
          </w:p>
        </w:tc>
        <w:tc>
          <w:tcPr>
            <w:tcW w:w="1239" w:type="dxa"/>
            <w:shd w:val="clear" w:color="auto" w:fill="CCCCCC"/>
          </w:tcPr>
          <w:p w14:paraId="63F46572" w14:textId="77777777" w:rsidR="00696877" w:rsidRDefault="00696877">
            <w:r>
              <w:t>tietotyyppi</w:t>
            </w:r>
          </w:p>
        </w:tc>
        <w:tc>
          <w:tcPr>
            <w:tcW w:w="3968" w:type="dxa"/>
            <w:shd w:val="clear" w:color="auto" w:fill="CCCCCC"/>
          </w:tcPr>
          <w:p w14:paraId="31E4A5CD" w14:textId="77777777" w:rsidR="00696877" w:rsidRDefault="00696877">
            <w:r>
              <w:t>käyttötarkoitus/arvot</w:t>
            </w:r>
          </w:p>
        </w:tc>
      </w:tr>
      <w:tr w:rsidR="00696877" w14:paraId="72B9F3D4" w14:textId="77777777">
        <w:tblPrEx>
          <w:tblCellMar>
            <w:top w:w="0" w:type="dxa"/>
            <w:bottom w:w="0" w:type="dxa"/>
          </w:tblCellMar>
        </w:tblPrEx>
        <w:tc>
          <w:tcPr>
            <w:tcW w:w="2547" w:type="dxa"/>
          </w:tcPr>
          <w:p w14:paraId="027FF8D2" w14:textId="77777777" w:rsidR="00696877" w:rsidRDefault="00696877">
            <w:pPr>
              <w:rPr>
                <w:b/>
                <w:bCs/>
                <w:lang w:val="de-DE"/>
              </w:rPr>
            </w:pPr>
            <w:r>
              <w:rPr>
                <w:b/>
                <w:bCs/>
                <w:lang w:val="de-DE"/>
              </w:rPr>
              <w:t>TypeCode</w:t>
            </w:r>
          </w:p>
        </w:tc>
        <w:tc>
          <w:tcPr>
            <w:tcW w:w="1026" w:type="dxa"/>
          </w:tcPr>
          <w:p w14:paraId="027953E1" w14:textId="77777777" w:rsidR="00696877" w:rsidRDefault="00696877">
            <w:pPr>
              <w:rPr>
                <w:lang w:val="de-DE"/>
              </w:rPr>
            </w:pPr>
            <w:r>
              <w:rPr>
                <w:lang w:val="de-DE"/>
              </w:rPr>
              <w:t>ERR-4</w:t>
            </w:r>
          </w:p>
        </w:tc>
        <w:tc>
          <w:tcPr>
            <w:tcW w:w="1239" w:type="dxa"/>
          </w:tcPr>
          <w:p w14:paraId="03938C14" w14:textId="77777777" w:rsidR="00696877" w:rsidRDefault="00696877">
            <w:pPr>
              <w:rPr>
                <w:lang w:val="de-DE"/>
              </w:rPr>
            </w:pPr>
            <w:r>
              <w:rPr>
                <w:lang w:val="de-DE"/>
              </w:rPr>
              <w:t>CS</w:t>
            </w:r>
          </w:p>
        </w:tc>
        <w:tc>
          <w:tcPr>
            <w:tcW w:w="3968" w:type="dxa"/>
          </w:tcPr>
          <w:p w14:paraId="4E717B41" w14:textId="77777777" w:rsidR="00696877" w:rsidRPr="00193A9E" w:rsidRDefault="00696877">
            <w:pPr>
              <w:rPr>
                <w:lang w:val="en-US"/>
              </w:rPr>
            </w:pPr>
            <w:r w:rsidRPr="00193A9E">
              <w:rPr>
                <w:lang w:val="en-US"/>
              </w:rPr>
              <w:t>E=error, I=Information, W=Warning</w:t>
            </w:r>
          </w:p>
          <w:p w14:paraId="72925453" w14:textId="77777777" w:rsidR="00696877" w:rsidRDefault="00696877">
            <w:r>
              <w:t>Koodi kertoo virhetilanteen vakavuuden</w:t>
            </w:r>
          </w:p>
        </w:tc>
      </w:tr>
      <w:tr w:rsidR="00696877" w14:paraId="0F584036" w14:textId="77777777">
        <w:tblPrEx>
          <w:tblCellMar>
            <w:top w:w="0" w:type="dxa"/>
            <w:bottom w:w="0" w:type="dxa"/>
          </w:tblCellMar>
        </w:tblPrEx>
        <w:tc>
          <w:tcPr>
            <w:tcW w:w="2547" w:type="dxa"/>
          </w:tcPr>
          <w:p w14:paraId="62CBF9A2" w14:textId="77777777" w:rsidR="00696877" w:rsidRDefault="00696877">
            <w:pPr>
              <w:rPr>
                <w:b/>
                <w:bCs/>
                <w:lang w:val="de-DE"/>
              </w:rPr>
            </w:pPr>
            <w:r>
              <w:rPr>
                <w:b/>
                <w:bCs/>
                <w:lang w:val="de-DE"/>
              </w:rPr>
              <w:t>Code</w:t>
            </w:r>
          </w:p>
        </w:tc>
        <w:tc>
          <w:tcPr>
            <w:tcW w:w="1026" w:type="dxa"/>
          </w:tcPr>
          <w:p w14:paraId="4634B22A" w14:textId="77777777" w:rsidR="00696877" w:rsidRDefault="00696877">
            <w:pPr>
              <w:rPr>
                <w:lang w:val="de-DE"/>
              </w:rPr>
            </w:pPr>
            <w:r>
              <w:rPr>
                <w:lang w:val="de-DE"/>
              </w:rPr>
              <w:t>ERR-3+</w:t>
            </w:r>
          </w:p>
          <w:p w14:paraId="6EA3C7D4" w14:textId="77777777" w:rsidR="00696877" w:rsidRDefault="00696877">
            <w:pPr>
              <w:rPr>
                <w:lang w:val="de-DE"/>
              </w:rPr>
            </w:pPr>
            <w:r>
              <w:rPr>
                <w:lang w:val="de-DE"/>
              </w:rPr>
              <w:t>ERR-5+</w:t>
            </w:r>
          </w:p>
          <w:p w14:paraId="1C35F04D" w14:textId="77777777" w:rsidR="00696877" w:rsidRDefault="00696877">
            <w:r>
              <w:t>ERR-6</w:t>
            </w:r>
          </w:p>
        </w:tc>
        <w:tc>
          <w:tcPr>
            <w:tcW w:w="1239" w:type="dxa"/>
          </w:tcPr>
          <w:p w14:paraId="5C507D2F" w14:textId="77777777" w:rsidR="00696877" w:rsidRDefault="00696877">
            <w:r>
              <w:t>CE</w:t>
            </w:r>
          </w:p>
        </w:tc>
        <w:tc>
          <w:tcPr>
            <w:tcW w:w="3968" w:type="dxa"/>
          </w:tcPr>
          <w:p w14:paraId="16DF4B4B" w14:textId="77777777" w:rsidR="00696877" w:rsidRDefault="00696877">
            <w:pPr>
              <w:rPr>
                <w:lang w:val="en-GB"/>
              </w:rPr>
            </w:pPr>
            <w:r>
              <w:t xml:space="preserve">Virheilmoitus koodattuna(mielellään) tai pelkkänä tekstinä. </w:t>
            </w:r>
            <w:r>
              <w:rPr>
                <w:lang w:val="en-GB"/>
              </w:rPr>
              <w:t>Koodisto on AcknowledgementDetailCode (CWE).</w:t>
            </w:r>
          </w:p>
        </w:tc>
      </w:tr>
      <w:tr w:rsidR="00696877" w14:paraId="75AB7EB0" w14:textId="77777777">
        <w:tblPrEx>
          <w:tblCellMar>
            <w:top w:w="0" w:type="dxa"/>
            <w:bottom w:w="0" w:type="dxa"/>
          </w:tblCellMar>
        </w:tblPrEx>
        <w:tc>
          <w:tcPr>
            <w:tcW w:w="2547" w:type="dxa"/>
          </w:tcPr>
          <w:p w14:paraId="47A4016D" w14:textId="77777777" w:rsidR="00696877" w:rsidRDefault="00696877">
            <w:pPr>
              <w:rPr>
                <w:b/>
                <w:bCs/>
              </w:rPr>
            </w:pPr>
            <w:r>
              <w:rPr>
                <w:b/>
                <w:bCs/>
              </w:rPr>
              <w:t>text</w:t>
            </w:r>
          </w:p>
        </w:tc>
        <w:tc>
          <w:tcPr>
            <w:tcW w:w="1026" w:type="dxa"/>
          </w:tcPr>
          <w:p w14:paraId="79D79A12" w14:textId="77777777" w:rsidR="00696877" w:rsidRDefault="00696877">
            <w:r>
              <w:t>ERR-7</w:t>
            </w:r>
          </w:p>
        </w:tc>
        <w:tc>
          <w:tcPr>
            <w:tcW w:w="1239" w:type="dxa"/>
          </w:tcPr>
          <w:p w14:paraId="5F3E9ED2" w14:textId="77777777" w:rsidR="00696877" w:rsidRDefault="00696877">
            <w:r>
              <w:t>ED</w:t>
            </w:r>
          </w:p>
        </w:tc>
        <w:tc>
          <w:tcPr>
            <w:tcW w:w="3968" w:type="dxa"/>
          </w:tcPr>
          <w:p w14:paraId="005FC8EB" w14:textId="77777777" w:rsidR="00696877" w:rsidRDefault="00696877">
            <w:r>
              <w:t>Virheeseen liittyvä lisätieto</w:t>
            </w:r>
          </w:p>
        </w:tc>
      </w:tr>
      <w:tr w:rsidR="00696877" w14:paraId="1E9C6D47" w14:textId="77777777">
        <w:tblPrEx>
          <w:tblCellMar>
            <w:top w:w="0" w:type="dxa"/>
            <w:bottom w:w="0" w:type="dxa"/>
          </w:tblCellMar>
        </w:tblPrEx>
        <w:tc>
          <w:tcPr>
            <w:tcW w:w="2547" w:type="dxa"/>
          </w:tcPr>
          <w:p w14:paraId="4F28234B" w14:textId="77777777" w:rsidR="00696877" w:rsidRDefault="00696877">
            <w:pPr>
              <w:rPr>
                <w:b/>
                <w:bCs/>
                <w:lang w:val="en-GB"/>
              </w:rPr>
            </w:pPr>
            <w:r>
              <w:rPr>
                <w:b/>
                <w:bCs/>
                <w:lang w:val="en-GB"/>
              </w:rPr>
              <w:t>Location</w:t>
            </w:r>
          </w:p>
        </w:tc>
        <w:tc>
          <w:tcPr>
            <w:tcW w:w="1026" w:type="dxa"/>
          </w:tcPr>
          <w:p w14:paraId="51DED820" w14:textId="77777777" w:rsidR="00696877" w:rsidRDefault="00696877">
            <w:pPr>
              <w:rPr>
                <w:lang w:val="en-GB"/>
              </w:rPr>
            </w:pPr>
            <w:r>
              <w:rPr>
                <w:lang w:val="en-GB"/>
              </w:rPr>
              <w:t>ERR-2</w:t>
            </w:r>
          </w:p>
        </w:tc>
        <w:tc>
          <w:tcPr>
            <w:tcW w:w="1239" w:type="dxa"/>
          </w:tcPr>
          <w:p w14:paraId="6D162255" w14:textId="77777777" w:rsidR="00696877" w:rsidRDefault="00696877">
            <w:pPr>
              <w:rPr>
                <w:lang w:val="en-GB"/>
              </w:rPr>
            </w:pPr>
            <w:r>
              <w:rPr>
                <w:lang w:val="en-GB"/>
              </w:rPr>
              <w:t>SET(ST)</w:t>
            </w:r>
          </w:p>
        </w:tc>
        <w:tc>
          <w:tcPr>
            <w:tcW w:w="3968" w:type="dxa"/>
          </w:tcPr>
          <w:p w14:paraId="05300780" w14:textId="77777777" w:rsidR="00696877" w:rsidRDefault="00696877">
            <w:r>
              <w:t>Virheen sijainti</w:t>
            </w:r>
          </w:p>
        </w:tc>
      </w:tr>
    </w:tbl>
    <w:p w14:paraId="721903F9" w14:textId="77777777" w:rsidR="00696877" w:rsidRDefault="00696877"/>
    <w:p w14:paraId="44BA56BA" w14:textId="77777777" w:rsidR="00696877" w:rsidRDefault="00696877">
      <w:r>
        <w:t>Tässä elementissä ilmoitetaan tekniset virheet sekä vastaanottokuittauksessa että sovellustason kuittauksessa. Sovellustason virheet ilmoitetaan kontrollikehyksessä.</w:t>
      </w:r>
    </w:p>
    <w:p w14:paraId="3B9DED5F" w14:textId="77777777" w:rsidR="00696877" w:rsidRDefault="00696877"/>
    <w:p w14:paraId="34A81A26" w14:textId="77777777" w:rsidR="00696877" w:rsidRDefault="00696877"/>
    <w:p w14:paraId="2FFFE5F8" w14:textId="77777777" w:rsidR="00696877" w:rsidRDefault="00696877">
      <w:bookmarkStart w:id="101" w:name="_Ref125428127"/>
      <w:bookmarkStart w:id="102" w:name="_Ref125429278"/>
    </w:p>
    <w:p w14:paraId="07261D7C" w14:textId="77777777" w:rsidR="00696877" w:rsidRDefault="00696877"/>
    <w:p w14:paraId="5C45CEF9" w14:textId="77777777" w:rsidR="00696877" w:rsidRDefault="00696877">
      <w:pPr>
        <w:pStyle w:val="Otsikko3"/>
      </w:pPr>
      <w:bookmarkStart w:id="103" w:name="_Toc200435618"/>
      <w:r>
        <w:t>Kontrollikehys - normaalisanomat</w:t>
      </w:r>
      <w:bookmarkEnd w:id="101"/>
      <w:bookmarkEnd w:id="102"/>
      <w:bookmarkEnd w:id="103"/>
    </w:p>
    <w:p w14:paraId="7D2217BF" w14:textId="77777777" w:rsidR="00696877" w:rsidRDefault="00696877"/>
    <w:p w14:paraId="1FF5ECCE" w14:textId="77777777" w:rsidR="00696877" w:rsidRDefault="00696877"/>
    <w:p w14:paraId="388A5C66" w14:textId="77777777" w:rsidR="00696877" w:rsidRDefault="00696877"/>
    <w:p w14:paraId="2F078C6C" w14:textId="77777777" w:rsidR="00696877" w:rsidRDefault="00696877">
      <w:pPr>
        <w:rPr>
          <w:i/>
          <w:iCs/>
        </w:rPr>
      </w:pPr>
      <w:r>
        <w:rPr>
          <w:i/>
          <w:iCs/>
          <w:noProof/>
          <w:sz w:val="20"/>
        </w:rPr>
        <w:object w:dxaOrig="0" w:dyaOrig="0" w14:anchorId="3824CEE4">
          <v:shape id="_x0000_s1653" type="#_x0000_t75" style="position:absolute;margin-left:1.1pt;margin-top:-35pt;width:431.25pt;height:482.25pt;z-index:251675136;visibility:visible;mso-wrap-edited:f">
            <v:imagedata r:id="rId19" o:title=""/>
            <w10:wrap type="topAndBottom"/>
          </v:shape>
          <o:OLEObject Type="Embed" ProgID="Word.Picture.8" ShapeID="_x0000_s1653" DrawAspect="Content" ObjectID="_1812867342" r:id="rId20"/>
        </w:object>
      </w:r>
    </w:p>
    <w:p w14:paraId="4FA2DD21" w14:textId="77777777" w:rsidR="00696877"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rPr>
      </w:pPr>
      <w:r>
        <w:rPr>
          <w:rFonts w:eastAsia="Times New Roman"/>
          <w:szCs w:val="24"/>
        </w:rPr>
        <w:t>kuva 11 - kontrollikehys</w:t>
      </w:r>
    </w:p>
    <w:p w14:paraId="360A2949" w14:textId="77777777" w:rsidR="00696877" w:rsidRDefault="00696877"/>
    <w:p w14:paraId="3EDE9762" w14:textId="77777777" w:rsidR="00696877" w:rsidRDefault="00696877"/>
    <w:p w14:paraId="7C62577A" w14:textId="77777777" w:rsidR="00696877" w:rsidRDefault="00696877"/>
    <w:p w14:paraId="63C2CB18" w14:textId="77777777" w:rsidR="00696877" w:rsidRDefault="00696877">
      <w:r>
        <w:t xml:space="preserve">Teknisesti kontrollikehys (control act wrapper)  on siirtokehyksen (transmission  wrapper) yksi elementti. Sen pääluokka on ControlActProcess. Varsinainen sanoma  sijoitetaan kontrollikehyksen alle (act-relationship </w:t>
      </w:r>
      <w:r>
        <w:rPr>
          <w:b/>
          <w:bCs/>
        </w:rPr>
        <w:t>subject ).</w:t>
      </w:r>
      <w:r>
        <w:t xml:space="preserve">  Kontrollikehyksessä kerrotaan triggeriin liittyvät tiedot. Vastaavuus 2.3:ssa on EVN. D-MIM on MCAI_DM700200 ja se on liitetiedossa MCAI_DM700200.png. Kunkin sovellusalueen komiteat määrittelevät kontrollikehyksen soveltamisen. Tämän vuoksi yleisessä pohjamäärityksessä suurin osa kentistä on jätetty vapaaehtoiseksi. Control act on kaikille perussanomille samanlainen. </w:t>
      </w:r>
    </w:p>
    <w:p w14:paraId="42F64796" w14:textId="77777777" w:rsidR="00696877" w:rsidRDefault="00696877"/>
    <w:p w14:paraId="7D252699" w14:textId="77777777" w:rsidR="00696877" w:rsidRDefault="00696877"/>
    <w:p w14:paraId="1546A502" w14:textId="77777777" w:rsidR="00696877" w:rsidRDefault="00696877">
      <w:pPr>
        <w:pStyle w:val="Otsikko4"/>
      </w:pPr>
      <w:bookmarkStart w:id="104" w:name="_Toc200435619"/>
      <w:r>
        <w:t>classCode (pakollinen, CS)</w:t>
      </w:r>
      <w:bookmarkEnd w:id="104"/>
    </w:p>
    <w:p w14:paraId="52350715" w14:textId="77777777" w:rsidR="00696877" w:rsidRDefault="00696877"/>
    <w:p w14:paraId="575D83CC" w14:textId="77777777" w:rsidR="00696877" w:rsidRDefault="00696877">
      <w:pPr>
        <w:rPr>
          <w:lang w:val="en-GB"/>
        </w:rPr>
      </w:pPr>
      <w:r>
        <w:rPr>
          <w:lang w:val="en-GB"/>
        </w:rPr>
        <w:t>classCode=”CACT” (vakio)</w:t>
      </w:r>
    </w:p>
    <w:p w14:paraId="39961AC7" w14:textId="77777777" w:rsidR="00696877" w:rsidRDefault="00696877">
      <w:pPr>
        <w:rPr>
          <w:lang w:val="en-GB"/>
        </w:rPr>
      </w:pPr>
    </w:p>
    <w:p w14:paraId="4E8E0CD3" w14:textId="77777777" w:rsidR="00696877" w:rsidRDefault="00696877">
      <w:pPr>
        <w:pStyle w:val="Otsikko4"/>
      </w:pPr>
      <w:bookmarkStart w:id="105" w:name="_Toc200435620"/>
      <w:r>
        <w:t>moodCode (pakollinen, CS)</w:t>
      </w:r>
      <w:bookmarkEnd w:id="105"/>
    </w:p>
    <w:p w14:paraId="3A8ECDE6" w14:textId="77777777" w:rsidR="00696877" w:rsidRDefault="00696877"/>
    <w:p w14:paraId="137DC2D4" w14:textId="77777777" w:rsidR="00696877" w:rsidRDefault="00696877">
      <w:r>
        <w:t>moodCode=”</w:t>
      </w:r>
      <w:r>
        <w:rPr>
          <w:i/>
          <w:iCs/>
        </w:rPr>
        <w:t>EVN</w:t>
      </w:r>
      <w:r>
        <w:t>”   (muuttuva)</w:t>
      </w:r>
    </w:p>
    <w:p w14:paraId="5AA8036D" w14:textId="77777777" w:rsidR="00696877" w:rsidRDefault="00696877"/>
    <w:p w14:paraId="7A984037" w14:textId="77777777" w:rsidR="00696877" w:rsidRDefault="00696877">
      <w:r>
        <w:t>MoodCode riippuu kyseessä olevasta interaktiosta, mutta yleensä arvo on EVN.</w:t>
      </w:r>
    </w:p>
    <w:p w14:paraId="3DE47318" w14:textId="77777777" w:rsidR="00A445CB" w:rsidRDefault="00A445CB">
      <w:r>
        <w:t>Kyselysanomissa käytetään arvoa RQO.</w:t>
      </w:r>
    </w:p>
    <w:p w14:paraId="002035F7" w14:textId="77777777" w:rsidR="00696877" w:rsidRDefault="00696877"/>
    <w:p w14:paraId="6EC2FAD3" w14:textId="77777777" w:rsidR="00696877" w:rsidRDefault="00696877">
      <w:pPr>
        <w:pStyle w:val="Otsikko4"/>
        <w:rPr>
          <w:lang w:val="en-GB"/>
        </w:rPr>
      </w:pPr>
      <w:bookmarkStart w:id="106" w:name="_Toc200435621"/>
      <w:r>
        <w:rPr>
          <w:lang w:val="en-GB"/>
        </w:rPr>
        <w:t>Id (SET(II) )</w:t>
      </w:r>
      <w:bookmarkEnd w:id="106"/>
    </w:p>
    <w:p w14:paraId="491D7667" w14:textId="77777777" w:rsidR="00696877" w:rsidRDefault="00696877">
      <w:pPr>
        <w:rPr>
          <w:lang w:val="en-GB"/>
        </w:rPr>
      </w:pPr>
    </w:p>
    <w:p w14:paraId="0A541820" w14:textId="77777777" w:rsidR="00696877" w:rsidRDefault="00696877">
      <w:r>
        <w:t>Tässä elementissä ilmoitetaan tapahtuman yksikäsitteinen tunnus sovellustasolla (OID-koodilla). Elementti on toistuva.</w:t>
      </w:r>
    </w:p>
    <w:p w14:paraId="572E3AC5" w14:textId="77777777" w:rsidR="00696877" w:rsidRDefault="00696877"/>
    <w:p w14:paraId="23918BC8" w14:textId="77777777" w:rsidR="00696877" w:rsidRDefault="00696877">
      <w:pPr>
        <w:pStyle w:val="Otsikko4"/>
      </w:pPr>
      <w:bookmarkStart w:id="107" w:name="_Toc200435622"/>
      <w:r>
        <w:t>code (CD)</w:t>
      </w:r>
      <w:bookmarkEnd w:id="107"/>
    </w:p>
    <w:p w14:paraId="21AC46EF" w14:textId="77777777" w:rsidR="00696877" w:rsidRDefault="00696877"/>
    <w:p w14:paraId="6929F90B" w14:textId="77777777" w:rsidR="00696877" w:rsidRPr="00193A9E" w:rsidRDefault="00696877">
      <w:pPr>
        <w:rPr>
          <w:lang w:val="en-US"/>
        </w:rPr>
      </w:pPr>
      <w:r>
        <w:t xml:space="preserve">Elementtiin code sijoitetaan tieto triggeristä,  esim.  </w:t>
      </w:r>
      <w:r w:rsidRPr="00193A9E">
        <w:rPr>
          <w:lang w:val="en-US"/>
        </w:rPr>
        <w:t>REPC_TE004110 .</w:t>
      </w:r>
    </w:p>
    <w:p w14:paraId="0A43FA02" w14:textId="77777777" w:rsidR="00696877" w:rsidRPr="00193A9E" w:rsidRDefault="00696877">
      <w:pPr>
        <w:rPr>
          <w:lang w:val="en-US"/>
        </w:rPr>
      </w:pPr>
    </w:p>
    <w:p w14:paraId="6CDADE7D" w14:textId="77777777" w:rsidR="00696877" w:rsidRPr="00193A9E" w:rsidRDefault="00696877">
      <w:pPr>
        <w:pStyle w:val="Leipteksti"/>
        <w:rPr>
          <w:lang w:val="en-US"/>
        </w:rPr>
      </w:pPr>
      <w:r w:rsidRPr="00193A9E">
        <w:rPr>
          <w:lang w:val="en-US"/>
        </w:rPr>
        <w:t>Esimerkki:</w:t>
      </w:r>
    </w:p>
    <w:p w14:paraId="2396515B" w14:textId="77777777" w:rsidR="00696877" w:rsidRPr="00193A9E" w:rsidRDefault="00696877">
      <w:pPr>
        <w:rPr>
          <w:lang w:val="en-US"/>
        </w:rPr>
      </w:pPr>
    </w:p>
    <w:p w14:paraId="58BBD1EB" w14:textId="77777777" w:rsidR="00696877" w:rsidRDefault="00696877">
      <w:pPr>
        <w:rPr>
          <w:lang w:val="en-GB"/>
        </w:rPr>
      </w:pPr>
      <w:r>
        <w:rPr>
          <w:lang w:val="en-GB"/>
        </w:rPr>
        <w:t>&lt;ControlActProcess classCode=”CACT” moodCode=”EVN”&gt;</w:t>
      </w:r>
    </w:p>
    <w:p w14:paraId="3871179D" w14:textId="77777777" w:rsidR="00696877" w:rsidRDefault="00696877">
      <w:pPr>
        <w:rPr>
          <w:lang w:val="de-DE"/>
        </w:rPr>
      </w:pPr>
      <w:r>
        <w:rPr>
          <w:lang w:val="en-GB"/>
        </w:rPr>
        <w:tab/>
      </w:r>
      <w:r>
        <w:rPr>
          <w:lang w:val="de-DE"/>
        </w:rPr>
        <w:t>&lt;code code=”REPC_TE004110“  codeSystem=“2.16.840.1.113883.1.18“/&gt;</w:t>
      </w:r>
    </w:p>
    <w:p w14:paraId="65A3A372" w14:textId="77777777" w:rsidR="00696877" w:rsidRDefault="00696877">
      <w:r>
        <w:t>&lt;/ControlActProcess&gt;</w:t>
      </w:r>
    </w:p>
    <w:p w14:paraId="51C23C35" w14:textId="77777777" w:rsidR="00696877" w:rsidRDefault="00696877"/>
    <w:p w14:paraId="238C9765" w14:textId="77777777" w:rsidR="00696877" w:rsidRDefault="00696877">
      <w:r>
        <w:t>Kyseessä on triggeri, joka aiheutti juuri tämän sanoman lähetyksen.</w:t>
      </w:r>
    </w:p>
    <w:p w14:paraId="6398C4DF" w14:textId="77777777" w:rsidR="00696877" w:rsidRDefault="00696877"/>
    <w:p w14:paraId="76C58E47" w14:textId="77777777" w:rsidR="00960F98" w:rsidRDefault="00960F98"/>
    <w:p w14:paraId="13F02FE2" w14:textId="77777777" w:rsidR="00960F98" w:rsidRDefault="00960F98" w:rsidP="00960F98">
      <w:r>
        <w:t>Triggereiden OID-koodi on 2.16.840.1.113883.1.18  kv. HL7:n määrittelemille triggereille sekä myös Suomessa määritellyille triggereille.</w:t>
      </w:r>
    </w:p>
    <w:p w14:paraId="0069AEC6" w14:textId="77777777" w:rsidR="00960F98" w:rsidRDefault="00960F98"/>
    <w:p w14:paraId="716281D9" w14:textId="77777777" w:rsidR="00696877" w:rsidRDefault="00696877"/>
    <w:p w14:paraId="6B1C4A35" w14:textId="77777777" w:rsidR="00696877" w:rsidRDefault="00696877"/>
    <w:p w14:paraId="3757BC87" w14:textId="77777777" w:rsidR="00696877" w:rsidRDefault="00696877">
      <w:pPr>
        <w:pStyle w:val="Otsikko4"/>
      </w:pPr>
      <w:bookmarkStart w:id="108" w:name="_Toc200435623"/>
      <w:r>
        <w:t>text (ED)</w:t>
      </w:r>
      <w:bookmarkEnd w:id="108"/>
    </w:p>
    <w:p w14:paraId="3BE868D3" w14:textId="77777777" w:rsidR="00696877" w:rsidRDefault="00696877"/>
    <w:p w14:paraId="5E0A4210" w14:textId="77777777" w:rsidR="00696877" w:rsidRDefault="00696877">
      <w:r>
        <w:t>Tekstimuotoinen kuvaus tapahtumasta.</w:t>
      </w:r>
    </w:p>
    <w:p w14:paraId="4A9550BB" w14:textId="77777777" w:rsidR="00696877" w:rsidRDefault="00696877"/>
    <w:p w14:paraId="5D46E582" w14:textId="77777777" w:rsidR="00696877" w:rsidRDefault="00696877">
      <w:pPr>
        <w:pStyle w:val="Otsikko4"/>
        <w:rPr>
          <w:lang w:val="en-GB"/>
        </w:rPr>
      </w:pPr>
      <w:bookmarkStart w:id="109" w:name="_Toc200435624"/>
      <w:r>
        <w:rPr>
          <w:lang w:val="en-GB"/>
        </w:rPr>
        <w:t>effectiveTime ( IVL(TS) )</w:t>
      </w:r>
      <w:bookmarkEnd w:id="109"/>
    </w:p>
    <w:p w14:paraId="03DF8253" w14:textId="77777777" w:rsidR="00696877" w:rsidRDefault="00696877">
      <w:pPr>
        <w:rPr>
          <w:lang w:val="en-GB"/>
        </w:rPr>
      </w:pPr>
    </w:p>
    <w:p w14:paraId="30975251" w14:textId="77777777" w:rsidR="00696877" w:rsidRDefault="00696877">
      <w:r>
        <w:t>Tapahtuman aika. Se on yleensä eri aika kuin sanoman lähetysaika siirtokehyksessä.</w:t>
      </w:r>
    </w:p>
    <w:p w14:paraId="383DAEB0" w14:textId="77777777" w:rsidR="00696877" w:rsidRDefault="00696877"/>
    <w:p w14:paraId="316377CC" w14:textId="77777777" w:rsidR="00696877" w:rsidRDefault="00696877">
      <w:pPr>
        <w:pStyle w:val="Otsikko4"/>
        <w:rPr>
          <w:lang w:val="en-GB"/>
        </w:rPr>
      </w:pPr>
      <w:bookmarkStart w:id="110" w:name="_Toc200435625"/>
      <w:r>
        <w:rPr>
          <w:lang w:val="en-GB"/>
        </w:rPr>
        <w:t>priorityCode ( SET(CE) )</w:t>
      </w:r>
      <w:bookmarkEnd w:id="110"/>
    </w:p>
    <w:p w14:paraId="4FF78920" w14:textId="77777777" w:rsidR="00696877" w:rsidRDefault="00696877">
      <w:pPr>
        <w:rPr>
          <w:lang w:val="en-GB"/>
        </w:rPr>
      </w:pPr>
    </w:p>
    <w:p w14:paraId="66547D6B" w14:textId="77777777" w:rsidR="00696877" w:rsidRDefault="00696877">
      <w:r>
        <w:t>Prioriteettikoodien vaihtoehdot löytyvät sanastosta ActPriority. Normaaliarvo on R (routine).</w:t>
      </w:r>
    </w:p>
    <w:p w14:paraId="525C682F" w14:textId="77777777" w:rsidR="00696877" w:rsidRDefault="00696877"/>
    <w:p w14:paraId="3E15A5A5" w14:textId="77777777" w:rsidR="00696877" w:rsidRDefault="00696877">
      <w:pPr>
        <w:pStyle w:val="Otsikko4"/>
        <w:rPr>
          <w:lang w:val="en-GB"/>
        </w:rPr>
      </w:pPr>
      <w:bookmarkStart w:id="111" w:name="_Toc200435626"/>
      <w:r>
        <w:rPr>
          <w:lang w:val="en-GB"/>
        </w:rPr>
        <w:t>reasonCode ( SET(CE) )</w:t>
      </w:r>
      <w:bookmarkEnd w:id="111"/>
      <w:r>
        <w:rPr>
          <w:lang w:val="en-GB"/>
        </w:rPr>
        <w:t xml:space="preserve"> </w:t>
      </w:r>
    </w:p>
    <w:p w14:paraId="5F808B39" w14:textId="77777777" w:rsidR="00696877" w:rsidRDefault="00696877">
      <w:pPr>
        <w:rPr>
          <w:lang w:val="en-GB"/>
        </w:rPr>
      </w:pPr>
    </w:p>
    <w:p w14:paraId="6169F334" w14:textId="77777777" w:rsidR="00696877" w:rsidRDefault="00696877">
      <w:r>
        <w:t>Syykoodit löytyvät sanastosta ActReason. Esimerkiksi FIN tarkoittaa, että potilaalla ei ole vakuutusta eikä maksukykyä. Jos käytetään elementtiä DetectedIssueEvent (reasonOf alla), on tämä kohta jätettävä tyhjäksi.</w:t>
      </w:r>
    </w:p>
    <w:p w14:paraId="38A40881" w14:textId="77777777" w:rsidR="00696877" w:rsidRDefault="00696877"/>
    <w:p w14:paraId="07E704F3" w14:textId="77777777" w:rsidR="00696877" w:rsidRDefault="00696877">
      <w:pPr>
        <w:pStyle w:val="Otsikko4"/>
      </w:pPr>
      <w:bookmarkStart w:id="112" w:name="_Toc200435627"/>
      <w:r>
        <w:t>languageCode ( CE)</w:t>
      </w:r>
      <w:bookmarkEnd w:id="112"/>
    </w:p>
    <w:p w14:paraId="44B587B6" w14:textId="77777777" w:rsidR="00696877" w:rsidRDefault="00696877"/>
    <w:p w14:paraId="03243C1E" w14:textId="77777777" w:rsidR="00696877" w:rsidRDefault="00696877">
      <w:r>
        <w:t>Kielikoodi koodistosta IETF RFC 1766.</w:t>
      </w:r>
    </w:p>
    <w:p w14:paraId="20230D10" w14:textId="77777777" w:rsidR="00696877" w:rsidRDefault="00696877"/>
    <w:p w14:paraId="7BB8E133" w14:textId="77777777" w:rsidR="00696877" w:rsidRDefault="00696877">
      <w:pPr>
        <w:pStyle w:val="Otsikko4"/>
      </w:pPr>
      <w:bookmarkStart w:id="113" w:name="_Toc200435628"/>
      <w:r>
        <w:t>Osapuolet</w:t>
      </w:r>
      <w:bookmarkEnd w:id="113"/>
    </w:p>
    <w:p w14:paraId="7EA44FD1" w14:textId="77777777" w:rsidR="00696877" w:rsidRDefault="00696877"/>
    <w:p w14:paraId="00971385" w14:textId="77777777" w:rsidR="00696877" w:rsidRDefault="00696877">
      <w:r>
        <w:t>Kontrollikehyksessä voidaan ilmoittaa seuraavat (vapaaehtoiset) osapuolet, joiden käyttö määritellään tapauskohtaisesti. Yleensä käytetään organisaatiotason tietoa. Organisaation tiedot tulevat R_AssignedPerson CMET:in Organization luokkaan, kyseisen CMET:in henkilön tiedot jätetään tällöin usein pois.</w:t>
      </w:r>
    </w:p>
    <w:p w14:paraId="3ED47BE8"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7"/>
        <w:gridCol w:w="4303"/>
      </w:tblGrid>
      <w:tr w:rsidR="00696877" w14:paraId="28F5690E" w14:textId="77777777">
        <w:tblPrEx>
          <w:tblCellMar>
            <w:top w:w="0" w:type="dxa"/>
            <w:bottom w:w="0" w:type="dxa"/>
          </w:tblCellMar>
        </w:tblPrEx>
        <w:tc>
          <w:tcPr>
            <w:tcW w:w="4390" w:type="dxa"/>
          </w:tcPr>
          <w:p w14:paraId="78A23BA9" w14:textId="77777777" w:rsidR="00696877" w:rsidRDefault="00696877">
            <w:r>
              <w:t>authorOrPerformer</w:t>
            </w:r>
          </w:p>
        </w:tc>
        <w:tc>
          <w:tcPr>
            <w:tcW w:w="4390" w:type="dxa"/>
          </w:tcPr>
          <w:p w14:paraId="02D7B989" w14:textId="77777777" w:rsidR="00696877" w:rsidRDefault="00696877">
            <w:r>
              <w:t>Suorittaja tai tiedosta vastaava</w:t>
            </w:r>
          </w:p>
        </w:tc>
      </w:tr>
      <w:tr w:rsidR="00696877" w14:paraId="216B09AA" w14:textId="77777777">
        <w:tblPrEx>
          <w:tblCellMar>
            <w:top w:w="0" w:type="dxa"/>
            <w:bottom w:w="0" w:type="dxa"/>
          </w:tblCellMar>
        </w:tblPrEx>
        <w:tc>
          <w:tcPr>
            <w:tcW w:w="4390" w:type="dxa"/>
          </w:tcPr>
          <w:p w14:paraId="69CBFEF9" w14:textId="77777777" w:rsidR="00696877" w:rsidRDefault="00696877">
            <w:r>
              <w:t>overseer</w:t>
            </w:r>
          </w:p>
        </w:tc>
        <w:tc>
          <w:tcPr>
            <w:tcW w:w="4390" w:type="dxa"/>
          </w:tcPr>
          <w:p w14:paraId="520192D6" w14:textId="77777777" w:rsidR="00696877" w:rsidRDefault="00696877">
            <w:r>
              <w:t>Valvoja</w:t>
            </w:r>
          </w:p>
        </w:tc>
      </w:tr>
      <w:tr w:rsidR="00696877" w14:paraId="66D365DA" w14:textId="77777777">
        <w:tblPrEx>
          <w:tblCellMar>
            <w:top w:w="0" w:type="dxa"/>
            <w:bottom w:w="0" w:type="dxa"/>
          </w:tblCellMar>
        </w:tblPrEx>
        <w:tc>
          <w:tcPr>
            <w:tcW w:w="4390" w:type="dxa"/>
          </w:tcPr>
          <w:p w14:paraId="225E8425" w14:textId="77777777" w:rsidR="00696877" w:rsidRDefault="00696877">
            <w:r>
              <w:t>dataEnterer</w:t>
            </w:r>
          </w:p>
        </w:tc>
        <w:tc>
          <w:tcPr>
            <w:tcW w:w="4390" w:type="dxa"/>
          </w:tcPr>
          <w:p w14:paraId="1F003A90" w14:textId="77777777" w:rsidR="00696877" w:rsidRDefault="00696877">
            <w:r>
              <w:t>Tallentaja</w:t>
            </w:r>
          </w:p>
        </w:tc>
      </w:tr>
      <w:tr w:rsidR="00696877" w14:paraId="02F03D32" w14:textId="77777777">
        <w:tblPrEx>
          <w:tblCellMar>
            <w:top w:w="0" w:type="dxa"/>
            <w:bottom w:w="0" w:type="dxa"/>
          </w:tblCellMar>
        </w:tblPrEx>
        <w:tc>
          <w:tcPr>
            <w:tcW w:w="4390" w:type="dxa"/>
          </w:tcPr>
          <w:p w14:paraId="56F7373B" w14:textId="77777777" w:rsidR="00696877" w:rsidRDefault="00696877">
            <w:r>
              <w:t>informationRecipient</w:t>
            </w:r>
          </w:p>
        </w:tc>
        <w:tc>
          <w:tcPr>
            <w:tcW w:w="4390" w:type="dxa"/>
          </w:tcPr>
          <w:p w14:paraId="650EC6DF" w14:textId="77777777" w:rsidR="00696877" w:rsidRDefault="00696877">
            <w:r>
              <w:t>Tiedon vastaanottaja</w:t>
            </w:r>
          </w:p>
        </w:tc>
      </w:tr>
      <w:tr w:rsidR="00696877" w14:paraId="7569DCD7" w14:textId="77777777">
        <w:tblPrEx>
          <w:tblCellMar>
            <w:top w:w="0" w:type="dxa"/>
            <w:bottom w:w="0" w:type="dxa"/>
          </w:tblCellMar>
        </w:tblPrEx>
        <w:tc>
          <w:tcPr>
            <w:tcW w:w="4390" w:type="dxa"/>
          </w:tcPr>
          <w:p w14:paraId="55685505" w14:textId="77777777" w:rsidR="00696877" w:rsidRDefault="00696877"/>
        </w:tc>
        <w:tc>
          <w:tcPr>
            <w:tcW w:w="4390" w:type="dxa"/>
          </w:tcPr>
          <w:p w14:paraId="1E9280F4" w14:textId="77777777" w:rsidR="00696877" w:rsidRDefault="00696877"/>
        </w:tc>
      </w:tr>
    </w:tbl>
    <w:p w14:paraId="794A19E4" w14:textId="77777777" w:rsidR="00696877" w:rsidRDefault="00696877"/>
    <w:p w14:paraId="2AD02E59" w14:textId="77777777" w:rsidR="00696877" w:rsidRDefault="00696877"/>
    <w:p w14:paraId="0F8EE32D" w14:textId="77777777" w:rsidR="00696877" w:rsidRDefault="00696877">
      <w:pPr>
        <w:pStyle w:val="Otsikko4"/>
      </w:pPr>
      <w:bookmarkStart w:id="114" w:name="_Toc200435629"/>
      <w:r>
        <w:t>subject</w:t>
      </w:r>
      <w:bookmarkEnd w:id="114"/>
    </w:p>
    <w:p w14:paraId="77ADFCD4" w14:textId="77777777" w:rsidR="00696877" w:rsidRDefault="00696877"/>
    <w:p w14:paraId="68C935CB" w14:textId="77777777" w:rsidR="00696877" w:rsidRDefault="00696877">
      <w:r>
        <w:t xml:space="preserve">Subject act-relationship:in alle sijoitetaan varsinainen sanoma eli payload. Sanomia saa olla useita, mutta niiden pitäisi olla samaa tyyppiä. Attribuutti contextConductionIndicator on aina </w:t>
      </w:r>
      <w:r>
        <w:rPr>
          <w:b/>
          <w:bCs/>
        </w:rPr>
        <w:t>false</w:t>
      </w:r>
      <w:r>
        <w:t>, koska on tarkoitus, että kontrollikehyksen tiedot eivät periydy varsinaiseen payloadiin.</w:t>
      </w:r>
    </w:p>
    <w:p w14:paraId="0A21926D" w14:textId="77777777" w:rsidR="00696877" w:rsidRDefault="00696877"/>
    <w:p w14:paraId="44FB25BB" w14:textId="77777777" w:rsidR="00696877" w:rsidRDefault="00696877">
      <w:pPr>
        <w:pStyle w:val="Otsikko4"/>
      </w:pPr>
      <w:bookmarkStart w:id="115" w:name="_Toc200435630"/>
      <w:r>
        <w:t>reasonOf</w:t>
      </w:r>
      <w:bookmarkEnd w:id="115"/>
    </w:p>
    <w:p w14:paraId="71E3515F" w14:textId="77777777" w:rsidR="00696877" w:rsidRDefault="00696877"/>
    <w:p w14:paraId="38B58C91" w14:textId="77777777" w:rsidR="00696877" w:rsidRDefault="00696877"/>
    <w:p w14:paraId="27DE759D" w14:textId="77777777" w:rsidR="00696877" w:rsidRDefault="00696877">
      <w:r>
        <w:t xml:space="preserve">Teknisluontoiset kuittaustiedot sijoitetaan siirtokehykseen. Jos kyseessä on prosessiin liittyvä virhetilanne (esim. pyyntöä ei voi enää perua, koska näyte on jo otettu), niin tiedot sijoitetaan kontrollikehyksen elementtiin reasonOf. </w:t>
      </w:r>
      <w:r w:rsidRPr="00193A9E">
        <w:t xml:space="preserve">TypeCode on vakio ”RSON” ja contextConductionIndicator on arvossa false. </w:t>
      </w:r>
      <w:r>
        <w:t>ReasonOf sisältää toistuvan elementin detectedIssueEvent, jolla varsinaiset virhetiedot esitetään.</w:t>
      </w:r>
    </w:p>
    <w:p w14:paraId="1C52C0D5" w14:textId="77777777" w:rsidR="00696877" w:rsidRDefault="00696877"/>
    <w:p w14:paraId="2DBC7915" w14:textId="77777777" w:rsidR="00696877" w:rsidRDefault="00696877"/>
    <w:p w14:paraId="327DDBF8" w14:textId="77777777" w:rsidR="00696877" w:rsidRDefault="00696877">
      <w:r>
        <w:t>Classcode on vakio ”ALRT” ja moodCode on vakio ”EVN”. DetectedIssueEvent sisältää seuraavat tiedot:</w:t>
      </w:r>
    </w:p>
    <w:p w14:paraId="216C7B8F" w14:textId="77777777" w:rsidR="00696877" w:rsidRDefault="00696877"/>
    <w:p w14:paraId="59CCD4D8" w14:textId="77777777" w:rsidR="00696877" w:rsidRDefault="00696877">
      <w:r>
        <w:t>id (II)</w:t>
      </w:r>
      <w:r>
        <w:tab/>
        <w:t>- virheen yksikäsitteinen tunniste</w:t>
      </w:r>
    </w:p>
    <w:p w14:paraId="220E4FA4" w14:textId="77777777" w:rsidR="00696877" w:rsidRDefault="00696877">
      <w:r>
        <w:t>code (CD)</w:t>
      </w:r>
      <w:r>
        <w:tab/>
        <w:t>- virhe tyyppi koodatussa muodossa</w:t>
      </w:r>
    </w:p>
    <w:p w14:paraId="1A121302" w14:textId="77777777" w:rsidR="00696877" w:rsidRDefault="00696877">
      <w:r>
        <w:t>text(ST)</w:t>
      </w:r>
      <w:r>
        <w:tab/>
        <w:t>- virheen lisätiedot</w:t>
      </w:r>
    </w:p>
    <w:p w14:paraId="426FF1B1" w14:textId="77777777" w:rsidR="00696877" w:rsidRDefault="00696877">
      <w:r>
        <w:t>value (ANY)</w:t>
      </w:r>
      <w:r>
        <w:tab/>
        <w:t>- tarkka virhetieto (Observation value-tyyppisesti)</w:t>
      </w:r>
    </w:p>
    <w:p w14:paraId="5B97F575" w14:textId="77777777" w:rsidR="00696877" w:rsidRDefault="00696877"/>
    <w:p w14:paraId="6FB06164" w14:textId="77777777" w:rsidR="00696877" w:rsidRDefault="00696877"/>
    <w:p w14:paraId="5C953C00" w14:textId="77777777" w:rsidR="00696877" w:rsidRDefault="00696877">
      <w:r>
        <w:t xml:space="preserve">(Alkuperäiseltä lähettäjältä) vaadittavat toimenpiteet ilmoitetaan elementillä triggerFor-actOrderRequired. </w:t>
      </w:r>
    </w:p>
    <w:p w14:paraId="642BC3CF" w14:textId="77777777" w:rsidR="00696877" w:rsidRDefault="00696877"/>
    <w:p w14:paraId="7E03C70B" w14:textId="77777777" w:rsidR="00696877" w:rsidRDefault="00696877">
      <w:r>
        <w:t xml:space="preserve">Hyväksyttävät/kyseessä oleva poikkeustilanteet  ilmoitetaan elementin mitigatedBy-detectedIssueManagement avulla. </w:t>
      </w:r>
    </w:p>
    <w:p w14:paraId="71F7F1F2" w14:textId="77777777" w:rsidR="00696877" w:rsidRDefault="00696877"/>
    <w:p w14:paraId="5009C1FB" w14:textId="77777777" w:rsidR="00696877" w:rsidRDefault="00696877">
      <w:r>
        <w:t>Esim. negatiivisessa sovellustason kuittauksessa (detectedIssue=”lääkettä ei voida toimittaa, koska se on jo toimitettu”) voidaan esim. ilmoittaa koodattuna detectedIssueManagementissa pyytäjälle, että kaksinkertaisen toimituksen eston voi kiertää vain, jos kyseessä lääkkeiden hukkuminen tai pilaantuminen. Tällöin moodCode on DEF. Pyytäjä voi sen jälkeen lähettää uuden pyynnön, jossa detectedIssueManagementissa ilmoitetaan koodattuna, että kyseessä on lääkemääräyksen rikkomispyyntö ja syykoodi on lääkkeiden hukkuminen. MoodCode on tällöin EVN.</w:t>
      </w:r>
    </w:p>
    <w:p w14:paraId="216397C5" w14:textId="77777777" w:rsidR="00696877" w:rsidRDefault="00696877"/>
    <w:p w14:paraId="04C23564" w14:textId="77777777" w:rsidR="00696877" w:rsidRDefault="00696877">
      <w:r>
        <w:t xml:space="preserve">DetectedIssueManagementin avulla hallitaan siis poikkeamat sovituista säännöistä (hätätapauksissa). Tästä käytetään englanninkielistä termiä override request. </w:t>
      </w:r>
    </w:p>
    <w:p w14:paraId="2986E21F" w14:textId="77777777" w:rsidR="00696877" w:rsidRDefault="00696877"/>
    <w:p w14:paraId="369D79DB" w14:textId="77777777" w:rsidR="00696877" w:rsidRDefault="00696877">
      <w:r>
        <w:t>Näiden elementtien käyttö pitää ohjeistaa tapauskohtaisissa dokumenteissa tarkemmin. Luvussa 2.7.2 on esimerkki ajanvarausmäärittelyn käsittelytavasta.</w:t>
      </w:r>
    </w:p>
    <w:p w14:paraId="5258A20C" w14:textId="77777777" w:rsidR="00696877" w:rsidRDefault="00696877"/>
    <w:p w14:paraId="2D4D77E2" w14:textId="77777777" w:rsidR="00696877" w:rsidRDefault="00696877"/>
    <w:p w14:paraId="0FFCE48F" w14:textId="77777777" w:rsidR="00696877" w:rsidRDefault="00696877">
      <w:pPr>
        <w:pStyle w:val="Otsikko3"/>
      </w:pPr>
      <w:bookmarkStart w:id="116" w:name="_Toc200435631"/>
      <w:r>
        <w:t>Kontrollikehys – keskitetyt rekisterit</w:t>
      </w:r>
      <w:bookmarkEnd w:id="116"/>
    </w:p>
    <w:p w14:paraId="73D8F20D" w14:textId="77777777" w:rsidR="00696877" w:rsidRDefault="00696877"/>
    <w:p w14:paraId="64CACE16" w14:textId="77777777" w:rsidR="00696877" w:rsidRDefault="00696877">
      <w:r>
        <w:t>Keskitettyjen rekistereiden alkuperäinen termi on Master file. Tällaisia ovat esim. keskitetty potilasrekisteri, hintarekisteri ja organisaatiorekisteri. Keskitettyjen rekistereiden sanomien kontrollikehys määritellään omassa domainissaan: MFMI.</w:t>
      </w:r>
    </w:p>
    <w:p w14:paraId="53511B73" w14:textId="77777777" w:rsidR="00696877" w:rsidRDefault="00696877"/>
    <w:p w14:paraId="6996F579" w14:textId="77777777" w:rsidR="00696877" w:rsidRDefault="00696877">
      <w:r>
        <w:t>Keskitettyjen rekistereiden tapauksessa varsinaista payloadia ei olekaan laitettu suoraan kontrollikehyksen pääluokan ControlActProcess alle, vaan välissä on luokka RegistrationProcess. Se sisältää muutoksen hallinnassa tarvittavat tiedot. Varsinainen payload voi olla roolipohjainen, jolloin se sijoitetaan stub:in RegisteredRole tilalle tai tapahtumapohjainen, jolloin varsinainen payload sijoitetaan stub:in RegisteredAct tilalle.</w:t>
      </w:r>
    </w:p>
    <w:p w14:paraId="5F5415F8" w14:textId="77777777" w:rsidR="00696877" w:rsidRDefault="00696877"/>
    <w:p w14:paraId="37DBC454" w14:textId="77777777" w:rsidR="00696877" w:rsidRDefault="00696877">
      <w:pPr>
        <w:pStyle w:val="Otsikko2"/>
      </w:pPr>
      <w:bookmarkStart w:id="117" w:name="_Toc200435632"/>
      <w:r>
        <w:t>Kyselysanomat</w:t>
      </w:r>
      <w:bookmarkEnd w:id="117"/>
    </w:p>
    <w:p w14:paraId="0507A050" w14:textId="77777777" w:rsidR="00696877" w:rsidRDefault="00696877"/>
    <w:p w14:paraId="109DCFB8" w14:textId="77777777" w:rsidR="00696877" w:rsidRDefault="00696877">
      <w:pPr>
        <w:pStyle w:val="Otsikko3"/>
        <w:ind w:left="0" w:firstLine="0"/>
      </w:pPr>
      <w:bookmarkStart w:id="118" w:name="_Toc124820189"/>
      <w:bookmarkStart w:id="119" w:name="_Toc200435633"/>
      <w:r>
        <w:t>Yleistä HL7v3:n kysely</w:t>
      </w:r>
      <w:bookmarkEnd w:id="118"/>
      <w:r>
        <w:t>sanomista</w:t>
      </w:r>
      <w:bookmarkEnd w:id="119"/>
    </w:p>
    <w:p w14:paraId="1136713B" w14:textId="77777777" w:rsidR="00696877" w:rsidRDefault="00696877"/>
    <w:p w14:paraId="70A29E6D" w14:textId="77777777" w:rsidR="00696877" w:rsidRDefault="00696877">
      <w:r>
        <w:t>Kyselysanomia varten HL7 versio 3:ssa on kehitetty erillinen kyselyrunko (</w:t>
      </w:r>
      <w:r>
        <w:rPr>
          <w:i/>
        </w:rPr>
        <w:t>Query Infrastructure</w:t>
      </w:r>
      <w:r>
        <w:t xml:space="preserve">). Sitä on tarkoitus käyttää kyselyiden toteutuksissa HL7v3:n eri domaineissa. Kyselyrunkoa ei voi käyttää suoraan, vaan sitä pitää laajentaa domain-kohtaisella tiedolla, eli runkoon pitää lisätä tarvittavat tietoelementit kyselyjen ja vastausten esittämiseen. Kyselyviestin elementtien pakollisuus ja parametrien väliset suhteet (esim. boolean logiikka) ilmaistaan domain kohtaisessa määrittelyssä. HL7v3 2006-standardissa  kyselyrunko on määritelty omaksi domainikseen ja se löytyy  kohdasta </w:t>
      </w:r>
      <w:r>
        <w:rPr>
          <w:i/>
        </w:rPr>
        <w:t xml:space="preserve">Specification Infrastructure </w:t>
      </w:r>
      <w:r>
        <w:sym w:font="Symbol" w:char="F0DE"/>
      </w:r>
      <w:r>
        <w:t xml:space="preserve"> </w:t>
      </w:r>
      <w:r>
        <w:rPr>
          <w:i/>
        </w:rPr>
        <w:t>Messaging</w:t>
      </w:r>
      <w:r>
        <w:t xml:space="preserve"> </w:t>
      </w:r>
      <w:r>
        <w:sym w:font="Symbol" w:char="F0DE"/>
      </w:r>
      <w:r>
        <w:t xml:space="preserve"> </w:t>
      </w:r>
      <w:r>
        <w:rPr>
          <w:i/>
        </w:rPr>
        <w:t>Query Infrastructure</w:t>
      </w:r>
      <w:r>
        <w:t>.</w:t>
      </w:r>
    </w:p>
    <w:p w14:paraId="29A4AC11" w14:textId="77777777" w:rsidR="00696877" w:rsidRDefault="00696877"/>
    <w:p w14:paraId="2D69D461" w14:textId="77777777" w:rsidR="00696877" w:rsidRDefault="00696877">
      <w:r>
        <w:t>Seuraavassa kuvassa 12 on esitetty yleisesti kyselyrungon määrittämät sovellusroolit, joita on kaksi kappaletta:</w:t>
      </w:r>
    </w:p>
    <w:p w14:paraId="50055CA9" w14:textId="77777777" w:rsidR="00696877" w:rsidRDefault="00696877">
      <w:pPr>
        <w:pStyle w:val="Kappale"/>
        <w:rPr>
          <w:lang w:val="en-GB"/>
        </w:rPr>
      </w:pPr>
      <w:r>
        <w:rPr>
          <w:lang w:val="en-GB"/>
        </w:rPr>
        <w:t>QUQI_AR000001 (QueryByParameter Placer)</w:t>
      </w:r>
    </w:p>
    <w:p w14:paraId="78C0ADE9" w14:textId="77777777" w:rsidR="00696877" w:rsidRDefault="00696877">
      <w:pPr>
        <w:pStyle w:val="Kappale"/>
        <w:rPr>
          <w:lang w:val="en-GB"/>
        </w:rPr>
      </w:pPr>
      <w:r>
        <w:rPr>
          <w:lang w:val="en-GB"/>
        </w:rPr>
        <w:t>QUQI_AR000002 (QueryByParameter Fulfiller)</w:t>
      </w:r>
    </w:p>
    <w:p w14:paraId="12DCC0C7" w14:textId="77777777" w:rsidR="00696877" w:rsidRDefault="00696877">
      <w:pPr>
        <w:rPr>
          <w:lang w:val="en-GB"/>
        </w:rPr>
      </w:pPr>
    </w:p>
    <w:p w14:paraId="39DC52F5" w14:textId="17DCEE30" w:rsidR="00696877" w:rsidRDefault="004B1BB5">
      <w:r>
        <w:rPr>
          <w:noProof/>
        </w:rPr>
        <w:drawing>
          <wp:inline distT="0" distB="0" distL="0" distR="0" wp14:anchorId="7721C263" wp14:editId="44309BFC">
            <wp:extent cx="5486400" cy="47434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4743450"/>
                    </a:xfrm>
                    <a:prstGeom prst="rect">
                      <a:avLst/>
                    </a:prstGeom>
                    <a:noFill/>
                    <a:ln>
                      <a:noFill/>
                    </a:ln>
                  </pic:spPr>
                </pic:pic>
              </a:graphicData>
            </a:graphic>
          </wp:inline>
        </w:drawing>
      </w:r>
    </w:p>
    <w:p w14:paraId="5467517A" w14:textId="77777777" w:rsidR="00696877" w:rsidRDefault="00696877">
      <w:pPr>
        <w:pStyle w:val="HTML-esimuotoiltu"/>
      </w:pPr>
      <w:r>
        <w:t>Kuva 12 – kyselyrungon määrittämät sovellusroolit ja vuorovaikutukset</w:t>
      </w:r>
    </w:p>
    <w:p w14:paraId="1AAD924F" w14:textId="77777777" w:rsidR="00696877" w:rsidRDefault="00696877"/>
    <w:p w14:paraId="0FD2A423" w14:textId="77777777" w:rsidR="00696877" w:rsidRDefault="00696877">
      <w:r>
        <w:t>Kyselyrungon tukemia kyselyitä on esimerkiksi:</w:t>
      </w:r>
    </w:p>
    <w:p w14:paraId="1EEF987A" w14:textId="77777777" w:rsidR="00696877" w:rsidRDefault="00696877">
      <w:pPr>
        <w:pStyle w:val="Kappale"/>
      </w:pPr>
      <w:r>
        <w:t>Yhden tietyn potilaan kaikkia laboratoriotuloksia koskeva kysely.</w:t>
      </w:r>
    </w:p>
    <w:p w14:paraId="68B937EA" w14:textId="77777777" w:rsidR="00696877" w:rsidRDefault="00696877">
      <w:pPr>
        <w:pStyle w:val="Kappale"/>
      </w:pPr>
      <w:r>
        <w:t>Lääkärin tai muun terveydenhuoltoalan ammattilaisen potilaslistan hakeminen tietyllä aikavälillä.</w:t>
      </w:r>
    </w:p>
    <w:p w14:paraId="24A303AC" w14:textId="77777777" w:rsidR="00696877" w:rsidRDefault="00696877">
      <w:pPr>
        <w:pStyle w:val="Kappale"/>
      </w:pPr>
      <w:r>
        <w:t>Potilaasta riippumattoman tiedon hakeminen, esimerkiksi lääketietojen hakeminen tietylle lääkkeelle.</w:t>
      </w:r>
    </w:p>
    <w:p w14:paraId="1CD09409" w14:textId="77777777" w:rsidR="00696877" w:rsidRDefault="00696877">
      <w:pPr>
        <w:pStyle w:val="Kappale"/>
        <w:numPr>
          <w:ilvl w:val="0"/>
          <w:numId w:val="0"/>
        </w:numPr>
        <w:ind w:left="720" w:hanging="360"/>
      </w:pPr>
    </w:p>
    <w:p w14:paraId="08CBD9BE" w14:textId="77777777" w:rsidR="00696877" w:rsidRDefault="00696877">
      <w:pPr>
        <w:pStyle w:val="Kappale"/>
        <w:numPr>
          <w:ilvl w:val="0"/>
          <w:numId w:val="0"/>
        </w:numPr>
      </w:pPr>
      <w:r>
        <w:t>Kyselyrunko sisältää yleisiä perusrakenteita, joita laajentamalla voidaan esittää:</w:t>
      </w:r>
    </w:p>
    <w:p w14:paraId="0F6CF18B" w14:textId="77777777" w:rsidR="00696877" w:rsidRDefault="00696877">
      <w:pPr>
        <w:pStyle w:val="Kappale"/>
      </w:pPr>
      <w:r>
        <w:t>parametri-tyyppinen kysely (</w:t>
      </w:r>
      <w:r>
        <w:rPr>
          <w:i/>
        </w:rPr>
        <w:t>QueryByParameter</w:t>
      </w:r>
      <w:r>
        <w:t xml:space="preserve">, kappale </w:t>
      </w:r>
      <w:r>
        <w:fldChar w:fldCharType="begin"/>
      </w:r>
      <w:r>
        <w:instrText xml:space="preserve"> REF _Ref124652377 \r \h </w:instrText>
      </w:r>
      <w:r>
        <w:fldChar w:fldCharType="separate"/>
      </w:r>
      <w:r w:rsidR="00D744E7">
        <w:t>2.4.3</w:t>
      </w:r>
      <w:r>
        <w:fldChar w:fldCharType="end"/>
      </w:r>
      <w:r>
        <w:t>)</w:t>
      </w:r>
    </w:p>
    <w:p w14:paraId="617B18B7" w14:textId="77777777" w:rsidR="00696877" w:rsidRDefault="00696877">
      <w:pPr>
        <w:pStyle w:val="Kappale"/>
      </w:pPr>
      <w:r>
        <w:t>itse kyselyn parametrit (</w:t>
      </w:r>
      <w:r>
        <w:rPr>
          <w:i/>
        </w:rPr>
        <w:t>ParameterList</w:t>
      </w:r>
      <w:r>
        <w:t xml:space="preserve">, kappale </w:t>
      </w:r>
      <w:r>
        <w:fldChar w:fldCharType="begin"/>
      </w:r>
      <w:r>
        <w:instrText xml:space="preserve"> REF _Ref124652377 \r \h </w:instrText>
      </w:r>
      <w:r>
        <w:fldChar w:fldCharType="separate"/>
      </w:r>
      <w:r w:rsidR="00D744E7">
        <w:t>2.4.3</w:t>
      </w:r>
      <w:r>
        <w:fldChar w:fldCharType="end"/>
      </w:r>
      <w:r>
        <w:t>)</w:t>
      </w:r>
    </w:p>
    <w:p w14:paraId="4A701FAA" w14:textId="77777777" w:rsidR="00696877" w:rsidRDefault="00696877">
      <w:pPr>
        <w:pStyle w:val="Kappale"/>
      </w:pPr>
      <w:r>
        <w:t>palautettavien vastausten toivottu lajittelu (</w:t>
      </w:r>
      <w:r>
        <w:rPr>
          <w:i/>
        </w:rPr>
        <w:t>SortControl</w:t>
      </w:r>
      <w:r>
        <w:t xml:space="preserve">, kappale </w:t>
      </w:r>
      <w:r>
        <w:fldChar w:fldCharType="begin"/>
      </w:r>
      <w:r>
        <w:instrText xml:space="preserve"> REF _Ref124652377 \r \h </w:instrText>
      </w:r>
      <w:r>
        <w:fldChar w:fldCharType="separate"/>
      </w:r>
      <w:r w:rsidR="00D744E7">
        <w:t>2.4.3</w:t>
      </w:r>
      <w:r>
        <w:fldChar w:fldCharType="end"/>
      </w:r>
      <w:r>
        <w:t>)</w:t>
      </w:r>
    </w:p>
    <w:p w14:paraId="4A7B87E9" w14:textId="77777777" w:rsidR="00696877" w:rsidRDefault="00696877">
      <w:pPr>
        <w:pStyle w:val="Kappale"/>
      </w:pPr>
      <w:r>
        <w:t>kyselyn vastaukset (</w:t>
      </w:r>
      <w:r>
        <w:rPr>
          <w:i/>
        </w:rPr>
        <w:t>QueryAck</w:t>
      </w:r>
      <w:r>
        <w:t xml:space="preserve">, kappale </w:t>
      </w:r>
      <w:r>
        <w:fldChar w:fldCharType="begin"/>
      </w:r>
      <w:r>
        <w:instrText xml:space="preserve"> REF _Ref124652432 \r \h </w:instrText>
      </w:r>
      <w:r>
        <w:fldChar w:fldCharType="separate"/>
      </w:r>
      <w:r w:rsidR="00D744E7">
        <w:t>2.4.4</w:t>
      </w:r>
      <w:r>
        <w:fldChar w:fldCharType="end"/>
      </w:r>
      <w:r>
        <w:t>)</w:t>
      </w:r>
    </w:p>
    <w:p w14:paraId="0019D69B" w14:textId="77777777" w:rsidR="00696877" w:rsidRDefault="00696877">
      <w:pPr>
        <w:pStyle w:val="Kappale"/>
      </w:pPr>
      <w:r>
        <w:t>lisävastausten kysyminen (</w:t>
      </w:r>
      <w:r>
        <w:rPr>
          <w:i/>
        </w:rPr>
        <w:t>Query</w:t>
      </w:r>
      <w:r>
        <w:t>C</w:t>
      </w:r>
      <w:r>
        <w:rPr>
          <w:i/>
        </w:rPr>
        <w:t>ontinuation</w:t>
      </w:r>
      <w:r>
        <w:t xml:space="preserve">, kappale </w:t>
      </w:r>
      <w:r>
        <w:fldChar w:fldCharType="begin"/>
      </w:r>
      <w:r>
        <w:instrText xml:space="preserve"> REF _Ref124652447 \r \h </w:instrText>
      </w:r>
      <w:r>
        <w:fldChar w:fldCharType="separate"/>
      </w:r>
      <w:r w:rsidR="00D744E7">
        <w:t>2.4.5</w:t>
      </w:r>
      <w:r>
        <w:fldChar w:fldCharType="end"/>
      </w:r>
      <w:r>
        <w:t>)</w:t>
      </w:r>
    </w:p>
    <w:p w14:paraId="7A4AAD6E" w14:textId="77777777" w:rsidR="00696877" w:rsidRDefault="00696877"/>
    <w:p w14:paraId="1DEC4CDA" w14:textId="77777777" w:rsidR="00696877" w:rsidRDefault="00696877"/>
    <w:p w14:paraId="0D4CFA13" w14:textId="77777777" w:rsidR="00696877" w:rsidRDefault="00696877">
      <w:r>
        <w:t>Kyselysanomaa rakennettaessa kyselyn määrittäjän tehtäväksi jää periaatteessa vain kyseltävän tiedon määrittäminen. Tämä voidaan tehdä listaamalla kyselyparametreja ja määrittämällä, mitä kyselyn vastauksen laatijan on palautettava näitä hakuarvoja käytettäessä kyselyn yhteydessä. HL7v3 sisältää valmiina yleisen rungon tällaisten kyselyparametrien esittämiseen (</w:t>
      </w:r>
      <w:r>
        <w:rPr>
          <w:i/>
        </w:rPr>
        <w:t>QueryByParameter</w:t>
      </w:r>
      <w:r>
        <w:t>). Tämä runko voidaan tarvittaessa määrittää kokonaan itse, jos kyselyä ei voida toteuttaa valmiilla rakenteella.</w:t>
      </w:r>
    </w:p>
    <w:p w14:paraId="5D226B30" w14:textId="77777777" w:rsidR="00696877" w:rsidRDefault="00696877"/>
    <w:p w14:paraId="0C770ACD" w14:textId="77777777" w:rsidR="00696877" w:rsidRDefault="00696877">
      <w:pPr>
        <w:rPr>
          <w:lang w:eastAsia="en-US"/>
        </w:rPr>
      </w:pPr>
      <w:r>
        <w:rPr>
          <w:lang w:eastAsia="en-US"/>
        </w:rPr>
        <w:t>Kyselyrunko sisältää myös mahdollisuuden määrittää domain-kohtaisesti koko QueryByParameter-rakenne. Tällöin voidaan itse määritellä vielä tarkemmin halutut kyselyrakenteet, jolloin ParameterList- ja SortControl-rakenteita ei tarvitse käyttää.</w:t>
      </w:r>
    </w:p>
    <w:p w14:paraId="4DE5FF56" w14:textId="77777777" w:rsidR="00696877" w:rsidRDefault="00696877"/>
    <w:p w14:paraId="0B816E2C" w14:textId="77777777" w:rsidR="00696877" w:rsidRDefault="00696877">
      <w:r>
        <w:t>Kyselysanomat ja niiden vastaukset ovat tavallisia HL7v3-viestejä (ks. kappale 2.1), eli niille määritellään aina:</w:t>
      </w:r>
    </w:p>
    <w:p w14:paraId="7F6C3EFC" w14:textId="77777777" w:rsidR="00696877" w:rsidRDefault="00696877">
      <w:pPr>
        <w:pStyle w:val="Kappale"/>
      </w:pPr>
      <w:r>
        <w:t>siirtokehys</w:t>
      </w:r>
    </w:p>
    <w:p w14:paraId="76B941CE" w14:textId="77777777" w:rsidR="00696877" w:rsidRDefault="00696877">
      <w:pPr>
        <w:pStyle w:val="Kappale"/>
      </w:pPr>
      <w:r>
        <w:t>kontrollikehys (ks. kappale 2.3.3)</w:t>
      </w:r>
    </w:p>
    <w:p w14:paraId="3C1E6A35" w14:textId="77777777" w:rsidR="00696877" w:rsidRDefault="00696877">
      <w:pPr>
        <w:pStyle w:val="Kappale"/>
      </w:pPr>
      <w:r>
        <w:t xml:space="preserve">itse sanoma (ks. kappaleet </w:t>
      </w:r>
      <w:r>
        <w:fldChar w:fldCharType="begin"/>
      </w:r>
      <w:r>
        <w:instrText xml:space="preserve"> REF _Ref125428156 \r \h </w:instrText>
      </w:r>
      <w:r>
        <w:fldChar w:fldCharType="separate"/>
      </w:r>
      <w:r w:rsidR="00D744E7">
        <w:t>2.4.3</w:t>
      </w:r>
      <w:r>
        <w:fldChar w:fldCharType="end"/>
      </w:r>
      <w:r>
        <w:t xml:space="preserve">, </w:t>
      </w:r>
      <w:r>
        <w:fldChar w:fldCharType="begin"/>
      </w:r>
      <w:r>
        <w:instrText xml:space="preserve"> REF _Ref125428181 \r \h </w:instrText>
      </w:r>
      <w:r>
        <w:fldChar w:fldCharType="separate"/>
      </w:r>
      <w:r w:rsidR="00D744E7">
        <w:t>2.4.4</w:t>
      </w:r>
      <w:r>
        <w:fldChar w:fldCharType="end"/>
      </w:r>
      <w:r>
        <w:t xml:space="preserve">, </w:t>
      </w:r>
      <w:r>
        <w:fldChar w:fldCharType="begin"/>
      </w:r>
      <w:r>
        <w:instrText xml:space="preserve"> REF _Ref125428185 \r \h </w:instrText>
      </w:r>
      <w:r>
        <w:fldChar w:fldCharType="separate"/>
      </w:r>
      <w:r w:rsidR="00D744E7">
        <w:t>2.4.5</w:t>
      </w:r>
      <w:r>
        <w:fldChar w:fldCharType="end"/>
      </w:r>
      <w:r>
        <w:t>)</w:t>
      </w:r>
    </w:p>
    <w:p w14:paraId="75DD3C28" w14:textId="77777777" w:rsidR="00696877" w:rsidRDefault="00696877">
      <w:pPr>
        <w:pStyle w:val="Kappale"/>
        <w:numPr>
          <w:ilvl w:val="0"/>
          <w:numId w:val="0"/>
        </w:numPr>
        <w:ind w:left="720" w:hanging="360"/>
      </w:pPr>
    </w:p>
    <w:p w14:paraId="4359C09E" w14:textId="77777777" w:rsidR="00696877" w:rsidRDefault="00696877">
      <w:pPr>
        <w:pStyle w:val="Kappale"/>
        <w:numPr>
          <w:ilvl w:val="0"/>
          <w:numId w:val="0"/>
        </w:numPr>
      </w:pPr>
      <w:r>
        <w:t>Alla olevissa luvuissa on käsitelty yksityiskohtaisemmin kyselyihin liittyvät viestit ja niissä käytettävät tietosisällöt. On huomioitava että yleisessä kyselyrungossa monet attribuutit ovat vapaaehtoisia ja tiettyyn käyttötarkoitukseen laaditussa kyselyssä voidaan attribuutteja muuttaa pakolliseksi. Myös koodattujen arvojen koodistot voivat poiketa yleisessä kyselyrungossa käytetyistä. Kyselynrunkoon määritellyt koodistot ovat kuitenkin aika kattavia, joten oletettavaa on että käyttötarkoituskohtaisissa kyselyissä käytetään pitkälti samoja koodistoja.</w:t>
      </w:r>
    </w:p>
    <w:p w14:paraId="653F516D" w14:textId="77777777" w:rsidR="00696877" w:rsidRDefault="00696877">
      <w:pPr>
        <w:pStyle w:val="Kappale"/>
        <w:numPr>
          <w:ilvl w:val="0"/>
          <w:numId w:val="0"/>
        </w:numPr>
        <w:ind w:left="360" w:hanging="360"/>
      </w:pPr>
    </w:p>
    <w:p w14:paraId="4923AF3E" w14:textId="77777777" w:rsidR="00696877" w:rsidRDefault="00696877">
      <w:pPr>
        <w:pStyle w:val="Otsikko3"/>
      </w:pPr>
      <w:r>
        <w:br w:type="page"/>
      </w:r>
      <w:bookmarkStart w:id="120" w:name="_Toc124820190"/>
      <w:bookmarkStart w:id="121" w:name="_Toc200435634"/>
      <w:r>
        <w:t>Yleinen kontrollikehyksen rakenne</w:t>
      </w:r>
      <w:bookmarkEnd w:id="120"/>
      <w:bookmarkEnd w:id="121"/>
    </w:p>
    <w:p w14:paraId="7906C5E5" w14:textId="77777777" w:rsidR="00696877" w:rsidRDefault="00696877">
      <w:pPr>
        <w:rPr>
          <w:lang w:eastAsia="en-US"/>
        </w:rPr>
      </w:pPr>
      <w:r>
        <w:rPr>
          <w:lang w:eastAsia="en-US"/>
        </w:rPr>
        <w:t>Kyselyrungon kontrollikehys vastaa pitkälti kappaleessa 2.3.3 esitettyä yleistä kontrollikehysrakennetta, jota on laajennettu kyselyrunkoon liittyvällä domain-kohtaisilla rakenteilla. Kyselyitä esittävissä kuvista on riisuttu pois ne yleiset rakenteet jotka on jo kuvattu aiemmissa luvuissa.</w:t>
      </w:r>
    </w:p>
    <w:p w14:paraId="13E2E35F" w14:textId="77777777" w:rsidR="00696877" w:rsidRDefault="00696877">
      <w:pPr>
        <w:rPr>
          <w:lang w:eastAsia="en-US"/>
        </w:rPr>
      </w:pPr>
    </w:p>
    <w:p w14:paraId="02396CB0" w14:textId="77777777" w:rsidR="00696877" w:rsidRDefault="00696877">
      <w:pPr>
        <w:rPr>
          <w:lang w:eastAsia="en-US"/>
        </w:rPr>
      </w:pPr>
      <w:r>
        <w:rPr>
          <w:lang w:eastAsia="en-US"/>
        </w:rPr>
        <w:t>Tarkemmin sanottuna kyselyrunko sisältää kolme hieman erilaista, normaalista kontrollikehyksestä laajennettua kontrollikehystä; kyselylle, vastaukselle ja lisävastausten välittämiselle on omat kontrollikehykset. Ne on nimetty kaikki samalla tavalla (</w:t>
      </w:r>
      <w:r>
        <w:rPr>
          <w:i/>
          <w:lang w:eastAsia="en-US"/>
        </w:rPr>
        <w:t>ControlActProcess</w:t>
      </w:r>
      <w:r>
        <w:rPr>
          <w:lang w:eastAsia="en-US"/>
        </w:rPr>
        <w:t xml:space="preserve">), ja erot niiden välillä ovat kehyksen sisältämät erilaiset payload-osiot. Nämä kontrollikehykset ja niitä vastaavat payload-osiot on kuvattu erikseen kappaleissa </w:t>
      </w:r>
      <w:r>
        <w:rPr>
          <w:lang w:eastAsia="en-US"/>
        </w:rPr>
        <w:fldChar w:fldCharType="begin"/>
      </w:r>
      <w:r>
        <w:rPr>
          <w:lang w:eastAsia="en-US"/>
        </w:rPr>
        <w:instrText xml:space="preserve"> REF _Ref124570977 \r \h </w:instrText>
      </w:r>
      <w:r>
        <w:rPr>
          <w:lang w:eastAsia="en-US"/>
        </w:rPr>
      </w:r>
      <w:r>
        <w:rPr>
          <w:lang w:eastAsia="en-US"/>
        </w:rPr>
        <w:fldChar w:fldCharType="separate"/>
      </w:r>
      <w:r w:rsidR="00D744E7">
        <w:rPr>
          <w:lang w:eastAsia="en-US"/>
        </w:rPr>
        <w:t>2.4.3</w:t>
      </w:r>
      <w:r>
        <w:rPr>
          <w:lang w:eastAsia="en-US"/>
        </w:rPr>
        <w:fldChar w:fldCharType="end"/>
      </w:r>
      <w:r>
        <w:rPr>
          <w:lang w:eastAsia="en-US"/>
        </w:rPr>
        <w:t xml:space="preserve">, </w:t>
      </w:r>
      <w:r>
        <w:rPr>
          <w:lang w:eastAsia="en-US"/>
        </w:rPr>
        <w:fldChar w:fldCharType="begin"/>
      </w:r>
      <w:r>
        <w:rPr>
          <w:lang w:eastAsia="en-US"/>
        </w:rPr>
        <w:instrText xml:space="preserve"> REF _Ref124570995 \r \h </w:instrText>
      </w:r>
      <w:r>
        <w:rPr>
          <w:lang w:eastAsia="en-US"/>
        </w:rPr>
      </w:r>
      <w:r>
        <w:rPr>
          <w:lang w:eastAsia="en-US"/>
        </w:rPr>
        <w:fldChar w:fldCharType="separate"/>
      </w:r>
      <w:r w:rsidR="00D744E7">
        <w:rPr>
          <w:lang w:eastAsia="en-US"/>
        </w:rPr>
        <w:t>2.4.4</w:t>
      </w:r>
      <w:r>
        <w:rPr>
          <w:lang w:eastAsia="en-US"/>
        </w:rPr>
        <w:fldChar w:fldCharType="end"/>
      </w:r>
      <w:r>
        <w:rPr>
          <w:lang w:eastAsia="en-US"/>
        </w:rPr>
        <w:t xml:space="preserve"> ja </w:t>
      </w:r>
      <w:r>
        <w:rPr>
          <w:lang w:eastAsia="en-US"/>
        </w:rPr>
        <w:fldChar w:fldCharType="begin"/>
      </w:r>
      <w:r>
        <w:rPr>
          <w:lang w:eastAsia="en-US"/>
        </w:rPr>
        <w:instrText xml:space="preserve"> REF _Ref124571009 \r \h </w:instrText>
      </w:r>
      <w:r>
        <w:rPr>
          <w:lang w:eastAsia="en-US"/>
        </w:rPr>
      </w:r>
      <w:r>
        <w:rPr>
          <w:lang w:eastAsia="en-US"/>
        </w:rPr>
        <w:fldChar w:fldCharType="separate"/>
      </w:r>
      <w:r w:rsidR="00D744E7">
        <w:rPr>
          <w:lang w:eastAsia="en-US"/>
        </w:rPr>
        <w:t>2.4.5</w:t>
      </w:r>
      <w:r>
        <w:rPr>
          <w:lang w:eastAsia="en-US"/>
        </w:rPr>
        <w:fldChar w:fldCharType="end"/>
      </w:r>
      <w:r>
        <w:rPr>
          <w:lang w:eastAsia="en-US"/>
        </w:rPr>
        <w:t xml:space="preserve">. </w:t>
      </w:r>
    </w:p>
    <w:p w14:paraId="700B3FC0" w14:textId="77777777" w:rsidR="00696877" w:rsidRDefault="00696877">
      <w:pPr>
        <w:rPr>
          <w:lang w:eastAsia="en-US"/>
        </w:rPr>
      </w:pPr>
    </w:p>
    <w:p w14:paraId="7A99A235" w14:textId="77777777" w:rsidR="00696877" w:rsidRDefault="00696877">
      <w:pPr>
        <w:pStyle w:val="Otsikko3"/>
      </w:pPr>
      <w:bookmarkStart w:id="122" w:name="_Ref124570977"/>
      <w:bookmarkStart w:id="123" w:name="_Ref124652377"/>
      <w:bookmarkStart w:id="124" w:name="_Toc124820191"/>
      <w:bookmarkStart w:id="125" w:name="_Ref125428156"/>
      <w:bookmarkStart w:id="126" w:name="_Toc200435635"/>
      <w:r>
        <w:t>Query Specification-</w:t>
      </w:r>
      <w:bookmarkEnd w:id="122"/>
      <w:bookmarkEnd w:id="123"/>
      <w:r>
        <w:t>kontrollikehys</w:t>
      </w:r>
      <w:bookmarkEnd w:id="124"/>
      <w:bookmarkEnd w:id="125"/>
      <w:bookmarkEnd w:id="126"/>
    </w:p>
    <w:p w14:paraId="72F0CCF4" w14:textId="77777777" w:rsidR="00696877" w:rsidRDefault="00696877">
      <w:pPr>
        <w:rPr>
          <w:lang w:eastAsia="en-US"/>
        </w:rPr>
      </w:pPr>
      <w:r>
        <w:rPr>
          <w:lang w:eastAsia="en-US"/>
        </w:rPr>
        <w:t>Query Specification –kontrollikehyksen avulla voidaan esittää itse kysely ja siihen liittyvät metatiedot.</w:t>
      </w:r>
    </w:p>
    <w:p w14:paraId="1AF396AB" w14:textId="77777777" w:rsidR="00696877" w:rsidRDefault="00696877">
      <w:pPr>
        <w:rPr>
          <w:lang w:eastAsia="en-US"/>
        </w:rPr>
      </w:pPr>
    </w:p>
    <w:p w14:paraId="0DE7D280" w14:textId="5763BE9D" w:rsidR="00696877" w:rsidRDefault="004B1BB5">
      <w:pPr>
        <w:rPr>
          <w:lang w:eastAsia="en-US"/>
        </w:rPr>
      </w:pPr>
      <w:r>
        <w:rPr>
          <w:noProof/>
          <w:lang w:eastAsia="en-US"/>
        </w:rPr>
        <w:drawing>
          <wp:inline distT="0" distB="0" distL="0" distR="0" wp14:anchorId="652B4DB1" wp14:editId="53C8BF67">
            <wp:extent cx="6515100" cy="3352800"/>
            <wp:effectExtent l="0" t="0" r="0"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15100" cy="3352800"/>
                    </a:xfrm>
                    <a:prstGeom prst="rect">
                      <a:avLst/>
                    </a:prstGeom>
                    <a:noFill/>
                    <a:ln>
                      <a:noFill/>
                    </a:ln>
                  </pic:spPr>
                </pic:pic>
              </a:graphicData>
            </a:graphic>
          </wp:inline>
        </w:drawing>
      </w:r>
    </w:p>
    <w:p w14:paraId="11832AB5" w14:textId="77777777" w:rsidR="00696877" w:rsidRDefault="00696877">
      <w:pPr>
        <w:rPr>
          <w:lang w:eastAsia="en-US"/>
        </w:rPr>
      </w:pPr>
    </w:p>
    <w:p w14:paraId="700A09B0" w14:textId="77777777" w:rsidR="00696877" w:rsidRDefault="00696877">
      <w:pPr>
        <w:pStyle w:val="HTML-esimuotoiltu"/>
        <w:rPr>
          <w:lang w:eastAsia="en-US"/>
        </w:rPr>
      </w:pPr>
      <w:r>
        <w:rPr>
          <w:lang w:eastAsia="en-US"/>
        </w:rPr>
        <w:t>Kuva 13 Kyselyrungon riisuttu RMIM QUQI_RM020000UV01 (V3 2006 standardi)</w:t>
      </w:r>
    </w:p>
    <w:p w14:paraId="4C229E05" w14:textId="77777777" w:rsidR="00696877" w:rsidRDefault="00696877">
      <w:pPr>
        <w:rPr>
          <w:lang w:eastAsia="en-US"/>
        </w:rPr>
      </w:pPr>
    </w:p>
    <w:p w14:paraId="67151409" w14:textId="77777777" w:rsidR="00696877" w:rsidRDefault="00696877">
      <w:pPr>
        <w:rPr>
          <w:lang w:eastAsia="en-US"/>
        </w:rPr>
      </w:pPr>
      <w:r>
        <w:rPr>
          <w:lang w:eastAsia="en-US"/>
        </w:rPr>
        <w:t>Kuvan R-MIM kaaviossa on kyselyrakenne, jossa määritellään domain kohtaisesti pelkät parametrit. Jos koko kyselymäärittely tehdään domain kohtaisesti, käytetään R-MIMiä QUQI_RM021000UV01. Taulukossa on selvitetty kyselysanomassa käytettävien attribuuttien merkitys.</w:t>
      </w:r>
    </w:p>
    <w:p w14:paraId="2EAE7E87" w14:textId="77777777" w:rsidR="00696877" w:rsidRDefault="00696877">
      <w:pPr>
        <w:rPr>
          <w:lang w:eastAsia="en-US"/>
        </w:rPr>
      </w:pPr>
    </w:p>
    <w:p w14:paraId="7738D20A" w14:textId="77777777" w:rsidR="00696877" w:rsidRDefault="00696877">
      <w:pPr>
        <w:rPr>
          <w:lang w:eastAsia="en-US"/>
        </w:rPr>
      </w:pPr>
    </w:p>
    <w:p w14:paraId="59DEB108" w14:textId="77777777" w:rsidR="00696877" w:rsidRDefault="00696877">
      <w:pPr>
        <w:rPr>
          <w:lang w:val="en-GB" w:eastAsia="en-US"/>
        </w:rPr>
      </w:pPr>
      <w:r>
        <w:rPr>
          <w:b/>
          <w:lang w:val="en-GB" w:eastAsia="en-US"/>
        </w:rPr>
        <w:t>QueryByParameter</w:t>
      </w:r>
    </w:p>
    <w:p w14:paraId="4F3A7338" w14:textId="77777777" w:rsidR="00696877" w:rsidRDefault="00696877">
      <w:pPr>
        <w:rPr>
          <w:lang w:val="en-GB" w:eastAsia="en-US"/>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2520"/>
        <w:gridCol w:w="720"/>
        <w:gridCol w:w="4140"/>
      </w:tblGrid>
      <w:tr w:rsidR="00696877" w14:paraId="36EC2B05" w14:textId="77777777">
        <w:tblPrEx>
          <w:tblCellMar>
            <w:top w:w="0" w:type="dxa"/>
            <w:bottom w:w="0" w:type="dxa"/>
          </w:tblCellMar>
        </w:tblPrEx>
        <w:tc>
          <w:tcPr>
            <w:tcW w:w="3130" w:type="dxa"/>
            <w:shd w:val="clear" w:color="auto" w:fill="CCCCCC"/>
          </w:tcPr>
          <w:p w14:paraId="10631A17" w14:textId="77777777" w:rsidR="00696877" w:rsidRDefault="00696877">
            <w:pPr>
              <w:rPr>
                <w:lang w:val="en-GB"/>
              </w:rPr>
            </w:pPr>
            <w:r>
              <w:rPr>
                <w:lang w:val="en-GB"/>
              </w:rPr>
              <w:t>Attribuutti</w:t>
            </w:r>
          </w:p>
        </w:tc>
        <w:tc>
          <w:tcPr>
            <w:tcW w:w="2520" w:type="dxa"/>
            <w:tcBorders>
              <w:bottom w:val="single" w:sz="4" w:space="0" w:color="auto"/>
            </w:tcBorders>
            <w:shd w:val="clear" w:color="auto" w:fill="CCCCCC"/>
          </w:tcPr>
          <w:p w14:paraId="44ECA9AA" w14:textId="77777777" w:rsidR="00696877" w:rsidRDefault="00696877">
            <w:pPr>
              <w:rPr>
                <w:lang w:val="en-GB"/>
              </w:rPr>
            </w:pPr>
            <w:r>
              <w:rPr>
                <w:lang w:val="en-GB"/>
              </w:rPr>
              <w:t>Tyyppi</w:t>
            </w:r>
          </w:p>
        </w:tc>
        <w:tc>
          <w:tcPr>
            <w:tcW w:w="720" w:type="dxa"/>
            <w:tcBorders>
              <w:bottom w:val="single" w:sz="4" w:space="0" w:color="auto"/>
            </w:tcBorders>
            <w:shd w:val="clear" w:color="auto" w:fill="CCCCCC"/>
          </w:tcPr>
          <w:p w14:paraId="4635B945" w14:textId="77777777" w:rsidR="00696877" w:rsidRDefault="00696877">
            <w:r>
              <w:t>Lkm</w:t>
            </w:r>
          </w:p>
        </w:tc>
        <w:tc>
          <w:tcPr>
            <w:tcW w:w="4140" w:type="dxa"/>
            <w:tcBorders>
              <w:bottom w:val="single" w:sz="4" w:space="0" w:color="auto"/>
            </w:tcBorders>
            <w:shd w:val="clear" w:color="auto" w:fill="CCCCCC"/>
          </w:tcPr>
          <w:p w14:paraId="16117618" w14:textId="77777777" w:rsidR="00696877" w:rsidRDefault="00696877">
            <w:r>
              <w:t>Selitys tai sallitut arvot</w:t>
            </w:r>
          </w:p>
        </w:tc>
      </w:tr>
      <w:tr w:rsidR="00696877" w14:paraId="215CB445" w14:textId="77777777">
        <w:tblPrEx>
          <w:tblCellMar>
            <w:top w:w="0" w:type="dxa"/>
            <w:bottom w:w="0" w:type="dxa"/>
          </w:tblCellMar>
        </w:tblPrEx>
        <w:tc>
          <w:tcPr>
            <w:tcW w:w="3130" w:type="dxa"/>
          </w:tcPr>
          <w:p w14:paraId="1D3B306A" w14:textId="77777777" w:rsidR="00696877" w:rsidRDefault="00696877">
            <w:pPr>
              <w:rPr>
                <w:bCs/>
              </w:rPr>
            </w:pPr>
            <w:r>
              <w:rPr>
                <w:bCs/>
              </w:rPr>
              <w:t>queryID</w:t>
            </w:r>
          </w:p>
        </w:tc>
        <w:tc>
          <w:tcPr>
            <w:tcW w:w="2520" w:type="dxa"/>
          </w:tcPr>
          <w:p w14:paraId="02BD24EF" w14:textId="77777777" w:rsidR="00696877" w:rsidRDefault="00696877">
            <w:r>
              <w:t xml:space="preserve">II </w:t>
            </w:r>
          </w:p>
        </w:tc>
        <w:tc>
          <w:tcPr>
            <w:tcW w:w="720" w:type="dxa"/>
          </w:tcPr>
          <w:p w14:paraId="2D3E90CF" w14:textId="77777777" w:rsidR="00696877" w:rsidRDefault="00696877">
            <w:r>
              <w:t>[0..1]</w:t>
            </w:r>
          </w:p>
        </w:tc>
        <w:tc>
          <w:tcPr>
            <w:tcW w:w="4140" w:type="dxa"/>
          </w:tcPr>
          <w:p w14:paraId="54462094" w14:textId="77777777" w:rsidR="00696877" w:rsidRDefault="00696877">
            <w:r>
              <w:t>Kyselysanoman tunniste, jolla kyselyyn vastaaja voi yhdistää vastauksen alkuperäiseen kyselyyn</w:t>
            </w:r>
          </w:p>
        </w:tc>
      </w:tr>
      <w:tr w:rsidR="00696877" w14:paraId="14E590A3" w14:textId="77777777">
        <w:tblPrEx>
          <w:tblCellMar>
            <w:top w:w="0" w:type="dxa"/>
            <w:bottom w:w="0" w:type="dxa"/>
          </w:tblCellMar>
        </w:tblPrEx>
        <w:tc>
          <w:tcPr>
            <w:tcW w:w="3130" w:type="dxa"/>
          </w:tcPr>
          <w:p w14:paraId="7C7C811F" w14:textId="77777777" w:rsidR="00696877" w:rsidRDefault="00696877">
            <w:pPr>
              <w:rPr>
                <w:bCs/>
                <w:lang w:val="en-US"/>
              </w:rPr>
            </w:pPr>
            <w:r>
              <w:rPr>
                <w:bCs/>
                <w:lang w:val="en-US"/>
              </w:rPr>
              <w:t>statusCode</w:t>
            </w:r>
          </w:p>
        </w:tc>
        <w:tc>
          <w:tcPr>
            <w:tcW w:w="2520" w:type="dxa"/>
          </w:tcPr>
          <w:p w14:paraId="4F727C18" w14:textId="77777777" w:rsidR="00696877" w:rsidRDefault="00696877">
            <w:pPr>
              <w:rPr>
                <w:lang w:val="en-US"/>
              </w:rPr>
            </w:pPr>
            <w:r>
              <w:rPr>
                <w:lang w:val="en-US"/>
              </w:rPr>
              <w:t>CNE:QueryStatusCode</w:t>
            </w:r>
          </w:p>
        </w:tc>
        <w:tc>
          <w:tcPr>
            <w:tcW w:w="720" w:type="dxa"/>
          </w:tcPr>
          <w:p w14:paraId="760F8C0B" w14:textId="77777777" w:rsidR="00696877" w:rsidRDefault="00696877">
            <w:pPr>
              <w:rPr>
                <w:lang w:val="en-US"/>
              </w:rPr>
            </w:pPr>
            <w:r>
              <w:rPr>
                <w:lang w:val="en-US"/>
              </w:rPr>
              <w:t>[1..1]</w:t>
            </w:r>
          </w:p>
        </w:tc>
        <w:tc>
          <w:tcPr>
            <w:tcW w:w="4140" w:type="dxa"/>
          </w:tcPr>
          <w:p w14:paraId="4D7C6E58" w14:textId="77777777" w:rsidR="00696877" w:rsidRPr="00193A9E" w:rsidRDefault="00696877">
            <w:r w:rsidRPr="00193A9E">
              <w:t>new – uusi kysely</w:t>
            </w:r>
          </w:p>
          <w:p w14:paraId="39A1F29F" w14:textId="77777777" w:rsidR="00696877" w:rsidRDefault="00696877">
            <w:r>
              <w:t>aborted – kysely on peruutettu</w:t>
            </w:r>
          </w:p>
        </w:tc>
      </w:tr>
      <w:tr w:rsidR="00696877" w14:paraId="05E427ED" w14:textId="77777777">
        <w:tblPrEx>
          <w:tblCellMar>
            <w:top w:w="0" w:type="dxa"/>
            <w:bottom w:w="0" w:type="dxa"/>
          </w:tblCellMar>
        </w:tblPrEx>
        <w:tc>
          <w:tcPr>
            <w:tcW w:w="3130" w:type="dxa"/>
          </w:tcPr>
          <w:p w14:paraId="45EA6CA5" w14:textId="77777777" w:rsidR="00696877" w:rsidRDefault="00696877">
            <w:pPr>
              <w:rPr>
                <w:bCs/>
                <w:lang w:val="en-US"/>
              </w:rPr>
            </w:pPr>
            <w:r>
              <w:rPr>
                <w:bCs/>
                <w:lang w:val="en-US"/>
              </w:rPr>
              <w:t>modifyCode</w:t>
            </w:r>
          </w:p>
        </w:tc>
        <w:tc>
          <w:tcPr>
            <w:tcW w:w="2520" w:type="dxa"/>
          </w:tcPr>
          <w:p w14:paraId="4D56CEF5" w14:textId="77777777" w:rsidR="00696877" w:rsidRDefault="00696877">
            <w:pPr>
              <w:rPr>
                <w:lang w:val="en-US"/>
              </w:rPr>
            </w:pPr>
            <w:r>
              <w:rPr>
                <w:lang w:val="en-US"/>
              </w:rPr>
              <w:t>CNE:ModifyIndicator</w:t>
            </w:r>
          </w:p>
        </w:tc>
        <w:tc>
          <w:tcPr>
            <w:tcW w:w="720" w:type="dxa"/>
          </w:tcPr>
          <w:p w14:paraId="164E5EC1" w14:textId="77777777" w:rsidR="00696877" w:rsidRDefault="00696877">
            <w:r>
              <w:t>[0..1]</w:t>
            </w:r>
          </w:p>
        </w:tc>
        <w:tc>
          <w:tcPr>
            <w:tcW w:w="4140" w:type="dxa"/>
          </w:tcPr>
          <w:p w14:paraId="5795CC1B" w14:textId="77777777" w:rsidR="00696877" w:rsidRDefault="00696877">
            <w:r>
              <w:t>N – uusi kysely</w:t>
            </w:r>
          </w:p>
          <w:p w14:paraId="28C41847" w14:textId="77777777" w:rsidR="00696877" w:rsidRDefault="00696877">
            <w:r>
              <w:t>M – kysely muokkaa aikaisemmin tehtyä kyselyä</w:t>
            </w:r>
          </w:p>
        </w:tc>
      </w:tr>
      <w:tr w:rsidR="00696877" w14:paraId="3E06C01A" w14:textId="77777777">
        <w:tblPrEx>
          <w:tblCellMar>
            <w:top w:w="0" w:type="dxa"/>
            <w:bottom w:w="0" w:type="dxa"/>
          </w:tblCellMar>
        </w:tblPrEx>
        <w:tc>
          <w:tcPr>
            <w:tcW w:w="3130" w:type="dxa"/>
          </w:tcPr>
          <w:p w14:paraId="1CDC5131" w14:textId="77777777" w:rsidR="00696877" w:rsidRDefault="00696877">
            <w:pPr>
              <w:rPr>
                <w:bCs/>
                <w:lang w:val="en-US"/>
              </w:rPr>
            </w:pPr>
            <w:r>
              <w:rPr>
                <w:bCs/>
                <w:lang w:val="en-US"/>
              </w:rPr>
              <w:t>responseElementGroupID</w:t>
            </w:r>
          </w:p>
        </w:tc>
        <w:tc>
          <w:tcPr>
            <w:tcW w:w="2520" w:type="dxa"/>
          </w:tcPr>
          <w:p w14:paraId="4B239114" w14:textId="77777777" w:rsidR="00696877" w:rsidRDefault="00696877">
            <w:pPr>
              <w:rPr>
                <w:lang w:val="en-US"/>
              </w:rPr>
            </w:pPr>
            <w:r>
              <w:rPr>
                <w:lang w:val="en-US"/>
              </w:rPr>
              <w:t>SET&lt;II&gt;</w:t>
            </w:r>
          </w:p>
        </w:tc>
        <w:tc>
          <w:tcPr>
            <w:tcW w:w="720" w:type="dxa"/>
          </w:tcPr>
          <w:p w14:paraId="2E8182A9" w14:textId="77777777" w:rsidR="00696877" w:rsidRDefault="00696877">
            <w:r>
              <w:t>[0..*]</w:t>
            </w:r>
          </w:p>
        </w:tc>
        <w:tc>
          <w:tcPr>
            <w:tcW w:w="4140" w:type="dxa"/>
          </w:tcPr>
          <w:p w14:paraId="397E516E" w14:textId="77777777" w:rsidR="00696877" w:rsidRDefault="00696877">
            <w:r>
              <w:t>Kyselyn vastauksen tyypin on oltava joku tässä luetellusta tyypeistä.</w:t>
            </w:r>
          </w:p>
        </w:tc>
      </w:tr>
      <w:tr w:rsidR="00696877" w14:paraId="33E719FE" w14:textId="77777777">
        <w:tblPrEx>
          <w:tblCellMar>
            <w:top w:w="0" w:type="dxa"/>
            <w:bottom w:w="0" w:type="dxa"/>
          </w:tblCellMar>
        </w:tblPrEx>
        <w:tc>
          <w:tcPr>
            <w:tcW w:w="3130" w:type="dxa"/>
          </w:tcPr>
          <w:p w14:paraId="240488CD" w14:textId="77777777" w:rsidR="00696877" w:rsidRDefault="00696877">
            <w:pPr>
              <w:rPr>
                <w:bCs/>
                <w:lang w:val="en-US"/>
              </w:rPr>
            </w:pPr>
            <w:r>
              <w:rPr>
                <w:bCs/>
                <w:lang w:val="en-US"/>
              </w:rPr>
              <w:t>responseModalityCode</w:t>
            </w:r>
          </w:p>
        </w:tc>
        <w:tc>
          <w:tcPr>
            <w:tcW w:w="2520" w:type="dxa"/>
          </w:tcPr>
          <w:p w14:paraId="5D00F4C4" w14:textId="77777777" w:rsidR="00696877" w:rsidRDefault="00696877">
            <w:pPr>
              <w:rPr>
                <w:lang w:val="en-US"/>
              </w:rPr>
            </w:pPr>
            <w:r>
              <w:rPr>
                <w:lang w:val="en-US"/>
              </w:rPr>
              <w:t>CNE:ResponseModality</w:t>
            </w:r>
          </w:p>
        </w:tc>
        <w:tc>
          <w:tcPr>
            <w:tcW w:w="720" w:type="dxa"/>
          </w:tcPr>
          <w:p w14:paraId="08BAEA4F" w14:textId="77777777" w:rsidR="00696877" w:rsidRDefault="00696877">
            <w:r>
              <w:t>[0..1]</w:t>
            </w:r>
          </w:p>
        </w:tc>
        <w:tc>
          <w:tcPr>
            <w:tcW w:w="4140" w:type="dxa"/>
          </w:tcPr>
          <w:p w14:paraId="05BB89C8" w14:textId="77777777" w:rsidR="00696877" w:rsidRDefault="00696877">
            <w:r>
              <w:t>B – vastaus lähetetään batch-tavalla</w:t>
            </w:r>
          </w:p>
          <w:p w14:paraId="06A17029" w14:textId="77777777" w:rsidR="00696877" w:rsidRDefault="00696877">
            <w:r>
              <w:t>R – vastaus palautetaan reaaliaikaisesti</w:t>
            </w:r>
          </w:p>
          <w:p w14:paraId="7A5898B4" w14:textId="77777777" w:rsidR="00696877" w:rsidRDefault="00696877">
            <w:r>
              <w:t>T – vastaus lähetetään sarjana erillisiä vastauksia ilman batch-tapaa.</w:t>
            </w:r>
          </w:p>
        </w:tc>
      </w:tr>
      <w:tr w:rsidR="00696877" w14:paraId="0721EF70" w14:textId="77777777">
        <w:tblPrEx>
          <w:tblCellMar>
            <w:top w:w="0" w:type="dxa"/>
            <w:bottom w:w="0" w:type="dxa"/>
          </w:tblCellMar>
        </w:tblPrEx>
        <w:tc>
          <w:tcPr>
            <w:tcW w:w="3130" w:type="dxa"/>
          </w:tcPr>
          <w:p w14:paraId="43DCEEA1" w14:textId="77777777" w:rsidR="00696877" w:rsidRDefault="00696877">
            <w:pPr>
              <w:rPr>
                <w:bCs/>
                <w:lang w:val="en-US"/>
              </w:rPr>
            </w:pPr>
            <w:r>
              <w:rPr>
                <w:bCs/>
                <w:lang w:val="en-US"/>
              </w:rPr>
              <w:t>responsePriorityCode</w:t>
            </w:r>
          </w:p>
        </w:tc>
        <w:tc>
          <w:tcPr>
            <w:tcW w:w="2520" w:type="dxa"/>
          </w:tcPr>
          <w:p w14:paraId="0DBB69A9" w14:textId="77777777" w:rsidR="00696877" w:rsidRDefault="00696877">
            <w:pPr>
              <w:rPr>
                <w:lang w:val="en-US"/>
              </w:rPr>
            </w:pPr>
            <w:r>
              <w:rPr>
                <w:lang w:val="en-US"/>
              </w:rPr>
              <w:t>CNE:QueryPriority</w:t>
            </w:r>
          </w:p>
        </w:tc>
        <w:tc>
          <w:tcPr>
            <w:tcW w:w="720" w:type="dxa"/>
          </w:tcPr>
          <w:p w14:paraId="69D143B2" w14:textId="77777777" w:rsidR="00696877" w:rsidRDefault="00696877">
            <w:r>
              <w:t>[0..1]</w:t>
            </w:r>
          </w:p>
        </w:tc>
        <w:tc>
          <w:tcPr>
            <w:tcW w:w="4140" w:type="dxa"/>
          </w:tcPr>
          <w:p w14:paraId="1C1EF28F" w14:textId="77777777" w:rsidR="00696877" w:rsidRDefault="00696877">
            <w:r>
              <w:t>D –vastaus voidaan lähettää myöhemmin</w:t>
            </w:r>
          </w:p>
          <w:p w14:paraId="6A4C2B31" w14:textId="77777777" w:rsidR="00696877" w:rsidRDefault="00696877">
            <w:r>
              <w:t>I – vastaus lähetetään välittömästi</w:t>
            </w:r>
          </w:p>
        </w:tc>
      </w:tr>
      <w:tr w:rsidR="00696877" w14:paraId="7C87F760" w14:textId="77777777">
        <w:tblPrEx>
          <w:tblCellMar>
            <w:top w:w="0" w:type="dxa"/>
            <w:bottom w:w="0" w:type="dxa"/>
          </w:tblCellMar>
        </w:tblPrEx>
        <w:tc>
          <w:tcPr>
            <w:tcW w:w="3130" w:type="dxa"/>
          </w:tcPr>
          <w:p w14:paraId="3BEB6019" w14:textId="77777777" w:rsidR="00696877" w:rsidRDefault="00696877">
            <w:pPr>
              <w:rPr>
                <w:bCs/>
              </w:rPr>
            </w:pPr>
            <w:r>
              <w:rPr>
                <w:bCs/>
              </w:rPr>
              <w:t>initialQuantity</w:t>
            </w:r>
          </w:p>
        </w:tc>
        <w:tc>
          <w:tcPr>
            <w:tcW w:w="2520" w:type="dxa"/>
          </w:tcPr>
          <w:p w14:paraId="4FD272B4" w14:textId="77777777" w:rsidR="00696877" w:rsidRDefault="00696877">
            <w:r>
              <w:t>INT</w:t>
            </w:r>
          </w:p>
        </w:tc>
        <w:tc>
          <w:tcPr>
            <w:tcW w:w="720" w:type="dxa"/>
          </w:tcPr>
          <w:p w14:paraId="57873224" w14:textId="77777777" w:rsidR="00696877" w:rsidRDefault="00696877">
            <w:r>
              <w:t>[0..1]</w:t>
            </w:r>
          </w:p>
        </w:tc>
        <w:tc>
          <w:tcPr>
            <w:tcW w:w="4140" w:type="dxa"/>
          </w:tcPr>
          <w:p w14:paraId="789B653E" w14:textId="77777777" w:rsidR="00696877" w:rsidRDefault="00696877">
            <w:r>
              <w:t>Maksimimäärä vastauksia (lukumäärä), joita vastauksen vastaanottaja hyväksyy</w:t>
            </w:r>
          </w:p>
        </w:tc>
      </w:tr>
      <w:tr w:rsidR="00696877" w14:paraId="794A9732" w14:textId="77777777">
        <w:tblPrEx>
          <w:tblCellMar>
            <w:top w:w="0" w:type="dxa"/>
            <w:bottom w:w="0" w:type="dxa"/>
          </w:tblCellMar>
        </w:tblPrEx>
        <w:tc>
          <w:tcPr>
            <w:tcW w:w="3130" w:type="dxa"/>
          </w:tcPr>
          <w:p w14:paraId="072A27D2" w14:textId="77777777" w:rsidR="00696877" w:rsidRDefault="00696877">
            <w:pPr>
              <w:rPr>
                <w:bCs/>
                <w:lang w:val="en-US"/>
              </w:rPr>
            </w:pPr>
            <w:r>
              <w:rPr>
                <w:bCs/>
                <w:lang w:val="en-US"/>
              </w:rPr>
              <w:t>initialQuantityCode</w:t>
            </w:r>
          </w:p>
        </w:tc>
        <w:tc>
          <w:tcPr>
            <w:tcW w:w="2520" w:type="dxa"/>
          </w:tcPr>
          <w:p w14:paraId="77466632" w14:textId="77777777" w:rsidR="00696877" w:rsidRDefault="00696877">
            <w:pPr>
              <w:rPr>
                <w:lang w:val="en-US"/>
              </w:rPr>
            </w:pPr>
            <w:r>
              <w:rPr>
                <w:lang w:val="en-US"/>
              </w:rPr>
              <w:t>CWE:QueryRequestLimit</w:t>
            </w:r>
          </w:p>
        </w:tc>
        <w:tc>
          <w:tcPr>
            <w:tcW w:w="720" w:type="dxa"/>
          </w:tcPr>
          <w:p w14:paraId="62CB943B" w14:textId="77777777" w:rsidR="00696877" w:rsidRDefault="00696877">
            <w:r>
              <w:t>[0..1]</w:t>
            </w:r>
          </w:p>
        </w:tc>
        <w:tc>
          <w:tcPr>
            <w:tcW w:w="4140" w:type="dxa"/>
          </w:tcPr>
          <w:p w14:paraId="3702963E" w14:textId="77777777" w:rsidR="00696877" w:rsidRDefault="00696877">
            <w:r>
              <w:t xml:space="preserve">Mitä vastauksia (yksikköä) vastauksen vastaanottaja maksimissaan hyväksyy. Vastaussanomat voivat sisältää muutakin tietoa, kuin haluttuja vastausrakenteita. Tällä attribuutilla voidaan tunnistaa, minkä vastausyksikön perusteella vastausten lukumäärä päätellään. Koodistolle </w:t>
            </w:r>
            <w:r>
              <w:rPr>
                <w:rStyle w:val="Sivunumero"/>
              </w:rPr>
              <w:t>ei ole yleistä määrittelyä, jote</w:t>
            </w:r>
            <w:r>
              <w:t>n se määritellään tapauskohtaisesti.</w:t>
            </w:r>
          </w:p>
        </w:tc>
      </w:tr>
      <w:tr w:rsidR="00696877" w14:paraId="4EADF03F" w14:textId="77777777">
        <w:tblPrEx>
          <w:tblCellMar>
            <w:top w:w="0" w:type="dxa"/>
            <w:bottom w:w="0" w:type="dxa"/>
          </w:tblCellMar>
        </w:tblPrEx>
        <w:tc>
          <w:tcPr>
            <w:tcW w:w="3130" w:type="dxa"/>
          </w:tcPr>
          <w:p w14:paraId="3D974EBA" w14:textId="77777777" w:rsidR="00696877" w:rsidRDefault="00696877">
            <w:pPr>
              <w:rPr>
                <w:bCs/>
              </w:rPr>
            </w:pPr>
            <w:r>
              <w:rPr>
                <w:bCs/>
              </w:rPr>
              <w:t>executionAndDeliveryTime</w:t>
            </w:r>
          </w:p>
        </w:tc>
        <w:tc>
          <w:tcPr>
            <w:tcW w:w="2520" w:type="dxa"/>
          </w:tcPr>
          <w:p w14:paraId="70B40F42" w14:textId="77777777" w:rsidR="00696877" w:rsidRDefault="00696877">
            <w:r>
              <w:t>TS</w:t>
            </w:r>
          </w:p>
        </w:tc>
        <w:tc>
          <w:tcPr>
            <w:tcW w:w="720" w:type="dxa"/>
          </w:tcPr>
          <w:p w14:paraId="46BA4113" w14:textId="77777777" w:rsidR="00696877" w:rsidRDefault="00696877">
            <w:r>
              <w:t>[0..1]</w:t>
            </w:r>
          </w:p>
        </w:tc>
        <w:tc>
          <w:tcPr>
            <w:tcW w:w="4140" w:type="dxa"/>
          </w:tcPr>
          <w:p w14:paraId="725F5788" w14:textId="77777777" w:rsidR="00696877" w:rsidRDefault="00696877">
            <w:r>
              <w:t>Aika, johon mennessä vastaus tulisi palauttaa</w:t>
            </w:r>
          </w:p>
        </w:tc>
      </w:tr>
      <w:tr w:rsidR="00696877" w14:paraId="2EC42F69" w14:textId="77777777">
        <w:tblPrEx>
          <w:tblCellMar>
            <w:top w:w="0" w:type="dxa"/>
            <w:bottom w:w="0" w:type="dxa"/>
          </w:tblCellMar>
        </w:tblPrEx>
        <w:tc>
          <w:tcPr>
            <w:tcW w:w="3130" w:type="dxa"/>
          </w:tcPr>
          <w:p w14:paraId="01E673D6" w14:textId="77777777" w:rsidR="00696877" w:rsidRDefault="00696877">
            <w:pPr>
              <w:rPr>
                <w:bCs/>
              </w:rPr>
            </w:pPr>
            <w:r>
              <w:rPr>
                <w:bCs/>
              </w:rPr>
              <w:t>parameterList</w:t>
            </w:r>
          </w:p>
        </w:tc>
        <w:tc>
          <w:tcPr>
            <w:tcW w:w="2520" w:type="dxa"/>
          </w:tcPr>
          <w:p w14:paraId="00F68F25" w14:textId="77777777" w:rsidR="00696877" w:rsidRDefault="00696877">
            <w:r>
              <w:t>domain-kohtainen</w:t>
            </w:r>
          </w:p>
        </w:tc>
        <w:tc>
          <w:tcPr>
            <w:tcW w:w="720" w:type="dxa"/>
          </w:tcPr>
          <w:p w14:paraId="0DDE2CFA" w14:textId="77777777" w:rsidR="00696877" w:rsidRDefault="00696877">
            <w:r>
              <w:t>[1..*]</w:t>
            </w:r>
          </w:p>
        </w:tc>
        <w:tc>
          <w:tcPr>
            <w:tcW w:w="4140" w:type="dxa"/>
          </w:tcPr>
          <w:p w14:paraId="1F703594" w14:textId="77777777" w:rsidR="00696877" w:rsidRDefault="00696877">
            <w:r>
              <w:t xml:space="preserve">Itse kyselyparametrit, jonka perusteella kysely suoritetaan. Kts. esimerkki kappaleesta </w:t>
            </w:r>
            <w:r>
              <w:fldChar w:fldCharType="begin"/>
            </w:r>
            <w:r>
              <w:instrText xml:space="preserve"> REF _Ref124648802 \r \h </w:instrText>
            </w:r>
            <w:r>
              <w:fldChar w:fldCharType="separate"/>
            </w:r>
            <w:r w:rsidR="00D744E7">
              <w:t>2.4.6</w:t>
            </w:r>
            <w:r>
              <w:fldChar w:fldCharType="end"/>
            </w:r>
          </w:p>
        </w:tc>
      </w:tr>
      <w:tr w:rsidR="00696877" w14:paraId="6C15D50D" w14:textId="77777777">
        <w:tblPrEx>
          <w:tblCellMar>
            <w:top w:w="0" w:type="dxa"/>
            <w:bottom w:w="0" w:type="dxa"/>
          </w:tblCellMar>
        </w:tblPrEx>
        <w:tc>
          <w:tcPr>
            <w:tcW w:w="3130" w:type="dxa"/>
          </w:tcPr>
          <w:p w14:paraId="375BA77C" w14:textId="77777777" w:rsidR="00696877" w:rsidRDefault="00696877">
            <w:pPr>
              <w:rPr>
                <w:bCs/>
              </w:rPr>
            </w:pPr>
            <w:r>
              <w:rPr>
                <w:bCs/>
              </w:rPr>
              <w:t>sortControl</w:t>
            </w:r>
          </w:p>
        </w:tc>
        <w:tc>
          <w:tcPr>
            <w:tcW w:w="2520" w:type="dxa"/>
          </w:tcPr>
          <w:p w14:paraId="52351FCE" w14:textId="77777777" w:rsidR="00696877" w:rsidRDefault="00696877">
            <w:r>
              <w:t>SortControl</w:t>
            </w:r>
          </w:p>
        </w:tc>
        <w:tc>
          <w:tcPr>
            <w:tcW w:w="720" w:type="dxa"/>
          </w:tcPr>
          <w:p w14:paraId="5B1200EB" w14:textId="77777777" w:rsidR="00696877" w:rsidRDefault="00696877">
            <w:r>
              <w:t>[0..*]</w:t>
            </w:r>
          </w:p>
        </w:tc>
        <w:tc>
          <w:tcPr>
            <w:tcW w:w="4140" w:type="dxa"/>
          </w:tcPr>
          <w:p w14:paraId="5CBA2477" w14:textId="77777777" w:rsidR="00696877" w:rsidRDefault="00696877">
            <w:r>
              <w:t>Metatietoa, joka määrää kyselyn vastausten lajittelun.</w:t>
            </w:r>
          </w:p>
        </w:tc>
      </w:tr>
      <w:tr w:rsidR="00696877" w14:paraId="77761E9E" w14:textId="77777777">
        <w:tblPrEx>
          <w:tblCellMar>
            <w:top w:w="0" w:type="dxa"/>
            <w:bottom w:w="0" w:type="dxa"/>
          </w:tblCellMar>
        </w:tblPrEx>
        <w:tc>
          <w:tcPr>
            <w:tcW w:w="3130" w:type="dxa"/>
          </w:tcPr>
          <w:p w14:paraId="1C9B3C2D" w14:textId="77777777" w:rsidR="00696877" w:rsidRDefault="00696877">
            <w:pPr>
              <w:rPr>
                <w:bCs/>
                <w:lang w:val="en-US"/>
              </w:rPr>
            </w:pPr>
            <w:r>
              <w:rPr>
                <w:bCs/>
                <w:lang w:val="en-US"/>
              </w:rPr>
              <w:t>sortControl.sequenceNumber</w:t>
            </w:r>
          </w:p>
        </w:tc>
        <w:tc>
          <w:tcPr>
            <w:tcW w:w="2520" w:type="dxa"/>
          </w:tcPr>
          <w:p w14:paraId="0A6045EB" w14:textId="77777777" w:rsidR="00696877" w:rsidRDefault="00696877">
            <w:pPr>
              <w:rPr>
                <w:lang w:val="en-US"/>
              </w:rPr>
            </w:pPr>
            <w:r>
              <w:rPr>
                <w:lang w:val="en-US"/>
              </w:rPr>
              <w:t>INT</w:t>
            </w:r>
          </w:p>
        </w:tc>
        <w:tc>
          <w:tcPr>
            <w:tcW w:w="720" w:type="dxa"/>
          </w:tcPr>
          <w:p w14:paraId="2A670B5C" w14:textId="77777777" w:rsidR="00696877" w:rsidRDefault="00696877">
            <w:r>
              <w:t>[0..1]</w:t>
            </w:r>
          </w:p>
        </w:tc>
        <w:tc>
          <w:tcPr>
            <w:tcW w:w="4140" w:type="dxa"/>
          </w:tcPr>
          <w:p w14:paraId="4E2B8ABC" w14:textId="77777777" w:rsidR="00696877" w:rsidRDefault="00696877">
            <w:r>
              <w:t>SortControl-rakenteen tärkeysjärjestys, ts. missä järjestyksessä SortControl-rakenteita tulisi soveltaa vastausta koostettaessa jos rakenteita on määritelty useampi yhdelle kyselylle</w:t>
            </w:r>
          </w:p>
        </w:tc>
      </w:tr>
      <w:tr w:rsidR="00696877" w14:paraId="7E93F07D" w14:textId="77777777">
        <w:tblPrEx>
          <w:tblCellMar>
            <w:top w:w="0" w:type="dxa"/>
            <w:bottom w:w="0" w:type="dxa"/>
          </w:tblCellMar>
        </w:tblPrEx>
        <w:tc>
          <w:tcPr>
            <w:tcW w:w="3130" w:type="dxa"/>
          </w:tcPr>
          <w:p w14:paraId="098188D1" w14:textId="77777777" w:rsidR="00696877" w:rsidRDefault="00696877">
            <w:pPr>
              <w:rPr>
                <w:bCs/>
              </w:rPr>
            </w:pPr>
            <w:r>
              <w:rPr>
                <w:bCs/>
              </w:rPr>
              <w:t>sortControl.elementName</w:t>
            </w:r>
          </w:p>
        </w:tc>
        <w:tc>
          <w:tcPr>
            <w:tcW w:w="2520" w:type="dxa"/>
          </w:tcPr>
          <w:p w14:paraId="496A5F51" w14:textId="77777777" w:rsidR="00696877" w:rsidRDefault="00696877">
            <w:r>
              <w:t>SC</w:t>
            </w:r>
          </w:p>
        </w:tc>
        <w:tc>
          <w:tcPr>
            <w:tcW w:w="720" w:type="dxa"/>
          </w:tcPr>
          <w:p w14:paraId="10D77268" w14:textId="77777777" w:rsidR="00696877" w:rsidRDefault="00696877">
            <w:r>
              <w:t>[0..1]</w:t>
            </w:r>
          </w:p>
        </w:tc>
        <w:tc>
          <w:tcPr>
            <w:tcW w:w="4140" w:type="dxa"/>
          </w:tcPr>
          <w:p w14:paraId="344CBA4D" w14:textId="77777777" w:rsidR="00696877" w:rsidRDefault="00696877">
            <w:r>
              <w:t>RIM-elementin tunniste, jonka mukaan vastaus lajitellaan</w:t>
            </w:r>
          </w:p>
        </w:tc>
      </w:tr>
      <w:tr w:rsidR="00696877" w14:paraId="13FBD4D6" w14:textId="77777777">
        <w:tblPrEx>
          <w:tblCellMar>
            <w:top w:w="0" w:type="dxa"/>
            <w:bottom w:w="0" w:type="dxa"/>
          </w:tblCellMar>
        </w:tblPrEx>
        <w:tc>
          <w:tcPr>
            <w:tcW w:w="3130" w:type="dxa"/>
          </w:tcPr>
          <w:p w14:paraId="0C7DE76C" w14:textId="77777777" w:rsidR="00696877" w:rsidRDefault="00696877">
            <w:pPr>
              <w:rPr>
                <w:bCs/>
                <w:lang w:val="en-US"/>
              </w:rPr>
            </w:pPr>
            <w:r>
              <w:rPr>
                <w:bCs/>
                <w:lang w:val="en-US"/>
              </w:rPr>
              <w:t>sortControl.directionCode</w:t>
            </w:r>
          </w:p>
        </w:tc>
        <w:tc>
          <w:tcPr>
            <w:tcW w:w="2520" w:type="dxa"/>
          </w:tcPr>
          <w:p w14:paraId="5523BF06" w14:textId="77777777" w:rsidR="00696877" w:rsidRDefault="00696877">
            <w:pPr>
              <w:rPr>
                <w:lang w:val="en-US"/>
              </w:rPr>
            </w:pPr>
            <w:r>
              <w:rPr>
                <w:lang w:val="en-US"/>
              </w:rPr>
              <w:t>CS</w:t>
            </w:r>
          </w:p>
        </w:tc>
        <w:tc>
          <w:tcPr>
            <w:tcW w:w="720" w:type="dxa"/>
          </w:tcPr>
          <w:p w14:paraId="57642A23" w14:textId="77777777" w:rsidR="00696877" w:rsidRDefault="00696877">
            <w:r>
              <w:t>[0..1]</w:t>
            </w:r>
          </w:p>
        </w:tc>
        <w:tc>
          <w:tcPr>
            <w:tcW w:w="4140" w:type="dxa"/>
          </w:tcPr>
          <w:p w14:paraId="38B15C34" w14:textId="77777777" w:rsidR="00696877" w:rsidRDefault="00696877">
            <w:r>
              <w:t>A – vastaus lajitellaan nousevassa järjestyksessä</w:t>
            </w:r>
          </w:p>
          <w:p w14:paraId="072B086B" w14:textId="77777777" w:rsidR="00696877" w:rsidRDefault="00696877">
            <w:r>
              <w:t>D – vastaus lajitellaan laskevassa järjestyksessä</w:t>
            </w:r>
          </w:p>
          <w:p w14:paraId="18EE95F7" w14:textId="77777777" w:rsidR="00696877" w:rsidRDefault="00696877">
            <w:r>
              <w:t>N – lajittelujärjestyksellä ei ole väliä</w:t>
            </w:r>
          </w:p>
        </w:tc>
      </w:tr>
    </w:tbl>
    <w:p w14:paraId="3F20E0BF" w14:textId="77777777" w:rsidR="00696877" w:rsidRDefault="00696877">
      <w:pPr>
        <w:rPr>
          <w:lang w:eastAsia="en-US"/>
        </w:rPr>
      </w:pPr>
    </w:p>
    <w:p w14:paraId="6B5AD268" w14:textId="77777777" w:rsidR="00696877" w:rsidRDefault="00696877">
      <w:pPr>
        <w:pStyle w:val="Otsikko3"/>
        <w:rPr>
          <w:lang w:val="en-US"/>
        </w:rPr>
      </w:pPr>
      <w:bookmarkStart w:id="127" w:name="_Ref124570995"/>
      <w:bookmarkStart w:id="128" w:name="_Ref124652432"/>
      <w:bookmarkStart w:id="129" w:name="_Toc124820192"/>
      <w:bookmarkStart w:id="130" w:name="_Ref125428181"/>
      <w:bookmarkStart w:id="131" w:name="_Toc200435636"/>
      <w:r>
        <w:rPr>
          <w:lang w:val="en-US"/>
        </w:rPr>
        <w:t>Query Response/Acknowledgement-</w:t>
      </w:r>
      <w:bookmarkEnd w:id="127"/>
      <w:bookmarkEnd w:id="128"/>
      <w:r>
        <w:rPr>
          <w:lang w:val="en-US"/>
        </w:rPr>
        <w:t>kontrollikehys</w:t>
      </w:r>
      <w:bookmarkEnd w:id="129"/>
      <w:bookmarkEnd w:id="130"/>
      <w:bookmarkEnd w:id="131"/>
    </w:p>
    <w:p w14:paraId="1646C384" w14:textId="77777777" w:rsidR="00696877" w:rsidRDefault="00696877">
      <w:pPr>
        <w:rPr>
          <w:lang w:eastAsia="en-US"/>
        </w:rPr>
      </w:pPr>
      <w:r>
        <w:rPr>
          <w:lang w:eastAsia="en-US"/>
        </w:rPr>
        <w:t>Query Response/Acknowledgement –kontrollikehyksen avulla kyselyyn vastaaja välittää vastaukset ja siihen liittyvät metatiedot.</w:t>
      </w:r>
    </w:p>
    <w:p w14:paraId="33C74970" w14:textId="77777777" w:rsidR="00696877" w:rsidRDefault="00696877">
      <w:pPr>
        <w:rPr>
          <w:lang w:eastAsia="en-US"/>
        </w:rPr>
      </w:pPr>
    </w:p>
    <w:p w14:paraId="7F592726" w14:textId="76E84FA3" w:rsidR="00696877" w:rsidRDefault="004B1BB5">
      <w:r>
        <w:rPr>
          <w:noProof/>
        </w:rPr>
        <w:drawing>
          <wp:inline distT="0" distB="0" distL="0" distR="0" wp14:anchorId="495077B6" wp14:editId="14AE1F02">
            <wp:extent cx="6505575" cy="45339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05575" cy="4533900"/>
                    </a:xfrm>
                    <a:prstGeom prst="rect">
                      <a:avLst/>
                    </a:prstGeom>
                    <a:noFill/>
                    <a:ln>
                      <a:noFill/>
                    </a:ln>
                  </pic:spPr>
                </pic:pic>
              </a:graphicData>
            </a:graphic>
          </wp:inline>
        </w:drawing>
      </w:r>
    </w:p>
    <w:p w14:paraId="1A3FD85D" w14:textId="77777777" w:rsidR="00696877" w:rsidRDefault="00696877">
      <w:pPr>
        <w:pStyle w:val="HTML-esimuotoiltu"/>
        <w:rPr>
          <w:lang w:eastAsia="en-US"/>
        </w:rPr>
      </w:pPr>
      <w:r>
        <w:rPr>
          <w:lang w:eastAsia="en-US"/>
        </w:rPr>
        <w:t xml:space="preserve">Kuva 14 – Query Response/Acknowledgement-kontrollikehys (riisuttu </w:t>
      </w:r>
      <w:r>
        <w:rPr>
          <w:lang w:eastAsia="en-US"/>
        </w:rPr>
        <w:tab/>
        <w:t>versio HL7v3 2006 –standardin vastaavasta)</w:t>
      </w:r>
    </w:p>
    <w:p w14:paraId="1E5C2F7E" w14:textId="77777777" w:rsidR="00696877" w:rsidRDefault="00696877">
      <w:pPr>
        <w:rPr>
          <w:lang w:eastAsia="en-US"/>
        </w:rPr>
      </w:pPr>
    </w:p>
    <w:p w14:paraId="5196C818" w14:textId="77777777" w:rsidR="00696877" w:rsidRDefault="00696877">
      <w:pPr>
        <w:rPr>
          <w:b/>
          <w:lang w:eastAsia="en-US"/>
        </w:rPr>
      </w:pPr>
      <w:r>
        <w:rPr>
          <w:lang w:eastAsia="en-US"/>
        </w:rPr>
        <w:t xml:space="preserve">Kontrollikehyksen tärkeimmät osiot ovat QueryAck ja subject. QueryAck- luokka sisältää kyselyvastaukseen liittyviä kuvailutietoja, joiden merkitys on kuvattu alla olevassa taulukossa. Subject -suhde linkittää domain kohtaisesti määriteltävän varsinaisen vastauksen kontrollikehykseen. QueryByParameter luokalla voidaan tarvittaessa ilmaista myös vastauksessa alkuperäinen kysely. </w:t>
      </w:r>
      <w:r>
        <w:rPr>
          <w:b/>
          <w:lang w:eastAsia="en-US"/>
        </w:rPr>
        <w:t>QueryAck</w:t>
      </w:r>
    </w:p>
    <w:p w14:paraId="208719F6" w14:textId="77777777" w:rsidR="00696877" w:rsidRDefault="00696877">
      <w:pPr>
        <w:rPr>
          <w:b/>
          <w:lang w:eastAsia="en-US"/>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2700"/>
        <w:gridCol w:w="720"/>
        <w:gridCol w:w="4140"/>
      </w:tblGrid>
      <w:tr w:rsidR="00696877" w14:paraId="3936E209" w14:textId="77777777">
        <w:tblPrEx>
          <w:tblCellMar>
            <w:top w:w="0" w:type="dxa"/>
            <w:bottom w:w="0" w:type="dxa"/>
          </w:tblCellMar>
        </w:tblPrEx>
        <w:tc>
          <w:tcPr>
            <w:tcW w:w="2770" w:type="dxa"/>
            <w:shd w:val="clear" w:color="auto" w:fill="CCCCCC"/>
          </w:tcPr>
          <w:p w14:paraId="79FBB2A7" w14:textId="77777777" w:rsidR="00696877" w:rsidRDefault="00696877">
            <w:r>
              <w:t>Attribuutti</w:t>
            </w:r>
          </w:p>
        </w:tc>
        <w:tc>
          <w:tcPr>
            <w:tcW w:w="2700" w:type="dxa"/>
            <w:tcBorders>
              <w:bottom w:val="single" w:sz="4" w:space="0" w:color="auto"/>
            </w:tcBorders>
            <w:shd w:val="clear" w:color="auto" w:fill="CCCCCC"/>
          </w:tcPr>
          <w:p w14:paraId="4801AB07" w14:textId="77777777" w:rsidR="00696877" w:rsidRDefault="00696877">
            <w:r>
              <w:t>Tyyppi</w:t>
            </w:r>
          </w:p>
        </w:tc>
        <w:tc>
          <w:tcPr>
            <w:tcW w:w="720" w:type="dxa"/>
            <w:tcBorders>
              <w:bottom w:val="single" w:sz="4" w:space="0" w:color="auto"/>
            </w:tcBorders>
            <w:shd w:val="clear" w:color="auto" w:fill="CCCCCC"/>
          </w:tcPr>
          <w:p w14:paraId="030AF6DA" w14:textId="77777777" w:rsidR="00696877" w:rsidRDefault="00696877">
            <w:r>
              <w:t>Lkm</w:t>
            </w:r>
          </w:p>
        </w:tc>
        <w:tc>
          <w:tcPr>
            <w:tcW w:w="4140" w:type="dxa"/>
            <w:tcBorders>
              <w:bottom w:val="single" w:sz="4" w:space="0" w:color="auto"/>
            </w:tcBorders>
            <w:shd w:val="clear" w:color="auto" w:fill="CCCCCC"/>
          </w:tcPr>
          <w:p w14:paraId="56ACAB5D" w14:textId="77777777" w:rsidR="00696877" w:rsidRDefault="00696877">
            <w:r>
              <w:t>Selitys tai sallitut arvot</w:t>
            </w:r>
          </w:p>
        </w:tc>
      </w:tr>
      <w:tr w:rsidR="00696877" w14:paraId="748217A4" w14:textId="77777777">
        <w:tblPrEx>
          <w:tblCellMar>
            <w:top w:w="0" w:type="dxa"/>
            <w:bottom w:w="0" w:type="dxa"/>
          </w:tblCellMar>
        </w:tblPrEx>
        <w:tc>
          <w:tcPr>
            <w:tcW w:w="2770" w:type="dxa"/>
          </w:tcPr>
          <w:p w14:paraId="098A362F" w14:textId="77777777" w:rsidR="00696877" w:rsidRDefault="00696877">
            <w:pPr>
              <w:rPr>
                <w:bCs/>
              </w:rPr>
            </w:pPr>
            <w:r>
              <w:rPr>
                <w:bCs/>
              </w:rPr>
              <w:t>queryID</w:t>
            </w:r>
          </w:p>
        </w:tc>
        <w:tc>
          <w:tcPr>
            <w:tcW w:w="2700" w:type="dxa"/>
          </w:tcPr>
          <w:p w14:paraId="164D646C" w14:textId="77777777" w:rsidR="00696877" w:rsidRDefault="00696877">
            <w:r>
              <w:t xml:space="preserve">II </w:t>
            </w:r>
          </w:p>
        </w:tc>
        <w:tc>
          <w:tcPr>
            <w:tcW w:w="720" w:type="dxa"/>
          </w:tcPr>
          <w:p w14:paraId="32123151" w14:textId="77777777" w:rsidR="00696877" w:rsidRDefault="00696877">
            <w:r>
              <w:t>[0..1]</w:t>
            </w:r>
          </w:p>
        </w:tc>
        <w:tc>
          <w:tcPr>
            <w:tcW w:w="4140" w:type="dxa"/>
          </w:tcPr>
          <w:p w14:paraId="7EFABF19" w14:textId="77777777" w:rsidR="00696877" w:rsidRDefault="00696877">
            <w:r>
              <w:t>Kyselysanoman tunniste, jolla kyselyyn vastaaja voi yhdistää vastauksen alkuperäiseen kyselyyn</w:t>
            </w:r>
          </w:p>
        </w:tc>
      </w:tr>
      <w:tr w:rsidR="00696877" w14:paraId="077A9C61" w14:textId="77777777">
        <w:tblPrEx>
          <w:tblCellMar>
            <w:top w:w="0" w:type="dxa"/>
            <w:bottom w:w="0" w:type="dxa"/>
          </w:tblCellMar>
        </w:tblPrEx>
        <w:tc>
          <w:tcPr>
            <w:tcW w:w="2770" w:type="dxa"/>
          </w:tcPr>
          <w:p w14:paraId="3DD1EEA2" w14:textId="77777777" w:rsidR="00696877" w:rsidRDefault="00696877">
            <w:pPr>
              <w:rPr>
                <w:bCs/>
                <w:lang w:val="en-US"/>
              </w:rPr>
            </w:pPr>
            <w:r>
              <w:rPr>
                <w:bCs/>
                <w:lang w:val="en-US"/>
              </w:rPr>
              <w:t>statusCode</w:t>
            </w:r>
          </w:p>
        </w:tc>
        <w:tc>
          <w:tcPr>
            <w:tcW w:w="2700" w:type="dxa"/>
          </w:tcPr>
          <w:p w14:paraId="39BC80AA" w14:textId="77777777" w:rsidR="00696877" w:rsidRDefault="00696877">
            <w:pPr>
              <w:rPr>
                <w:lang w:val="en-US"/>
              </w:rPr>
            </w:pPr>
            <w:r>
              <w:rPr>
                <w:lang w:val="en-US"/>
              </w:rPr>
              <w:t>CNE:QueryStatusCode</w:t>
            </w:r>
          </w:p>
        </w:tc>
        <w:tc>
          <w:tcPr>
            <w:tcW w:w="720" w:type="dxa"/>
          </w:tcPr>
          <w:p w14:paraId="0FA0BBFF" w14:textId="77777777" w:rsidR="00696877" w:rsidRDefault="00696877">
            <w:pPr>
              <w:rPr>
                <w:lang w:val="en-US"/>
              </w:rPr>
            </w:pPr>
            <w:r>
              <w:rPr>
                <w:lang w:val="en-US"/>
              </w:rPr>
              <w:t>[0..1]</w:t>
            </w:r>
          </w:p>
        </w:tc>
        <w:tc>
          <w:tcPr>
            <w:tcW w:w="4140" w:type="dxa"/>
          </w:tcPr>
          <w:p w14:paraId="2458EEFE" w14:textId="77777777" w:rsidR="00696877" w:rsidRPr="00193A9E" w:rsidRDefault="00696877">
            <w:r w:rsidRPr="00193A9E">
              <w:t>deliveredResponse – vastaus kyselyyn</w:t>
            </w:r>
          </w:p>
          <w:p w14:paraId="02D55973" w14:textId="77777777" w:rsidR="00696877" w:rsidRDefault="00696877">
            <w:r>
              <w:t>aborted – vastauksen koostaminen on peruutettu</w:t>
            </w:r>
          </w:p>
          <w:p w14:paraId="4DD535B7" w14:textId="77777777" w:rsidR="00696877" w:rsidRDefault="00696877">
            <w:r>
              <w:t>executing – kysely on parhaillaan suoritettavana</w:t>
            </w:r>
          </w:p>
        </w:tc>
      </w:tr>
      <w:tr w:rsidR="00696877" w14:paraId="42DFBB85" w14:textId="77777777">
        <w:tblPrEx>
          <w:tblCellMar>
            <w:top w:w="0" w:type="dxa"/>
            <w:bottom w:w="0" w:type="dxa"/>
          </w:tblCellMar>
        </w:tblPrEx>
        <w:tc>
          <w:tcPr>
            <w:tcW w:w="2770" w:type="dxa"/>
          </w:tcPr>
          <w:p w14:paraId="05CDF921" w14:textId="77777777" w:rsidR="00696877" w:rsidRDefault="00696877">
            <w:pPr>
              <w:rPr>
                <w:bCs/>
                <w:lang w:val="en-US"/>
              </w:rPr>
            </w:pPr>
            <w:r>
              <w:rPr>
                <w:bCs/>
                <w:lang w:val="en-US"/>
              </w:rPr>
              <w:t>queryResponseCode</w:t>
            </w:r>
          </w:p>
        </w:tc>
        <w:tc>
          <w:tcPr>
            <w:tcW w:w="2700" w:type="dxa"/>
          </w:tcPr>
          <w:p w14:paraId="49DB09D4" w14:textId="77777777" w:rsidR="00696877" w:rsidRDefault="00696877">
            <w:pPr>
              <w:rPr>
                <w:lang w:val="en-US"/>
              </w:rPr>
            </w:pPr>
            <w:r>
              <w:rPr>
                <w:lang w:val="en-US"/>
              </w:rPr>
              <w:t>CNE:QueryResponse</w:t>
            </w:r>
          </w:p>
        </w:tc>
        <w:tc>
          <w:tcPr>
            <w:tcW w:w="720" w:type="dxa"/>
          </w:tcPr>
          <w:p w14:paraId="7314F59C" w14:textId="77777777" w:rsidR="00696877" w:rsidRDefault="00696877">
            <w:r>
              <w:t>[1..1]</w:t>
            </w:r>
          </w:p>
        </w:tc>
        <w:tc>
          <w:tcPr>
            <w:tcW w:w="4140" w:type="dxa"/>
          </w:tcPr>
          <w:p w14:paraId="061F5B96" w14:textId="77777777" w:rsidR="00696877" w:rsidRDefault="00696877">
            <w:r>
              <w:t>AE – sovellusvirhe</w:t>
            </w:r>
          </w:p>
          <w:p w14:paraId="7C092AFB" w14:textId="77777777" w:rsidR="00696877" w:rsidRDefault="00696877">
            <w:r>
              <w:t>NF – yhtään vastausta ei löytynyt kyselyyn</w:t>
            </w:r>
          </w:p>
          <w:p w14:paraId="06C2E6CF" w14:textId="77777777" w:rsidR="00696877" w:rsidRDefault="00696877">
            <w:r>
              <w:t>OK – yksi tai useampi vastaus löytyi kyselyyn</w:t>
            </w:r>
          </w:p>
          <w:p w14:paraId="7E1D3DFB" w14:textId="77777777" w:rsidR="00696877" w:rsidRDefault="00696877">
            <w:r>
              <w:t>QE – kyselyn parametreissa oli virhe</w:t>
            </w:r>
          </w:p>
        </w:tc>
      </w:tr>
      <w:tr w:rsidR="00696877" w14:paraId="21D71BF7" w14:textId="77777777">
        <w:tblPrEx>
          <w:tblCellMar>
            <w:top w:w="0" w:type="dxa"/>
            <w:bottom w:w="0" w:type="dxa"/>
          </w:tblCellMar>
        </w:tblPrEx>
        <w:tc>
          <w:tcPr>
            <w:tcW w:w="2770" w:type="dxa"/>
          </w:tcPr>
          <w:p w14:paraId="1C29C88B" w14:textId="77777777" w:rsidR="00696877" w:rsidRDefault="00696877">
            <w:pPr>
              <w:rPr>
                <w:bCs/>
              </w:rPr>
            </w:pPr>
            <w:r>
              <w:rPr>
                <w:bCs/>
              </w:rPr>
              <w:t>resultTotalQuantity</w:t>
            </w:r>
          </w:p>
        </w:tc>
        <w:tc>
          <w:tcPr>
            <w:tcW w:w="2700" w:type="dxa"/>
          </w:tcPr>
          <w:p w14:paraId="09FF2D34" w14:textId="77777777" w:rsidR="00696877" w:rsidRDefault="00696877">
            <w:r>
              <w:t>INT</w:t>
            </w:r>
          </w:p>
        </w:tc>
        <w:tc>
          <w:tcPr>
            <w:tcW w:w="720" w:type="dxa"/>
          </w:tcPr>
          <w:p w14:paraId="1D75D9EB" w14:textId="77777777" w:rsidR="00696877" w:rsidRDefault="00696877">
            <w:r>
              <w:t>[0..1]</w:t>
            </w:r>
          </w:p>
        </w:tc>
        <w:tc>
          <w:tcPr>
            <w:tcW w:w="4140" w:type="dxa"/>
          </w:tcPr>
          <w:p w14:paraId="4D35BE6C" w14:textId="77777777" w:rsidR="00696877" w:rsidRDefault="00696877">
            <w:r>
              <w:t>Kyselyyn löytyneiden vastausten kokonaislukumäärä</w:t>
            </w:r>
          </w:p>
        </w:tc>
      </w:tr>
      <w:tr w:rsidR="00696877" w14:paraId="5725D180" w14:textId="77777777">
        <w:tblPrEx>
          <w:tblCellMar>
            <w:top w:w="0" w:type="dxa"/>
            <w:bottom w:w="0" w:type="dxa"/>
          </w:tblCellMar>
        </w:tblPrEx>
        <w:tc>
          <w:tcPr>
            <w:tcW w:w="2770" w:type="dxa"/>
          </w:tcPr>
          <w:p w14:paraId="54588754" w14:textId="77777777" w:rsidR="00696877" w:rsidRDefault="00696877">
            <w:pPr>
              <w:rPr>
                <w:bCs/>
              </w:rPr>
            </w:pPr>
            <w:r>
              <w:rPr>
                <w:bCs/>
              </w:rPr>
              <w:t>resultCurrentQuantity</w:t>
            </w:r>
          </w:p>
        </w:tc>
        <w:tc>
          <w:tcPr>
            <w:tcW w:w="2700" w:type="dxa"/>
          </w:tcPr>
          <w:p w14:paraId="634C8EFC" w14:textId="77777777" w:rsidR="00696877" w:rsidRDefault="00696877">
            <w:r>
              <w:t>INT</w:t>
            </w:r>
          </w:p>
        </w:tc>
        <w:tc>
          <w:tcPr>
            <w:tcW w:w="720" w:type="dxa"/>
          </w:tcPr>
          <w:p w14:paraId="0B1641DA" w14:textId="77777777" w:rsidR="00696877" w:rsidRDefault="00696877">
            <w:r>
              <w:t>[0..1]</w:t>
            </w:r>
          </w:p>
        </w:tc>
        <w:tc>
          <w:tcPr>
            <w:tcW w:w="4140" w:type="dxa"/>
          </w:tcPr>
          <w:p w14:paraId="6FE8F5AD" w14:textId="77777777" w:rsidR="00696877" w:rsidRDefault="00696877">
            <w:r>
              <w:t>Tässä vastaussanomassa ilmoitettujen vastausten lukumäärä</w:t>
            </w:r>
          </w:p>
        </w:tc>
      </w:tr>
      <w:tr w:rsidR="00696877" w14:paraId="4D3109F6" w14:textId="77777777">
        <w:tblPrEx>
          <w:tblCellMar>
            <w:top w:w="0" w:type="dxa"/>
            <w:bottom w:w="0" w:type="dxa"/>
          </w:tblCellMar>
        </w:tblPrEx>
        <w:tc>
          <w:tcPr>
            <w:tcW w:w="2770" w:type="dxa"/>
          </w:tcPr>
          <w:p w14:paraId="60E30BD1" w14:textId="77777777" w:rsidR="00696877" w:rsidRDefault="00696877">
            <w:pPr>
              <w:rPr>
                <w:bCs/>
              </w:rPr>
            </w:pPr>
            <w:r>
              <w:rPr>
                <w:bCs/>
              </w:rPr>
              <w:t>resultRemainingQuantity</w:t>
            </w:r>
          </w:p>
        </w:tc>
        <w:tc>
          <w:tcPr>
            <w:tcW w:w="2700" w:type="dxa"/>
          </w:tcPr>
          <w:p w14:paraId="0149357C" w14:textId="77777777" w:rsidR="00696877" w:rsidRDefault="00696877">
            <w:r>
              <w:t>INT</w:t>
            </w:r>
          </w:p>
        </w:tc>
        <w:tc>
          <w:tcPr>
            <w:tcW w:w="720" w:type="dxa"/>
          </w:tcPr>
          <w:p w14:paraId="70958061" w14:textId="77777777" w:rsidR="00696877" w:rsidRDefault="00696877">
            <w:r>
              <w:t>[0..1]</w:t>
            </w:r>
          </w:p>
        </w:tc>
        <w:tc>
          <w:tcPr>
            <w:tcW w:w="4140" w:type="dxa"/>
          </w:tcPr>
          <w:p w14:paraId="326AFB22" w14:textId="77777777" w:rsidR="00696877" w:rsidRDefault="00696877">
            <w:r>
              <w:t>Vielä palauttamattomien vastausten lukumäärä</w:t>
            </w:r>
          </w:p>
        </w:tc>
      </w:tr>
    </w:tbl>
    <w:p w14:paraId="6D580E90" w14:textId="77777777" w:rsidR="00696877" w:rsidRDefault="00696877">
      <w:pPr>
        <w:rPr>
          <w:b/>
          <w:lang w:eastAsia="en-US"/>
        </w:rPr>
      </w:pPr>
    </w:p>
    <w:p w14:paraId="66338F3D" w14:textId="77777777" w:rsidR="00696877" w:rsidRDefault="00696877">
      <w:pPr>
        <w:rPr>
          <w:b/>
          <w:lang w:val="en-US" w:eastAsia="en-US"/>
        </w:rPr>
      </w:pPr>
      <w:r>
        <w:rPr>
          <w:b/>
          <w:lang w:val="en-US" w:eastAsia="en-US"/>
        </w:rPr>
        <w:t>Subject</w:t>
      </w:r>
    </w:p>
    <w:p w14:paraId="630B0AC6" w14:textId="77777777" w:rsidR="00696877" w:rsidRDefault="00696877">
      <w:pPr>
        <w:rPr>
          <w:b/>
          <w:lang w:val="en-US" w:eastAsia="en-US"/>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2700"/>
        <w:gridCol w:w="720"/>
        <w:gridCol w:w="4140"/>
      </w:tblGrid>
      <w:tr w:rsidR="00696877" w14:paraId="2EE2F9D2" w14:textId="77777777">
        <w:tblPrEx>
          <w:tblCellMar>
            <w:top w:w="0" w:type="dxa"/>
            <w:bottom w:w="0" w:type="dxa"/>
          </w:tblCellMar>
        </w:tblPrEx>
        <w:tc>
          <w:tcPr>
            <w:tcW w:w="2770" w:type="dxa"/>
            <w:shd w:val="clear" w:color="auto" w:fill="CCCCCC"/>
          </w:tcPr>
          <w:p w14:paraId="39A9322F" w14:textId="77777777" w:rsidR="00696877" w:rsidRDefault="00696877">
            <w:pPr>
              <w:rPr>
                <w:lang w:val="en-US"/>
              </w:rPr>
            </w:pPr>
            <w:r>
              <w:rPr>
                <w:lang w:val="en-US"/>
              </w:rPr>
              <w:t>Attribuutti</w:t>
            </w:r>
          </w:p>
        </w:tc>
        <w:tc>
          <w:tcPr>
            <w:tcW w:w="2700" w:type="dxa"/>
            <w:tcBorders>
              <w:bottom w:val="single" w:sz="4" w:space="0" w:color="auto"/>
            </w:tcBorders>
            <w:shd w:val="clear" w:color="auto" w:fill="CCCCCC"/>
          </w:tcPr>
          <w:p w14:paraId="2AF71043" w14:textId="77777777" w:rsidR="00696877" w:rsidRDefault="00696877">
            <w:pPr>
              <w:rPr>
                <w:lang w:val="en-US"/>
              </w:rPr>
            </w:pPr>
            <w:r>
              <w:rPr>
                <w:lang w:val="en-US"/>
              </w:rPr>
              <w:t>Tyyppi</w:t>
            </w:r>
          </w:p>
        </w:tc>
        <w:tc>
          <w:tcPr>
            <w:tcW w:w="720" w:type="dxa"/>
            <w:tcBorders>
              <w:bottom w:val="single" w:sz="4" w:space="0" w:color="auto"/>
            </w:tcBorders>
            <w:shd w:val="clear" w:color="auto" w:fill="CCCCCC"/>
          </w:tcPr>
          <w:p w14:paraId="6337B65A" w14:textId="77777777" w:rsidR="00696877" w:rsidRDefault="00696877">
            <w:r>
              <w:t>Lkm</w:t>
            </w:r>
          </w:p>
        </w:tc>
        <w:tc>
          <w:tcPr>
            <w:tcW w:w="4140" w:type="dxa"/>
            <w:tcBorders>
              <w:bottom w:val="single" w:sz="4" w:space="0" w:color="auto"/>
            </w:tcBorders>
            <w:shd w:val="clear" w:color="auto" w:fill="CCCCCC"/>
          </w:tcPr>
          <w:p w14:paraId="6B5B76A1" w14:textId="77777777" w:rsidR="00696877" w:rsidRDefault="00696877">
            <w:r>
              <w:t>Selitys tai sallitut arvot</w:t>
            </w:r>
          </w:p>
        </w:tc>
      </w:tr>
      <w:tr w:rsidR="00696877" w14:paraId="31246CB0" w14:textId="77777777">
        <w:tblPrEx>
          <w:tblCellMar>
            <w:top w:w="0" w:type="dxa"/>
            <w:bottom w:w="0" w:type="dxa"/>
          </w:tblCellMar>
        </w:tblPrEx>
        <w:tc>
          <w:tcPr>
            <w:tcW w:w="2770" w:type="dxa"/>
          </w:tcPr>
          <w:p w14:paraId="5496C687" w14:textId="77777777" w:rsidR="00696877" w:rsidRDefault="00696877">
            <w:pPr>
              <w:rPr>
                <w:bCs/>
                <w:lang w:val="en-US"/>
              </w:rPr>
            </w:pPr>
            <w:r>
              <w:rPr>
                <w:bCs/>
                <w:lang w:val="en-US"/>
              </w:rPr>
              <w:t>typeCode</w:t>
            </w:r>
          </w:p>
        </w:tc>
        <w:tc>
          <w:tcPr>
            <w:tcW w:w="2700" w:type="dxa"/>
          </w:tcPr>
          <w:p w14:paraId="374B0FB2" w14:textId="77777777" w:rsidR="00696877" w:rsidRDefault="00696877">
            <w:pPr>
              <w:rPr>
                <w:lang w:val="en-US"/>
              </w:rPr>
            </w:pPr>
            <w:r>
              <w:rPr>
                <w:lang w:val="en-US"/>
              </w:rPr>
              <w:t>CNE:SUBJ</w:t>
            </w:r>
          </w:p>
        </w:tc>
        <w:tc>
          <w:tcPr>
            <w:tcW w:w="720" w:type="dxa"/>
          </w:tcPr>
          <w:p w14:paraId="55A5F3A8" w14:textId="77777777" w:rsidR="00696877" w:rsidRDefault="00696877">
            <w:pPr>
              <w:rPr>
                <w:lang w:val="en-US"/>
              </w:rPr>
            </w:pPr>
            <w:r>
              <w:rPr>
                <w:lang w:val="en-US"/>
              </w:rPr>
              <w:t>[1..1]</w:t>
            </w:r>
          </w:p>
        </w:tc>
        <w:tc>
          <w:tcPr>
            <w:tcW w:w="4140" w:type="dxa"/>
          </w:tcPr>
          <w:p w14:paraId="5A81659F" w14:textId="77777777" w:rsidR="00696877" w:rsidRDefault="00696877">
            <w:pPr>
              <w:rPr>
                <w:lang w:val="en-US"/>
              </w:rPr>
            </w:pPr>
            <w:r>
              <w:rPr>
                <w:lang w:val="en-US"/>
              </w:rPr>
              <w:t>”SUBJ”</w:t>
            </w:r>
          </w:p>
        </w:tc>
      </w:tr>
      <w:tr w:rsidR="00696877" w14:paraId="2345C3FD" w14:textId="77777777">
        <w:tblPrEx>
          <w:tblCellMar>
            <w:top w:w="0" w:type="dxa"/>
            <w:bottom w:w="0" w:type="dxa"/>
          </w:tblCellMar>
        </w:tblPrEx>
        <w:tc>
          <w:tcPr>
            <w:tcW w:w="2770" w:type="dxa"/>
          </w:tcPr>
          <w:p w14:paraId="5D6A734D" w14:textId="77777777" w:rsidR="00696877" w:rsidRDefault="00696877">
            <w:pPr>
              <w:rPr>
                <w:bCs/>
                <w:lang w:val="en-US"/>
              </w:rPr>
            </w:pPr>
            <w:r>
              <w:rPr>
                <w:bCs/>
                <w:lang w:val="en-US"/>
              </w:rPr>
              <w:t>contextConductionInd</w:t>
            </w:r>
          </w:p>
        </w:tc>
        <w:tc>
          <w:tcPr>
            <w:tcW w:w="2700" w:type="dxa"/>
          </w:tcPr>
          <w:p w14:paraId="57D6493B" w14:textId="77777777" w:rsidR="00696877" w:rsidRDefault="00696877">
            <w:pPr>
              <w:rPr>
                <w:lang w:val="en-US"/>
              </w:rPr>
            </w:pPr>
            <w:r>
              <w:rPr>
                <w:lang w:val="en-US"/>
              </w:rPr>
              <w:t>BL</w:t>
            </w:r>
          </w:p>
        </w:tc>
        <w:tc>
          <w:tcPr>
            <w:tcW w:w="720" w:type="dxa"/>
          </w:tcPr>
          <w:p w14:paraId="52C44ABA" w14:textId="77777777" w:rsidR="00696877" w:rsidRDefault="00696877">
            <w:r>
              <w:t>[1..1]</w:t>
            </w:r>
          </w:p>
        </w:tc>
        <w:tc>
          <w:tcPr>
            <w:tcW w:w="4140" w:type="dxa"/>
          </w:tcPr>
          <w:p w14:paraId="4F73A9CC" w14:textId="77777777" w:rsidR="00696877" w:rsidRDefault="00696877">
            <w:r>
              <w:t>”false”</w:t>
            </w:r>
          </w:p>
        </w:tc>
      </w:tr>
      <w:tr w:rsidR="00696877" w14:paraId="157FA34F" w14:textId="77777777">
        <w:tblPrEx>
          <w:tblCellMar>
            <w:top w:w="0" w:type="dxa"/>
            <w:bottom w:w="0" w:type="dxa"/>
          </w:tblCellMar>
        </w:tblPrEx>
        <w:tc>
          <w:tcPr>
            <w:tcW w:w="2770" w:type="dxa"/>
          </w:tcPr>
          <w:p w14:paraId="467C8253" w14:textId="77777777" w:rsidR="00696877" w:rsidRDefault="00696877">
            <w:pPr>
              <w:rPr>
                <w:bCs/>
              </w:rPr>
            </w:pPr>
            <w:r>
              <w:rPr>
                <w:bCs/>
              </w:rPr>
              <w:t>act</w:t>
            </w:r>
          </w:p>
        </w:tc>
        <w:tc>
          <w:tcPr>
            <w:tcW w:w="2700" w:type="dxa"/>
          </w:tcPr>
          <w:p w14:paraId="31A07395" w14:textId="77777777" w:rsidR="00696877" w:rsidRDefault="00696877">
            <w:r>
              <w:t>domain-kohtainen</w:t>
            </w:r>
          </w:p>
        </w:tc>
        <w:tc>
          <w:tcPr>
            <w:tcW w:w="720" w:type="dxa"/>
          </w:tcPr>
          <w:p w14:paraId="737EF544" w14:textId="77777777" w:rsidR="00696877" w:rsidRDefault="00696877">
            <w:r>
              <w:t>[1..1]</w:t>
            </w:r>
          </w:p>
        </w:tc>
        <w:tc>
          <w:tcPr>
            <w:tcW w:w="4140" w:type="dxa"/>
          </w:tcPr>
          <w:p w14:paraId="68941F3F" w14:textId="77777777" w:rsidR="00696877" w:rsidRDefault="00696877">
            <w:r>
              <w:t xml:space="preserve">Itse vastaukset. Tämä rakenne voi olla myös toisen niminen. Kts. esimerkki kappaleessa </w:t>
            </w:r>
            <w:r>
              <w:fldChar w:fldCharType="begin"/>
            </w:r>
            <w:r>
              <w:instrText xml:space="preserve"> REF _Ref124657176 \r \h </w:instrText>
            </w:r>
            <w:r>
              <w:fldChar w:fldCharType="separate"/>
            </w:r>
            <w:r w:rsidR="00D744E7">
              <w:t>2.4.7</w:t>
            </w:r>
            <w:r>
              <w:fldChar w:fldCharType="end"/>
            </w:r>
            <w:r>
              <w:t>.</w:t>
            </w:r>
          </w:p>
        </w:tc>
      </w:tr>
    </w:tbl>
    <w:p w14:paraId="5CA8C4FF" w14:textId="77777777" w:rsidR="00696877" w:rsidRDefault="00696877">
      <w:pPr>
        <w:rPr>
          <w:b/>
          <w:lang w:eastAsia="en-US"/>
        </w:rPr>
      </w:pPr>
    </w:p>
    <w:p w14:paraId="519A466C" w14:textId="77777777" w:rsidR="00696877" w:rsidRDefault="00696877">
      <w:pPr>
        <w:pStyle w:val="Otsikko3"/>
        <w:rPr>
          <w:lang w:val="en-US"/>
        </w:rPr>
      </w:pPr>
      <w:r>
        <w:br w:type="page"/>
      </w:r>
      <w:bookmarkStart w:id="132" w:name="_Ref124571009"/>
      <w:bookmarkStart w:id="133" w:name="_Ref124652447"/>
      <w:bookmarkStart w:id="134" w:name="_Toc124820193"/>
      <w:bookmarkStart w:id="135" w:name="_Ref125428185"/>
      <w:bookmarkStart w:id="136" w:name="_Toc200435637"/>
      <w:r>
        <w:rPr>
          <w:lang w:val="en-US"/>
        </w:rPr>
        <w:t>Query Continuation/Cancel-</w:t>
      </w:r>
      <w:bookmarkEnd w:id="132"/>
      <w:bookmarkEnd w:id="133"/>
      <w:r>
        <w:rPr>
          <w:lang w:val="en-US"/>
        </w:rPr>
        <w:t>kontrollikehys</w:t>
      </w:r>
      <w:bookmarkEnd w:id="134"/>
      <w:bookmarkEnd w:id="135"/>
      <w:bookmarkEnd w:id="136"/>
    </w:p>
    <w:p w14:paraId="268C8AA2" w14:textId="77777777" w:rsidR="00696877" w:rsidRDefault="00696877">
      <w:pPr>
        <w:rPr>
          <w:lang w:eastAsia="en-US"/>
        </w:rPr>
      </w:pPr>
      <w:r>
        <w:rPr>
          <w:lang w:eastAsia="en-US"/>
        </w:rPr>
        <w:t>Query Continuation/Cancel –kontrollikehyksen avulla kyselyn alkuperäinen tekijä voi joko ilmoittaa haluavansa vielä palauttamattomia lisävastauksia tai lopettaa aloitetun kyselyn, jolloin palauttamattomat lisävastaukset hylätään.</w:t>
      </w:r>
    </w:p>
    <w:p w14:paraId="78AF23D1" w14:textId="6D0BD5DA" w:rsidR="00696877" w:rsidRDefault="004B1BB5">
      <w:r>
        <w:rPr>
          <w:noProof/>
        </w:rPr>
        <w:drawing>
          <wp:inline distT="0" distB="0" distL="0" distR="0" wp14:anchorId="7A7ADE8F" wp14:editId="38CEB53E">
            <wp:extent cx="6743700" cy="3581400"/>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43700" cy="3581400"/>
                    </a:xfrm>
                    <a:prstGeom prst="rect">
                      <a:avLst/>
                    </a:prstGeom>
                    <a:noFill/>
                    <a:ln>
                      <a:noFill/>
                    </a:ln>
                  </pic:spPr>
                </pic:pic>
              </a:graphicData>
            </a:graphic>
          </wp:inline>
        </w:drawing>
      </w:r>
    </w:p>
    <w:p w14:paraId="71FE0741" w14:textId="77777777" w:rsidR="00696877" w:rsidRDefault="00696877">
      <w:pPr>
        <w:pStyle w:val="HTML-esimuotoiltu"/>
        <w:rPr>
          <w:lang w:eastAsia="en-US"/>
        </w:rPr>
      </w:pPr>
      <w:r>
        <w:rPr>
          <w:lang w:eastAsia="en-US"/>
        </w:rPr>
        <w:t>Kuva 15 – Query Continuation/Cancel-kontrollikehys (riisuttu versio HL7v3 2006 –standardin vastaavasta)</w:t>
      </w:r>
    </w:p>
    <w:p w14:paraId="39692C0B" w14:textId="77777777" w:rsidR="00696877" w:rsidRDefault="00696877">
      <w:pPr>
        <w:rPr>
          <w:lang w:eastAsia="en-US"/>
        </w:rPr>
      </w:pPr>
    </w:p>
    <w:p w14:paraId="12CB7D56" w14:textId="77777777" w:rsidR="00696877" w:rsidRDefault="00696877">
      <w:pPr>
        <w:rPr>
          <w:b/>
          <w:lang w:eastAsia="en-US"/>
        </w:rPr>
      </w:pPr>
      <w:r>
        <w:rPr>
          <w:b/>
          <w:lang w:eastAsia="en-US"/>
        </w:rPr>
        <w:t>QueryContinuation</w:t>
      </w:r>
    </w:p>
    <w:p w14:paraId="23940FD4" w14:textId="77777777" w:rsidR="00696877" w:rsidRDefault="00696877">
      <w:pPr>
        <w:rPr>
          <w:lang w:eastAsia="en-US"/>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2520"/>
        <w:gridCol w:w="720"/>
        <w:gridCol w:w="4140"/>
      </w:tblGrid>
      <w:tr w:rsidR="00696877" w14:paraId="558F1F84" w14:textId="77777777">
        <w:tblPrEx>
          <w:tblCellMar>
            <w:top w:w="0" w:type="dxa"/>
            <w:bottom w:w="0" w:type="dxa"/>
          </w:tblCellMar>
        </w:tblPrEx>
        <w:tc>
          <w:tcPr>
            <w:tcW w:w="3130" w:type="dxa"/>
            <w:shd w:val="clear" w:color="auto" w:fill="CCCCCC"/>
          </w:tcPr>
          <w:p w14:paraId="02300BB7" w14:textId="77777777" w:rsidR="00696877" w:rsidRDefault="00696877">
            <w:r>
              <w:t>Attribuutti</w:t>
            </w:r>
          </w:p>
        </w:tc>
        <w:tc>
          <w:tcPr>
            <w:tcW w:w="2520" w:type="dxa"/>
            <w:tcBorders>
              <w:bottom w:val="single" w:sz="4" w:space="0" w:color="auto"/>
            </w:tcBorders>
            <w:shd w:val="clear" w:color="auto" w:fill="CCCCCC"/>
          </w:tcPr>
          <w:p w14:paraId="083E1AD7" w14:textId="77777777" w:rsidR="00696877" w:rsidRDefault="00696877">
            <w:r>
              <w:t>Tyyppi</w:t>
            </w:r>
          </w:p>
        </w:tc>
        <w:tc>
          <w:tcPr>
            <w:tcW w:w="720" w:type="dxa"/>
            <w:tcBorders>
              <w:bottom w:val="single" w:sz="4" w:space="0" w:color="auto"/>
            </w:tcBorders>
            <w:shd w:val="clear" w:color="auto" w:fill="CCCCCC"/>
          </w:tcPr>
          <w:p w14:paraId="519855CA" w14:textId="77777777" w:rsidR="00696877" w:rsidRDefault="00696877">
            <w:r>
              <w:t>Lkm</w:t>
            </w:r>
          </w:p>
        </w:tc>
        <w:tc>
          <w:tcPr>
            <w:tcW w:w="4140" w:type="dxa"/>
            <w:tcBorders>
              <w:bottom w:val="single" w:sz="4" w:space="0" w:color="auto"/>
            </w:tcBorders>
            <w:shd w:val="clear" w:color="auto" w:fill="CCCCCC"/>
          </w:tcPr>
          <w:p w14:paraId="5C20133E" w14:textId="77777777" w:rsidR="00696877" w:rsidRDefault="00696877">
            <w:r>
              <w:t>Selitys tai sallitut arvot</w:t>
            </w:r>
          </w:p>
        </w:tc>
      </w:tr>
      <w:tr w:rsidR="00696877" w14:paraId="6558E7DD" w14:textId="77777777">
        <w:tblPrEx>
          <w:tblCellMar>
            <w:top w:w="0" w:type="dxa"/>
            <w:bottom w:w="0" w:type="dxa"/>
          </w:tblCellMar>
        </w:tblPrEx>
        <w:tc>
          <w:tcPr>
            <w:tcW w:w="3130" w:type="dxa"/>
          </w:tcPr>
          <w:p w14:paraId="6EB8FDAA" w14:textId="77777777" w:rsidR="00696877" w:rsidRDefault="00696877">
            <w:pPr>
              <w:rPr>
                <w:bCs/>
              </w:rPr>
            </w:pPr>
            <w:r>
              <w:rPr>
                <w:bCs/>
              </w:rPr>
              <w:t>queryID</w:t>
            </w:r>
          </w:p>
        </w:tc>
        <w:tc>
          <w:tcPr>
            <w:tcW w:w="2520" w:type="dxa"/>
          </w:tcPr>
          <w:p w14:paraId="49E8667B" w14:textId="77777777" w:rsidR="00696877" w:rsidRDefault="00696877">
            <w:r>
              <w:t xml:space="preserve">II </w:t>
            </w:r>
          </w:p>
        </w:tc>
        <w:tc>
          <w:tcPr>
            <w:tcW w:w="720" w:type="dxa"/>
          </w:tcPr>
          <w:p w14:paraId="73B0631C" w14:textId="77777777" w:rsidR="00696877" w:rsidRDefault="00696877">
            <w:r>
              <w:t>[0..1]</w:t>
            </w:r>
          </w:p>
        </w:tc>
        <w:tc>
          <w:tcPr>
            <w:tcW w:w="4140" w:type="dxa"/>
          </w:tcPr>
          <w:p w14:paraId="50D70EA0" w14:textId="77777777" w:rsidR="00696877" w:rsidRDefault="00696877">
            <w:r>
              <w:t>Kyselysanoman tunniste, jolla kyselyyn vastaaja voi yhdistää vastauksen alkuperäiseen kyselyyn</w:t>
            </w:r>
          </w:p>
        </w:tc>
      </w:tr>
      <w:tr w:rsidR="00696877" w14:paraId="3AA88D0B" w14:textId="77777777">
        <w:tblPrEx>
          <w:tblCellMar>
            <w:top w:w="0" w:type="dxa"/>
            <w:bottom w:w="0" w:type="dxa"/>
          </w:tblCellMar>
        </w:tblPrEx>
        <w:tc>
          <w:tcPr>
            <w:tcW w:w="3130" w:type="dxa"/>
          </w:tcPr>
          <w:p w14:paraId="1EC3FE07" w14:textId="77777777" w:rsidR="00696877" w:rsidRDefault="00696877">
            <w:pPr>
              <w:rPr>
                <w:bCs/>
              </w:rPr>
            </w:pPr>
            <w:r>
              <w:rPr>
                <w:bCs/>
              </w:rPr>
              <w:t>statusCode</w:t>
            </w:r>
          </w:p>
        </w:tc>
        <w:tc>
          <w:tcPr>
            <w:tcW w:w="2520" w:type="dxa"/>
          </w:tcPr>
          <w:p w14:paraId="5FF505DE" w14:textId="77777777" w:rsidR="00696877" w:rsidRDefault="00696877">
            <w:r>
              <w:t>CNE:QueryStatusCode</w:t>
            </w:r>
          </w:p>
        </w:tc>
        <w:tc>
          <w:tcPr>
            <w:tcW w:w="720" w:type="dxa"/>
          </w:tcPr>
          <w:p w14:paraId="55EEFFBF" w14:textId="77777777" w:rsidR="00696877" w:rsidRDefault="00696877">
            <w:r>
              <w:t>[1..1]</w:t>
            </w:r>
          </w:p>
        </w:tc>
        <w:tc>
          <w:tcPr>
            <w:tcW w:w="4140" w:type="dxa"/>
          </w:tcPr>
          <w:p w14:paraId="4CD62405" w14:textId="77777777" w:rsidR="00696877" w:rsidRDefault="00696877">
            <w:r>
              <w:t>aborted – kysely on peruutettu</w:t>
            </w:r>
          </w:p>
          <w:p w14:paraId="4E30A14B" w14:textId="77777777" w:rsidR="00696877" w:rsidRDefault="00696877">
            <w:r>
              <w:t>waitContinuedQueryResponse – lisävastauksia odotetaan</w:t>
            </w:r>
          </w:p>
        </w:tc>
      </w:tr>
      <w:tr w:rsidR="00696877" w14:paraId="0DDB0E0F" w14:textId="77777777">
        <w:tblPrEx>
          <w:tblCellMar>
            <w:top w:w="0" w:type="dxa"/>
            <w:bottom w:w="0" w:type="dxa"/>
          </w:tblCellMar>
        </w:tblPrEx>
        <w:tc>
          <w:tcPr>
            <w:tcW w:w="3130" w:type="dxa"/>
          </w:tcPr>
          <w:p w14:paraId="6F37ADD1" w14:textId="77777777" w:rsidR="00696877" w:rsidRDefault="00696877">
            <w:pPr>
              <w:rPr>
                <w:bCs/>
              </w:rPr>
            </w:pPr>
            <w:r>
              <w:rPr>
                <w:bCs/>
              </w:rPr>
              <w:t>startResultNumber</w:t>
            </w:r>
          </w:p>
        </w:tc>
        <w:tc>
          <w:tcPr>
            <w:tcW w:w="2520" w:type="dxa"/>
          </w:tcPr>
          <w:p w14:paraId="46142E6D" w14:textId="77777777" w:rsidR="00696877" w:rsidRDefault="00696877">
            <w:r>
              <w:t>INT</w:t>
            </w:r>
          </w:p>
        </w:tc>
        <w:tc>
          <w:tcPr>
            <w:tcW w:w="720" w:type="dxa"/>
          </w:tcPr>
          <w:p w14:paraId="0F45DD0C" w14:textId="77777777" w:rsidR="00696877" w:rsidRDefault="00696877">
            <w:r>
              <w:t>[0..1]</w:t>
            </w:r>
          </w:p>
        </w:tc>
        <w:tc>
          <w:tcPr>
            <w:tcW w:w="4140" w:type="dxa"/>
          </w:tcPr>
          <w:p w14:paraId="063DD9D9" w14:textId="77777777" w:rsidR="00696877" w:rsidRDefault="00696877">
            <w:r>
              <w:t>Lisävastausten koostamisessa mahdollisesti tarvittava metatieto, mistä lähtien vastauksia palautetaan</w:t>
            </w:r>
          </w:p>
        </w:tc>
      </w:tr>
      <w:tr w:rsidR="00696877" w14:paraId="2DE20682" w14:textId="77777777">
        <w:tblPrEx>
          <w:tblCellMar>
            <w:top w:w="0" w:type="dxa"/>
            <w:bottom w:w="0" w:type="dxa"/>
          </w:tblCellMar>
        </w:tblPrEx>
        <w:tc>
          <w:tcPr>
            <w:tcW w:w="3130" w:type="dxa"/>
          </w:tcPr>
          <w:p w14:paraId="27B72014" w14:textId="77777777" w:rsidR="00696877" w:rsidRDefault="00696877">
            <w:pPr>
              <w:rPr>
                <w:bCs/>
              </w:rPr>
            </w:pPr>
            <w:r>
              <w:rPr>
                <w:bCs/>
              </w:rPr>
              <w:t>continuationQuantity</w:t>
            </w:r>
          </w:p>
        </w:tc>
        <w:tc>
          <w:tcPr>
            <w:tcW w:w="2520" w:type="dxa"/>
          </w:tcPr>
          <w:p w14:paraId="375675CF" w14:textId="77777777" w:rsidR="00696877" w:rsidRDefault="00696877">
            <w:r>
              <w:t>INT</w:t>
            </w:r>
          </w:p>
        </w:tc>
        <w:tc>
          <w:tcPr>
            <w:tcW w:w="720" w:type="dxa"/>
          </w:tcPr>
          <w:p w14:paraId="0AF2582D" w14:textId="77777777" w:rsidR="00696877" w:rsidRDefault="00696877">
            <w:r>
              <w:t>[0..1]</w:t>
            </w:r>
          </w:p>
        </w:tc>
        <w:tc>
          <w:tcPr>
            <w:tcW w:w="4140" w:type="dxa"/>
          </w:tcPr>
          <w:p w14:paraId="0E2D5EE3" w14:textId="77777777" w:rsidR="00696877" w:rsidRDefault="00696877">
            <w:r>
              <w:t xml:space="preserve">Lisävastausten koostamisessa mahdollisesti tarvittava metatieto, montako vastausta palautetaan seuraavaksi. </w:t>
            </w:r>
          </w:p>
          <w:p w14:paraId="7D9DE834" w14:textId="77777777" w:rsidR="00696877" w:rsidRDefault="00696877">
            <w:r>
              <w:t>Jos arvona on 0, niin pyydetään kyselyn keskeyttämistä.</w:t>
            </w:r>
          </w:p>
        </w:tc>
      </w:tr>
    </w:tbl>
    <w:p w14:paraId="53206731" w14:textId="77777777" w:rsidR="00696877" w:rsidRDefault="00696877"/>
    <w:p w14:paraId="1D23A4F6" w14:textId="77777777" w:rsidR="00696877" w:rsidRDefault="00696877">
      <w:pPr>
        <w:pStyle w:val="Otsikko3"/>
      </w:pPr>
      <w:bookmarkStart w:id="137" w:name="_Ref124648802"/>
      <w:bookmarkStart w:id="138" w:name="_Toc124820194"/>
      <w:bookmarkStart w:id="139" w:name="_Toc200435638"/>
      <w:r>
        <w:t>Esimerkki kyselyviestin ParameterList-rakenteesta</w:t>
      </w:r>
      <w:bookmarkEnd w:id="137"/>
      <w:bookmarkEnd w:id="138"/>
      <w:bookmarkEnd w:id="139"/>
    </w:p>
    <w:p w14:paraId="7B7C22E4" w14:textId="77777777" w:rsidR="00696877" w:rsidRDefault="00696877"/>
    <w:p w14:paraId="64538780" w14:textId="77777777" w:rsidR="00696877" w:rsidRDefault="00696877">
      <w:pPr>
        <w:rPr>
          <w:lang w:eastAsia="en-US"/>
        </w:rPr>
      </w:pPr>
      <w:r>
        <w:rPr>
          <w:lang w:eastAsia="en-US"/>
        </w:rPr>
        <w:t>Tässä kappaleessa on esitetty esimerkkinä Patient Administrationin Person-aihepiiristä löytyvän FindCandidates-kutsun käyttämästä tietorakenteesta, jolla ilmaistaan potilashakua. Haettavat potilaat ilmaistaan kyselyrungon mukaisella ParameterList-rakenteella, joka siirretään asianmukaisen QueryByParameter-payloadin ja QuerySpecification-kontrollikehyksen sisällä.</w:t>
      </w:r>
    </w:p>
    <w:p w14:paraId="7382314F" w14:textId="77777777" w:rsidR="00696877" w:rsidRDefault="00696877">
      <w:pPr>
        <w:rPr>
          <w:lang w:eastAsia="en-US"/>
        </w:rPr>
      </w:pPr>
    </w:p>
    <w:p w14:paraId="64AA8E8C" w14:textId="5575771D" w:rsidR="00696877" w:rsidRDefault="004B1BB5">
      <w:pPr>
        <w:rPr>
          <w:lang w:eastAsia="en-US"/>
        </w:rPr>
      </w:pPr>
      <w:r>
        <w:rPr>
          <w:noProof/>
          <w:lang w:eastAsia="en-US"/>
        </w:rPr>
        <w:drawing>
          <wp:inline distT="0" distB="0" distL="0" distR="0" wp14:anchorId="56B916FF" wp14:editId="0B72FD8B">
            <wp:extent cx="4191000" cy="5010150"/>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91000" cy="5010150"/>
                    </a:xfrm>
                    <a:prstGeom prst="rect">
                      <a:avLst/>
                    </a:prstGeom>
                    <a:noFill/>
                    <a:ln>
                      <a:noFill/>
                    </a:ln>
                  </pic:spPr>
                </pic:pic>
              </a:graphicData>
            </a:graphic>
          </wp:inline>
        </w:drawing>
      </w:r>
    </w:p>
    <w:p w14:paraId="7E2B6B98" w14:textId="77777777" w:rsidR="00696877" w:rsidRDefault="00696877">
      <w:pPr>
        <w:pStyle w:val="HTML-esimuotoiltu"/>
        <w:rPr>
          <w:color w:val="000000"/>
          <w:lang w:eastAsia="en-US"/>
        </w:rPr>
      </w:pPr>
      <w:r>
        <w:rPr>
          <w:color w:val="000000"/>
          <w:lang w:eastAsia="en-US"/>
        </w:rPr>
        <w:t xml:space="preserve">Kuva 16 – FindCandidates haussa käytettävä parametrilista </w:t>
      </w:r>
    </w:p>
    <w:p w14:paraId="62CBA525" w14:textId="77777777" w:rsidR="00696877" w:rsidRDefault="00696877">
      <w:pPr>
        <w:pStyle w:val="HTML-esimuotoiltu"/>
        <w:rPr>
          <w:color w:val="000000"/>
        </w:rPr>
      </w:pPr>
    </w:p>
    <w:p w14:paraId="398B7141" w14:textId="77777777" w:rsidR="00696877" w:rsidRDefault="00696877">
      <w:pPr>
        <w:pStyle w:val="Otsikko3"/>
      </w:pPr>
      <w:bookmarkStart w:id="140" w:name="_Ref124657176"/>
      <w:bookmarkStart w:id="141" w:name="_Toc124820195"/>
      <w:bookmarkStart w:id="142" w:name="_Toc200435639"/>
      <w:r>
        <w:t>Esimerkki kyselyvastauksen Subject-rakenteesta</w:t>
      </w:r>
      <w:bookmarkEnd w:id="140"/>
      <w:bookmarkEnd w:id="141"/>
      <w:bookmarkEnd w:id="142"/>
    </w:p>
    <w:p w14:paraId="3584AB46" w14:textId="77777777" w:rsidR="00696877" w:rsidRDefault="00696877"/>
    <w:p w14:paraId="3DAB5C0B" w14:textId="77777777" w:rsidR="00696877" w:rsidRDefault="00696877">
      <w:pPr>
        <w:rPr>
          <w:lang w:eastAsia="en-US"/>
        </w:rPr>
      </w:pPr>
      <w:r>
        <w:rPr>
          <w:lang w:eastAsia="en-US"/>
        </w:rPr>
        <w:t>Tässä kappaleessa on esitetty esimerkkinä osa Patient Administrationin Person-aihepiiristä löytyvän FindCandidates-kutsun vastauksen käyttämästä tietorakenteesta, jolla ilmaistaan potilaslistaa. Potilaslista ilmaistaan Subject-rakenteella, joka siirretään asianmukaisen Query Response-kontrollikehyksen sisällä payload-osiona. Varsinainen vastaus on registrationEvent, joka on sijoitettuna kontrollikehyksen subject rakenteen alle. RegistrationEventin sisällä varsinaiset kyselyparametrit täyttäneet ehdokkaat löytyvät subject1 elementistä.</w:t>
      </w:r>
    </w:p>
    <w:p w14:paraId="71F6F400" w14:textId="43BDB8FE" w:rsidR="00696877" w:rsidRDefault="00696877">
      <w:pPr>
        <w:rPr>
          <w:lang w:eastAsia="en-US"/>
        </w:rPr>
      </w:pPr>
      <w:r>
        <w:rPr>
          <w:lang w:eastAsia="en-US"/>
        </w:rPr>
        <w:t xml:space="preserve">  </w:t>
      </w:r>
      <w:r w:rsidR="004B1BB5">
        <w:rPr>
          <w:noProof/>
          <w:lang w:eastAsia="en-US"/>
        </w:rPr>
        <w:drawing>
          <wp:inline distT="0" distB="0" distL="0" distR="0" wp14:anchorId="15B42901" wp14:editId="7A73B398">
            <wp:extent cx="5486400" cy="345757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457575"/>
                    </a:xfrm>
                    <a:prstGeom prst="rect">
                      <a:avLst/>
                    </a:prstGeom>
                    <a:noFill/>
                    <a:ln>
                      <a:noFill/>
                    </a:ln>
                  </pic:spPr>
                </pic:pic>
              </a:graphicData>
            </a:graphic>
          </wp:inline>
        </w:drawing>
      </w:r>
    </w:p>
    <w:p w14:paraId="29FB9452" w14:textId="77777777" w:rsidR="00696877" w:rsidRDefault="00696877">
      <w:pPr>
        <w:pStyle w:val="HTML-esimuotoiltu"/>
        <w:rPr>
          <w:color w:val="000000"/>
          <w:lang w:eastAsia="en-US"/>
        </w:rPr>
      </w:pPr>
      <w:r>
        <w:rPr>
          <w:color w:val="000000"/>
          <w:lang w:eastAsia="en-US"/>
        </w:rPr>
        <w:t>Kuva 17 – FindCandidates haun vastausrakenne</w:t>
      </w:r>
    </w:p>
    <w:p w14:paraId="3375CC0E" w14:textId="77777777" w:rsidR="00696877" w:rsidRDefault="00696877">
      <w:pPr>
        <w:pStyle w:val="pientXML-teksti"/>
        <w:rPr>
          <w:lang w:eastAsia="en-US"/>
        </w:rPr>
      </w:pPr>
    </w:p>
    <w:p w14:paraId="49220CC0" w14:textId="49A1FFEB" w:rsidR="00696877" w:rsidRDefault="00696877">
      <w:pPr>
        <w:pStyle w:val="pientXML-teksti"/>
        <w:rPr>
          <w:lang w:eastAsia="en-US"/>
        </w:rPr>
      </w:pPr>
      <w:r>
        <w:rPr>
          <w:lang w:eastAsia="en-US"/>
        </w:rPr>
        <w:t xml:space="preserve"> </w:t>
      </w:r>
      <w:r w:rsidR="004B1BB5">
        <w:rPr>
          <w:noProof/>
          <w:lang w:eastAsia="en-US"/>
        </w:rPr>
        <w:drawing>
          <wp:inline distT="0" distB="0" distL="0" distR="0" wp14:anchorId="3B95C236" wp14:editId="023BC284">
            <wp:extent cx="4800600" cy="3581400"/>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00600" cy="3581400"/>
                    </a:xfrm>
                    <a:prstGeom prst="rect">
                      <a:avLst/>
                    </a:prstGeom>
                    <a:noFill/>
                    <a:ln>
                      <a:noFill/>
                    </a:ln>
                  </pic:spPr>
                </pic:pic>
              </a:graphicData>
            </a:graphic>
          </wp:inline>
        </w:drawing>
      </w:r>
    </w:p>
    <w:p w14:paraId="3A500F85" w14:textId="77777777" w:rsidR="00696877" w:rsidRDefault="00696877">
      <w:pPr>
        <w:pStyle w:val="pientXML-teksti"/>
        <w:rPr>
          <w:lang w:eastAsia="en-US"/>
        </w:rPr>
      </w:pPr>
    </w:p>
    <w:p w14:paraId="2C703F21" w14:textId="77777777" w:rsidR="00696877" w:rsidRDefault="00696877">
      <w:pPr>
        <w:pStyle w:val="HTML-esimuotoiltu"/>
        <w:rPr>
          <w:color w:val="000000"/>
          <w:lang w:eastAsia="en-US"/>
        </w:rPr>
      </w:pPr>
      <w:r>
        <w:rPr>
          <w:color w:val="000000"/>
          <w:lang w:eastAsia="en-US"/>
        </w:rPr>
        <w:t>Kuva 18 – Subject1 rakenteen yksityiskohtainen sisältö</w:t>
      </w:r>
    </w:p>
    <w:p w14:paraId="69329859" w14:textId="77777777" w:rsidR="00696877" w:rsidRDefault="00696877">
      <w:pPr>
        <w:pStyle w:val="HTML-esimuotoiltu"/>
        <w:rPr>
          <w:lang w:eastAsia="en-US"/>
        </w:rPr>
      </w:pPr>
    </w:p>
    <w:p w14:paraId="550B737C" w14:textId="77777777" w:rsidR="00696877" w:rsidRDefault="00696877">
      <w:pPr>
        <w:rPr>
          <w:lang w:eastAsia="en-US"/>
        </w:rPr>
      </w:pPr>
      <w:r>
        <w:rPr>
          <w:lang w:eastAsia="en-US"/>
        </w:rPr>
        <w:t>Kuvassa 18 on tunnistetun henkilön esittämiseen käytetty XML-rakenne. Kuvassa alimalla tasolla oleva identifiedPerson-elementti esitetään viestityypin QUPA_MT101104.Person avulla, jonka XML-rakenne on alla olevassa listauksessa.</w:t>
      </w:r>
    </w:p>
    <w:p w14:paraId="335A3E21" w14:textId="77777777" w:rsidR="00696877" w:rsidRDefault="00696877">
      <w:pPr>
        <w:pStyle w:val="pientXML-teksti"/>
        <w:tabs>
          <w:tab w:val="left" w:pos="180"/>
          <w:tab w:val="left" w:pos="360"/>
          <w:tab w:val="left" w:pos="540"/>
        </w:tabs>
        <w:rPr>
          <w:color w:val="0000FF"/>
          <w:highlight w:val="white"/>
        </w:rPr>
      </w:pPr>
    </w:p>
    <w:p w14:paraId="280E48EA" w14:textId="77777777" w:rsidR="00696877" w:rsidRDefault="00696877">
      <w:pPr>
        <w:pStyle w:val="pientXML-teksti"/>
        <w:tabs>
          <w:tab w:val="left" w:pos="180"/>
          <w:tab w:val="left" w:pos="360"/>
          <w:tab w:val="left" w:pos="540"/>
        </w:tabs>
        <w:rPr>
          <w:highlight w:val="white"/>
          <w:lang w:val="en-US"/>
        </w:rPr>
      </w:pPr>
      <w:r>
        <w:rPr>
          <w:color w:val="0000FF"/>
          <w:highlight w:val="white"/>
          <w:lang w:val="en-US"/>
        </w:rPr>
        <w:t>&lt;</w:t>
      </w:r>
      <w:r>
        <w:rPr>
          <w:color w:val="800000"/>
          <w:highlight w:val="white"/>
          <w:lang w:val="en-US"/>
        </w:rPr>
        <w:t>xs:complexType</w:t>
      </w:r>
      <w:r>
        <w:rPr>
          <w:color w:val="FF0000"/>
          <w:highlight w:val="white"/>
          <w:lang w:val="en-US"/>
        </w:rPr>
        <w:t xml:space="preserve"> name</w:t>
      </w:r>
      <w:r>
        <w:rPr>
          <w:color w:val="0000FF"/>
          <w:highlight w:val="white"/>
          <w:lang w:val="en-US"/>
        </w:rPr>
        <w:t>="</w:t>
      </w:r>
      <w:r>
        <w:rPr>
          <w:highlight w:val="white"/>
          <w:lang w:val="en-US"/>
        </w:rPr>
        <w:t>QUPA_MT101104.Person</w:t>
      </w:r>
      <w:r>
        <w:rPr>
          <w:color w:val="0000FF"/>
          <w:highlight w:val="white"/>
          <w:lang w:val="en-US"/>
        </w:rPr>
        <w:t>"&gt;</w:t>
      </w:r>
    </w:p>
    <w:p w14:paraId="470FF314" w14:textId="77777777" w:rsidR="00696877" w:rsidRDefault="00696877">
      <w:pPr>
        <w:pStyle w:val="pientXML-teksti"/>
        <w:tabs>
          <w:tab w:val="left" w:pos="180"/>
          <w:tab w:val="left" w:pos="360"/>
          <w:tab w:val="left" w:pos="540"/>
        </w:tabs>
        <w:rPr>
          <w:highlight w:val="white"/>
          <w:lang w:val="en-US"/>
        </w:rPr>
      </w:pPr>
      <w:r>
        <w:rPr>
          <w:highlight w:val="white"/>
          <w:lang w:val="en-US"/>
        </w:rPr>
        <w:tab/>
      </w:r>
      <w:r>
        <w:rPr>
          <w:color w:val="0000FF"/>
          <w:highlight w:val="white"/>
          <w:lang w:val="en-US"/>
        </w:rPr>
        <w:t>&lt;</w:t>
      </w:r>
      <w:r>
        <w:rPr>
          <w:color w:val="800000"/>
          <w:highlight w:val="white"/>
          <w:lang w:val="en-US"/>
        </w:rPr>
        <w:t>xs:sequence</w:t>
      </w:r>
      <w:r>
        <w:rPr>
          <w:color w:val="0000FF"/>
          <w:highlight w:val="white"/>
          <w:lang w:val="en-US"/>
        </w:rPr>
        <w:t>&gt;</w:t>
      </w:r>
    </w:p>
    <w:p w14:paraId="49ED1756" w14:textId="77777777" w:rsidR="00696877" w:rsidRDefault="00696877">
      <w:pPr>
        <w:pStyle w:val="pientXML-teksti"/>
        <w:tabs>
          <w:tab w:val="left" w:pos="180"/>
          <w:tab w:val="left" w:pos="360"/>
          <w:tab w:val="left" w:pos="540"/>
        </w:tabs>
        <w:rPr>
          <w:highlight w:val="white"/>
          <w:lang w:val="en-US"/>
        </w:rPr>
      </w:pPr>
      <w:r>
        <w:rPr>
          <w:highlight w:val="white"/>
          <w:lang w:val="en-US"/>
        </w:rPr>
        <w:tab/>
      </w:r>
      <w:r>
        <w:rPr>
          <w:highlight w:val="white"/>
          <w:lang w:val="en-US"/>
        </w:rPr>
        <w:tab/>
      </w:r>
      <w:r>
        <w:rPr>
          <w:color w:val="0000FF"/>
          <w:highlight w:val="white"/>
          <w:lang w:val="en-US"/>
        </w:rPr>
        <w:t>&lt;</w:t>
      </w:r>
      <w:r>
        <w:rPr>
          <w:color w:val="800000"/>
          <w:highlight w:val="white"/>
          <w:lang w:val="en-US"/>
        </w:rPr>
        <w:t>xs:group</w:t>
      </w:r>
      <w:r>
        <w:rPr>
          <w:color w:val="FF0000"/>
          <w:highlight w:val="white"/>
          <w:lang w:val="en-US"/>
        </w:rPr>
        <w:t xml:space="preserve"> ref</w:t>
      </w:r>
      <w:r>
        <w:rPr>
          <w:color w:val="0000FF"/>
          <w:highlight w:val="white"/>
          <w:lang w:val="en-US"/>
        </w:rPr>
        <w:t>="</w:t>
      </w:r>
      <w:r>
        <w:rPr>
          <w:highlight w:val="white"/>
          <w:lang w:val="en-US"/>
        </w:rPr>
        <w:t>InfrastructureRootElements</w:t>
      </w:r>
      <w:r>
        <w:rPr>
          <w:color w:val="0000FF"/>
          <w:highlight w:val="white"/>
          <w:lang w:val="en-US"/>
        </w:rPr>
        <w:t>"/&gt;</w:t>
      </w:r>
    </w:p>
    <w:p w14:paraId="27A52C9D" w14:textId="77777777" w:rsidR="00696877" w:rsidRDefault="00696877">
      <w:pPr>
        <w:pStyle w:val="pientXML-teksti"/>
        <w:tabs>
          <w:tab w:val="left" w:pos="180"/>
          <w:tab w:val="left" w:pos="360"/>
          <w:tab w:val="left" w:pos="540"/>
        </w:tabs>
        <w:rPr>
          <w:highlight w:val="white"/>
          <w:lang w:val="en-GB"/>
        </w:rPr>
      </w:pPr>
      <w:r>
        <w:rPr>
          <w:highlight w:val="white"/>
          <w:lang w:val="en-US"/>
        </w:rPr>
        <w:tab/>
      </w:r>
      <w:r>
        <w:rPr>
          <w:highlight w:val="white"/>
          <w:lang w:val="en-US"/>
        </w:rPr>
        <w:tab/>
      </w:r>
      <w:r>
        <w:rPr>
          <w:highlight w:val="white"/>
          <w:lang w:val="en-US"/>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id</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II</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06AD4BDF"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name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PN</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41444C67"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desc</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ED</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7433F391"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telecom</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TEL</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0813EDF3"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administrativeGenderCode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CE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7F9C48E2"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birthTime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TS</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29A4FC7D"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deceasedInd</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BL</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397720F3"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deceasedTime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TS</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2A37E671"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multipleBirthInd</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BL</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3D904090"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multipleBirthOrderNumber</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INT</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6209A10A"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addr</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AD</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2673D679" w14:textId="77777777" w:rsidR="00696877" w:rsidRDefault="00696877">
      <w:pPr>
        <w:pStyle w:val="pientXML-teksti"/>
        <w:tabs>
          <w:tab w:val="left" w:pos="180"/>
          <w:tab w:val="left" w:pos="360"/>
          <w:tab w:val="left" w:pos="540"/>
        </w:tabs>
        <w:rPr>
          <w:highlight w:val="white"/>
          <w:lang w:val="fr-FR"/>
        </w:rPr>
      </w:pPr>
      <w:r>
        <w:rPr>
          <w:highlight w:val="white"/>
          <w:lang w:val="en-GB"/>
        </w:rPr>
        <w:tab/>
      </w:r>
      <w:r>
        <w:rPr>
          <w:highlight w:val="white"/>
          <w:lang w:val="en-GB"/>
        </w:rPr>
        <w:tab/>
      </w:r>
      <w:r>
        <w:rPr>
          <w:highlight w:val="white"/>
          <w:lang w:val="en-GB"/>
        </w:rPr>
        <w:tab/>
      </w:r>
      <w:r>
        <w:rPr>
          <w:color w:val="0000FF"/>
          <w:highlight w:val="white"/>
          <w:lang w:val="fr-FR"/>
        </w:rPr>
        <w:t>&lt;</w:t>
      </w:r>
      <w:r>
        <w:rPr>
          <w:color w:val="800000"/>
          <w:highlight w:val="white"/>
          <w:lang w:val="fr-FR"/>
        </w:rPr>
        <w:t>xs:element</w:t>
      </w:r>
      <w:r>
        <w:rPr>
          <w:color w:val="FF0000"/>
          <w:highlight w:val="white"/>
          <w:lang w:val="fr-FR"/>
        </w:rPr>
        <w:t xml:space="preserve"> name</w:t>
      </w:r>
      <w:r>
        <w:rPr>
          <w:color w:val="0000FF"/>
          <w:highlight w:val="white"/>
          <w:lang w:val="fr-FR"/>
        </w:rPr>
        <w:t>="</w:t>
      </w:r>
      <w:r>
        <w:rPr>
          <w:highlight w:val="white"/>
          <w:lang w:val="fr-FR"/>
        </w:rPr>
        <w:t>maritalStatusCode</w:t>
      </w:r>
      <w:r>
        <w:rPr>
          <w:color w:val="0000FF"/>
          <w:highlight w:val="white"/>
          <w:lang w:val="fr-FR"/>
        </w:rPr>
        <w:t>"</w:t>
      </w:r>
      <w:r>
        <w:rPr>
          <w:color w:val="FF0000"/>
          <w:highlight w:val="white"/>
          <w:lang w:val="fr-FR"/>
        </w:rPr>
        <w:t xml:space="preserve"> type</w:t>
      </w:r>
      <w:r>
        <w:rPr>
          <w:color w:val="0000FF"/>
          <w:highlight w:val="white"/>
          <w:lang w:val="fr-FR"/>
        </w:rPr>
        <w:t>="</w:t>
      </w:r>
      <w:r>
        <w:rPr>
          <w:highlight w:val="white"/>
          <w:lang w:val="fr-FR"/>
        </w:rPr>
        <w:t>CE</w:t>
      </w:r>
      <w:r>
        <w:rPr>
          <w:color w:val="0000FF"/>
          <w:highlight w:val="white"/>
          <w:lang w:val="fr-FR"/>
        </w:rPr>
        <w:t>"</w:t>
      </w:r>
      <w:r>
        <w:rPr>
          <w:color w:val="FF0000"/>
          <w:highlight w:val="white"/>
          <w:lang w:val="fr-FR"/>
        </w:rPr>
        <w:t xml:space="preserve"> minOccurs</w:t>
      </w:r>
      <w:r>
        <w:rPr>
          <w:color w:val="0000FF"/>
          <w:highlight w:val="white"/>
          <w:lang w:val="fr-FR"/>
        </w:rPr>
        <w:t>="</w:t>
      </w:r>
      <w:r>
        <w:rPr>
          <w:highlight w:val="white"/>
          <w:lang w:val="fr-FR"/>
        </w:rPr>
        <w:t>0</w:t>
      </w:r>
      <w:r>
        <w:rPr>
          <w:color w:val="0000FF"/>
          <w:highlight w:val="white"/>
          <w:lang w:val="fr-FR"/>
        </w:rPr>
        <w:t>"/&gt;</w:t>
      </w:r>
    </w:p>
    <w:p w14:paraId="44F7B1A1" w14:textId="77777777" w:rsidR="00696877" w:rsidRDefault="00696877">
      <w:pPr>
        <w:pStyle w:val="pientXML-teksti"/>
        <w:tabs>
          <w:tab w:val="left" w:pos="180"/>
          <w:tab w:val="left" w:pos="360"/>
          <w:tab w:val="left" w:pos="540"/>
        </w:tabs>
        <w:rPr>
          <w:highlight w:val="white"/>
          <w:lang w:val="en-GB"/>
        </w:rPr>
      </w:pPr>
      <w:r>
        <w:rPr>
          <w:highlight w:val="white"/>
          <w:lang w:val="fr-FR"/>
        </w:rPr>
        <w:tab/>
      </w:r>
      <w:r>
        <w:rPr>
          <w:highlight w:val="white"/>
          <w:lang w:val="fr-FR"/>
        </w:rPr>
        <w:tab/>
      </w:r>
      <w:r>
        <w:rPr>
          <w:highlight w:val="white"/>
          <w:lang w:val="fr-FR"/>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asOtherIDs</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QUPA_MT101104.OtherIDs</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6D6646E0"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asEmployee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QUPA_MT101104.Employee</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07B9F3F8"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asCitizen</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QUPA_MT101104.Citizen</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03D1167D"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asStudent</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QUPA_MT101104.Student</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07585F07"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asMember</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QUPA_MT101104.Member</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64424A0F"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birthPlace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QUPA_MT101104.BirthPlace</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5E201C55"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languageCommunication</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QUPA_MT101104.LanguageCommunication</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10EBBE86" w14:textId="77777777" w:rsidR="00696877" w:rsidRDefault="00696877">
      <w:pPr>
        <w:pStyle w:val="pientXML-teksti"/>
        <w:tabs>
          <w:tab w:val="left" w:pos="180"/>
          <w:tab w:val="left" w:pos="360"/>
          <w:tab w:val="left" w:pos="540"/>
        </w:tabs>
        <w:rPr>
          <w:highlight w:val="white"/>
          <w:lang w:val="fr-FR"/>
        </w:rPr>
      </w:pPr>
      <w:r>
        <w:rPr>
          <w:highlight w:val="white"/>
          <w:lang w:val="en-GB"/>
        </w:rPr>
        <w:tab/>
      </w:r>
      <w:r>
        <w:rPr>
          <w:highlight w:val="white"/>
          <w:lang w:val="en-GB"/>
        </w:rPr>
        <w:tab/>
      </w:r>
      <w:r>
        <w:rPr>
          <w:color w:val="0000FF"/>
          <w:highlight w:val="white"/>
          <w:lang w:val="fr-FR"/>
        </w:rPr>
        <w:t>&lt;/</w:t>
      </w:r>
      <w:r>
        <w:rPr>
          <w:color w:val="800000"/>
          <w:highlight w:val="white"/>
          <w:lang w:val="fr-FR"/>
        </w:rPr>
        <w:t>xs:sequence</w:t>
      </w:r>
      <w:r>
        <w:rPr>
          <w:color w:val="0000FF"/>
          <w:highlight w:val="white"/>
          <w:lang w:val="fr-FR"/>
        </w:rPr>
        <w:t>&gt;</w:t>
      </w:r>
    </w:p>
    <w:p w14:paraId="3EF8E5C2" w14:textId="77777777" w:rsidR="00696877" w:rsidRDefault="00696877">
      <w:pPr>
        <w:pStyle w:val="pientXML-teksti"/>
        <w:tabs>
          <w:tab w:val="left" w:pos="180"/>
          <w:tab w:val="left" w:pos="360"/>
          <w:tab w:val="left" w:pos="540"/>
        </w:tabs>
        <w:rPr>
          <w:highlight w:val="white"/>
          <w:lang w:val="fr-FR"/>
        </w:rPr>
      </w:pPr>
      <w:r>
        <w:rPr>
          <w:highlight w:val="white"/>
          <w:lang w:val="fr-FR"/>
        </w:rPr>
        <w:tab/>
      </w:r>
      <w:r>
        <w:rPr>
          <w:highlight w:val="white"/>
          <w:lang w:val="fr-FR"/>
        </w:rPr>
        <w:tab/>
      </w:r>
      <w:r>
        <w:rPr>
          <w:color w:val="0000FF"/>
          <w:highlight w:val="white"/>
          <w:lang w:val="fr-FR"/>
        </w:rPr>
        <w:t>&lt;</w:t>
      </w:r>
      <w:r>
        <w:rPr>
          <w:color w:val="800000"/>
          <w:highlight w:val="white"/>
          <w:lang w:val="fr-FR"/>
        </w:rPr>
        <w:t>xs:attributeGroup</w:t>
      </w:r>
      <w:r>
        <w:rPr>
          <w:color w:val="FF0000"/>
          <w:highlight w:val="white"/>
          <w:lang w:val="fr-FR"/>
        </w:rPr>
        <w:t xml:space="preserve"> ref</w:t>
      </w:r>
      <w:r>
        <w:rPr>
          <w:color w:val="0000FF"/>
          <w:highlight w:val="white"/>
          <w:lang w:val="fr-FR"/>
        </w:rPr>
        <w:t>="</w:t>
      </w:r>
      <w:r>
        <w:rPr>
          <w:highlight w:val="white"/>
          <w:lang w:val="fr-FR"/>
        </w:rPr>
        <w:t>InfrastructureRootAttributes</w:t>
      </w:r>
      <w:r>
        <w:rPr>
          <w:color w:val="0000FF"/>
          <w:highlight w:val="white"/>
          <w:lang w:val="fr-FR"/>
        </w:rPr>
        <w:t>"/&gt;</w:t>
      </w:r>
    </w:p>
    <w:p w14:paraId="6D931D77" w14:textId="77777777" w:rsidR="00696877" w:rsidRDefault="00696877">
      <w:pPr>
        <w:pStyle w:val="pientXML-teksti"/>
        <w:tabs>
          <w:tab w:val="left" w:pos="180"/>
          <w:tab w:val="left" w:pos="360"/>
          <w:tab w:val="left" w:pos="540"/>
        </w:tabs>
        <w:rPr>
          <w:highlight w:val="white"/>
          <w:lang w:val="fr-FR"/>
        </w:rPr>
      </w:pPr>
      <w:r>
        <w:rPr>
          <w:highlight w:val="white"/>
          <w:lang w:val="fr-FR"/>
        </w:rPr>
        <w:tab/>
      </w:r>
      <w:r>
        <w:rPr>
          <w:highlight w:val="white"/>
          <w:lang w:val="fr-FR"/>
        </w:rPr>
        <w:tab/>
      </w:r>
      <w:r>
        <w:rPr>
          <w:color w:val="0000FF"/>
          <w:highlight w:val="white"/>
          <w:lang w:val="fr-FR"/>
        </w:rPr>
        <w:t>&lt;</w:t>
      </w:r>
      <w:r>
        <w:rPr>
          <w:color w:val="800000"/>
          <w:highlight w:val="white"/>
          <w:lang w:val="fr-FR"/>
        </w:rPr>
        <w:t>xs:attribute</w:t>
      </w:r>
      <w:r>
        <w:rPr>
          <w:color w:val="FF0000"/>
          <w:highlight w:val="white"/>
          <w:lang w:val="fr-FR"/>
        </w:rPr>
        <w:t xml:space="preserve"> name</w:t>
      </w:r>
      <w:r>
        <w:rPr>
          <w:color w:val="0000FF"/>
          <w:highlight w:val="white"/>
          <w:lang w:val="fr-FR"/>
        </w:rPr>
        <w:t>="</w:t>
      </w:r>
      <w:r>
        <w:rPr>
          <w:highlight w:val="white"/>
          <w:lang w:val="fr-FR"/>
        </w:rPr>
        <w:t>classCode</w:t>
      </w:r>
      <w:r>
        <w:rPr>
          <w:color w:val="0000FF"/>
          <w:highlight w:val="white"/>
          <w:lang w:val="fr-FR"/>
        </w:rPr>
        <w:t>"</w:t>
      </w:r>
      <w:r>
        <w:rPr>
          <w:color w:val="FF0000"/>
          <w:highlight w:val="white"/>
          <w:lang w:val="fr-FR"/>
        </w:rPr>
        <w:t xml:space="preserve"> type</w:t>
      </w:r>
      <w:r>
        <w:rPr>
          <w:color w:val="0000FF"/>
          <w:highlight w:val="white"/>
          <w:lang w:val="fr-FR"/>
        </w:rPr>
        <w:t>="</w:t>
      </w:r>
      <w:r>
        <w:rPr>
          <w:highlight w:val="white"/>
          <w:lang w:val="fr-FR"/>
        </w:rPr>
        <w:t>EntityClass</w:t>
      </w:r>
      <w:r>
        <w:rPr>
          <w:color w:val="0000FF"/>
          <w:highlight w:val="white"/>
          <w:lang w:val="fr-FR"/>
        </w:rPr>
        <w:t>"</w:t>
      </w:r>
      <w:r>
        <w:rPr>
          <w:color w:val="FF0000"/>
          <w:highlight w:val="white"/>
          <w:lang w:val="fr-FR"/>
        </w:rPr>
        <w:t xml:space="preserve"> use</w:t>
      </w:r>
      <w:r>
        <w:rPr>
          <w:color w:val="0000FF"/>
          <w:highlight w:val="white"/>
          <w:lang w:val="fr-FR"/>
        </w:rPr>
        <w:t>="</w:t>
      </w:r>
      <w:r>
        <w:rPr>
          <w:highlight w:val="white"/>
          <w:lang w:val="fr-FR"/>
        </w:rPr>
        <w:t>optional</w:t>
      </w:r>
      <w:r>
        <w:rPr>
          <w:color w:val="0000FF"/>
          <w:highlight w:val="white"/>
          <w:lang w:val="fr-FR"/>
        </w:rPr>
        <w:t>"</w:t>
      </w:r>
      <w:r>
        <w:rPr>
          <w:color w:val="FF0000"/>
          <w:highlight w:val="white"/>
          <w:lang w:val="fr-FR"/>
        </w:rPr>
        <w:t xml:space="preserve"> fixed</w:t>
      </w:r>
      <w:r>
        <w:rPr>
          <w:color w:val="0000FF"/>
          <w:highlight w:val="white"/>
          <w:lang w:val="fr-FR"/>
        </w:rPr>
        <w:t>="</w:t>
      </w:r>
      <w:r>
        <w:rPr>
          <w:highlight w:val="white"/>
          <w:lang w:val="fr-FR"/>
        </w:rPr>
        <w:t>PSN</w:t>
      </w:r>
      <w:r>
        <w:rPr>
          <w:color w:val="0000FF"/>
          <w:highlight w:val="white"/>
          <w:lang w:val="fr-FR"/>
        </w:rPr>
        <w:t>"/&gt;</w:t>
      </w:r>
    </w:p>
    <w:p w14:paraId="3FDE3DD7" w14:textId="77777777" w:rsidR="00696877" w:rsidRDefault="00696877">
      <w:pPr>
        <w:pStyle w:val="pientXML-teksti"/>
        <w:tabs>
          <w:tab w:val="left" w:pos="180"/>
          <w:tab w:val="left" w:pos="360"/>
          <w:tab w:val="left" w:pos="540"/>
        </w:tabs>
        <w:rPr>
          <w:highlight w:val="white"/>
          <w:lang w:val="fr-FR"/>
        </w:rPr>
      </w:pPr>
      <w:r>
        <w:rPr>
          <w:highlight w:val="white"/>
          <w:lang w:val="fr-FR"/>
        </w:rPr>
        <w:tab/>
      </w:r>
      <w:r>
        <w:rPr>
          <w:highlight w:val="white"/>
          <w:lang w:val="fr-FR"/>
        </w:rPr>
        <w:tab/>
      </w:r>
      <w:r>
        <w:rPr>
          <w:color w:val="0000FF"/>
          <w:highlight w:val="white"/>
          <w:lang w:val="fr-FR"/>
        </w:rPr>
        <w:t>&lt;</w:t>
      </w:r>
      <w:r>
        <w:rPr>
          <w:color w:val="800000"/>
          <w:highlight w:val="white"/>
          <w:lang w:val="fr-FR"/>
        </w:rPr>
        <w:t>xs:attribute</w:t>
      </w:r>
      <w:r>
        <w:rPr>
          <w:color w:val="FF0000"/>
          <w:highlight w:val="white"/>
          <w:lang w:val="fr-FR"/>
        </w:rPr>
        <w:t xml:space="preserve"> name</w:t>
      </w:r>
      <w:r>
        <w:rPr>
          <w:color w:val="0000FF"/>
          <w:highlight w:val="white"/>
          <w:lang w:val="fr-FR"/>
        </w:rPr>
        <w:t>="</w:t>
      </w:r>
      <w:r>
        <w:rPr>
          <w:highlight w:val="white"/>
          <w:lang w:val="fr-FR"/>
        </w:rPr>
        <w:t>determinerCode</w:t>
      </w:r>
      <w:r>
        <w:rPr>
          <w:color w:val="0000FF"/>
          <w:highlight w:val="white"/>
          <w:lang w:val="fr-FR"/>
        </w:rPr>
        <w:t>"</w:t>
      </w:r>
      <w:r>
        <w:rPr>
          <w:color w:val="FF0000"/>
          <w:highlight w:val="white"/>
          <w:lang w:val="fr-FR"/>
        </w:rPr>
        <w:t xml:space="preserve"> type</w:t>
      </w:r>
      <w:r>
        <w:rPr>
          <w:color w:val="0000FF"/>
          <w:highlight w:val="white"/>
          <w:lang w:val="fr-FR"/>
        </w:rPr>
        <w:t>="</w:t>
      </w:r>
      <w:r>
        <w:rPr>
          <w:highlight w:val="white"/>
          <w:lang w:val="fr-FR"/>
        </w:rPr>
        <w:t>EntityDeterminer</w:t>
      </w:r>
      <w:r>
        <w:rPr>
          <w:color w:val="0000FF"/>
          <w:highlight w:val="white"/>
          <w:lang w:val="fr-FR"/>
        </w:rPr>
        <w:t>"</w:t>
      </w:r>
      <w:r>
        <w:rPr>
          <w:color w:val="FF0000"/>
          <w:highlight w:val="white"/>
          <w:lang w:val="fr-FR"/>
        </w:rPr>
        <w:t xml:space="preserve"> use</w:t>
      </w:r>
      <w:r>
        <w:rPr>
          <w:color w:val="0000FF"/>
          <w:highlight w:val="white"/>
          <w:lang w:val="fr-FR"/>
        </w:rPr>
        <w:t>="</w:t>
      </w:r>
      <w:r>
        <w:rPr>
          <w:highlight w:val="white"/>
          <w:lang w:val="fr-FR"/>
        </w:rPr>
        <w:t>optional</w:t>
      </w:r>
      <w:r>
        <w:rPr>
          <w:color w:val="0000FF"/>
          <w:highlight w:val="white"/>
          <w:lang w:val="fr-FR"/>
        </w:rPr>
        <w:t>"</w:t>
      </w:r>
      <w:r>
        <w:rPr>
          <w:color w:val="FF0000"/>
          <w:highlight w:val="white"/>
          <w:lang w:val="fr-FR"/>
        </w:rPr>
        <w:t xml:space="preserve"> fixed</w:t>
      </w:r>
      <w:r>
        <w:rPr>
          <w:color w:val="0000FF"/>
          <w:highlight w:val="white"/>
          <w:lang w:val="fr-FR"/>
        </w:rPr>
        <w:t>="</w:t>
      </w:r>
      <w:r>
        <w:rPr>
          <w:highlight w:val="white"/>
          <w:lang w:val="fr-FR"/>
        </w:rPr>
        <w:t>INSTANCE</w:t>
      </w:r>
      <w:r>
        <w:rPr>
          <w:color w:val="0000FF"/>
          <w:highlight w:val="white"/>
          <w:lang w:val="fr-FR"/>
        </w:rPr>
        <w:t>"/&gt;</w:t>
      </w:r>
    </w:p>
    <w:p w14:paraId="4BF73241" w14:textId="77777777" w:rsidR="00696877" w:rsidRDefault="00696877">
      <w:pPr>
        <w:pStyle w:val="pientXML-teksti"/>
        <w:tabs>
          <w:tab w:val="left" w:pos="180"/>
          <w:tab w:val="left" w:pos="360"/>
          <w:tab w:val="left" w:pos="540"/>
        </w:tabs>
        <w:rPr>
          <w:highlight w:val="white"/>
          <w:lang w:val="en-GB"/>
        </w:rPr>
      </w:pPr>
      <w:r>
        <w:rPr>
          <w:highlight w:val="white"/>
          <w:lang w:val="fr-FR"/>
        </w:rPr>
        <w:tab/>
      </w:r>
      <w:r>
        <w:rPr>
          <w:color w:val="0000FF"/>
          <w:highlight w:val="white"/>
          <w:lang w:val="en-GB"/>
        </w:rPr>
        <w:t>&lt;/</w:t>
      </w:r>
      <w:r>
        <w:rPr>
          <w:color w:val="800000"/>
          <w:highlight w:val="white"/>
          <w:lang w:val="en-GB"/>
        </w:rPr>
        <w:t>xs:complexType</w:t>
      </w:r>
      <w:r>
        <w:rPr>
          <w:color w:val="0000FF"/>
          <w:highlight w:val="white"/>
          <w:lang w:val="en-GB"/>
        </w:rPr>
        <w:t>&gt;</w:t>
      </w:r>
    </w:p>
    <w:p w14:paraId="654FB696" w14:textId="77777777" w:rsidR="00696877" w:rsidRDefault="00696877">
      <w:pPr>
        <w:pStyle w:val="pientXML-teksti"/>
        <w:rPr>
          <w:lang w:val="en-GB" w:eastAsia="en-US"/>
        </w:rPr>
      </w:pPr>
    </w:p>
    <w:p w14:paraId="3E1C8391" w14:textId="77777777" w:rsidR="00696877" w:rsidRDefault="00696877">
      <w:pPr>
        <w:pStyle w:val="pientXML-teksti"/>
        <w:rPr>
          <w:lang w:val="en-GB" w:eastAsia="en-US"/>
        </w:rPr>
      </w:pPr>
    </w:p>
    <w:p w14:paraId="66F01ACE" w14:textId="77777777" w:rsidR="00696877" w:rsidRDefault="00696877">
      <w:pPr>
        <w:pStyle w:val="pientXML-teksti"/>
        <w:rPr>
          <w:lang w:val="en-GB" w:eastAsia="en-US"/>
        </w:rPr>
      </w:pPr>
    </w:p>
    <w:p w14:paraId="24413577" w14:textId="77777777" w:rsidR="00696877" w:rsidRDefault="00696877">
      <w:pPr>
        <w:pStyle w:val="pientXML-teksti"/>
        <w:rPr>
          <w:lang w:val="en-GB" w:eastAsia="en-US"/>
        </w:rPr>
      </w:pPr>
    </w:p>
    <w:p w14:paraId="74ACEDE5" w14:textId="77777777" w:rsidR="00696877" w:rsidRDefault="00696877">
      <w:pPr>
        <w:pStyle w:val="pientXML-teksti"/>
        <w:rPr>
          <w:lang w:val="en-GB" w:eastAsia="en-US"/>
        </w:rPr>
      </w:pPr>
    </w:p>
    <w:p w14:paraId="292F57F7" w14:textId="77777777" w:rsidR="00696877" w:rsidRDefault="00696877">
      <w:pPr>
        <w:pStyle w:val="Otsikko2"/>
        <w:rPr>
          <w:lang w:val="en-GB"/>
        </w:rPr>
      </w:pPr>
      <w:bookmarkStart w:id="143" w:name="_Toc200435640"/>
      <w:r>
        <w:rPr>
          <w:lang w:val="en-GB"/>
        </w:rPr>
        <w:t>Batch</w:t>
      </w:r>
      <w:r w:rsidR="00193A9E">
        <w:rPr>
          <w:lang w:val="en-GB"/>
        </w:rPr>
        <w:t>-s</w:t>
      </w:r>
      <w:r>
        <w:rPr>
          <w:lang w:val="en-GB"/>
        </w:rPr>
        <w:t>anomat</w:t>
      </w:r>
      <w:bookmarkEnd w:id="143"/>
    </w:p>
    <w:p w14:paraId="184E5641" w14:textId="77777777" w:rsidR="00696877" w:rsidRDefault="00696877">
      <w:pPr>
        <w:rPr>
          <w:lang w:val="en-US"/>
        </w:rPr>
      </w:pPr>
    </w:p>
    <w:p w14:paraId="104FC5F2" w14:textId="77777777" w:rsidR="00696877" w:rsidRDefault="00696877">
      <w:r>
        <w:t>Batch-sanomia ei ole määritelty normatiivisessa V3 2006</w:t>
      </w:r>
      <w:r w:rsidR="00193A9E">
        <w:t>-</w:t>
      </w:r>
      <w:r>
        <w:t>standardissa mutta May 2007 ballot</w:t>
      </w:r>
      <w:r w:rsidR="00193A9E">
        <w:t>-</w:t>
      </w:r>
      <w:r>
        <w:t>paketin Transmission Infrastructure</w:t>
      </w:r>
      <w:r w:rsidR="00193A9E">
        <w:t>-</w:t>
      </w:r>
      <w:r>
        <w:t>osiossa on Batch Wrapper topic, josta tässä esitettävä aineisto on peräisin.</w:t>
      </w:r>
    </w:p>
    <w:p w14:paraId="5F698F95" w14:textId="77777777" w:rsidR="00696877" w:rsidRDefault="00696877">
      <w:r>
        <w:t>RIM sisältää Batch</w:t>
      </w:r>
      <w:r w:rsidR="00193A9E">
        <w:t>-</w:t>
      </w:r>
      <w:r>
        <w:t>luokan kuten myös siirtokehyksen sovellusalueen DMIM, joka on kuvassa MCCI_DM000000.png.</w:t>
      </w:r>
    </w:p>
    <w:p w14:paraId="6FB62995" w14:textId="77777777" w:rsidR="00696877" w:rsidRDefault="00696877"/>
    <w:p w14:paraId="3A662CE5" w14:textId="77777777" w:rsidR="00696877" w:rsidRDefault="00696877">
      <w:r>
        <w:t>V3:ssa Batch-sanomien rakenne ja käsittely on varsin yksinkertainen: batch</w:t>
      </w:r>
      <w:r w:rsidR="00193A9E">
        <w:t>-</w:t>
      </w:r>
      <w:r>
        <w:t>interaktio sisältää muita interaktioita, jotka käsitellään kuin ne olisi lähetetty erillisinä.</w:t>
      </w:r>
    </w:p>
    <w:p w14:paraId="7CD51917" w14:textId="77777777" w:rsidR="00696877" w:rsidRDefault="00696877"/>
    <w:p w14:paraId="163087A3" w14:textId="77777777" w:rsidR="00696877" w:rsidRDefault="00696877">
      <w:r>
        <w:t>Esim. Batch</w:t>
      </w:r>
      <w:r w:rsidR="00193A9E">
        <w:t>-</w:t>
      </w:r>
      <w:r>
        <w:t xml:space="preserve">interaktio Send Batch (MCCI_IN200100UV), joka sisältää RCMR_IN000002UV01 interaktioita. Batch rakenne muodostaa tavallaan </w:t>
      </w:r>
      <w:r w:rsidR="00193A9E">
        <w:t>kolmannen</w:t>
      </w:r>
      <w:r>
        <w:t xml:space="preserve"> wrapper</w:t>
      </w:r>
      <w:r w:rsidR="00193A9E">
        <w:t>-</w:t>
      </w:r>
      <w:r>
        <w:t>kerroksen (siirtokehyksen) sanomien ympärille.</w:t>
      </w:r>
    </w:p>
    <w:p w14:paraId="5ED02A7D" w14:textId="77777777" w:rsidR="00696877" w:rsidRDefault="00696877"/>
    <w:p w14:paraId="72FAF90A" w14:textId="77777777" w:rsidR="00696877" w:rsidRDefault="00696877"/>
    <w:p w14:paraId="2130E999" w14:textId="77777777" w:rsidR="00696877" w:rsidRPr="00AE6937" w:rsidRDefault="00696877">
      <w:pPr>
        <w:pStyle w:val="HTML-esimuotoiltu"/>
        <w:rPr>
          <w:lang w:val="en-US"/>
        </w:rPr>
      </w:pPr>
      <w:r w:rsidRPr="00AE6937">
        <w:rPr>
          <w:lang w:val="en-US"/>
        </w:rPr>
        <w:t>&lt;MCCI_IN200100UV&gt;</w:t>
      </w:r>
    </w:p>
    <w:p w14:paraId="6C7E5AE3" w14:textId="77777777" w:rsidR="00696877" w:rsidRPr="00AE6937" w:rsidRDefault="00696877">
      <w:pPr>
        <w:pStyle w:val="HTML-esimuotoiltu"/>
        <w:rPr>
          <w:lang w:val="en-US"/>
        </w:rPr>
      </w:pPr>
      <w:r w:rsidRPr="00AE6937">
        <w:rPr>
          <w:lang w:val="en-US"/>
        </w:rPr>
        <w:t xml:space="preserve">       &lt;id&gt;</w:t>
      </w:r>
    </w:p>
    <w:p w14:paraId="46719B2B" w14:textId="77777777" w:rsidR="00696877" w:rsidRPr="00AE6937" w:rsidRDefault="00696877">
      <w:pPr>
        <w:pStyle w:val="HTML-esimuotoiltu"/>
        <w:rPr>
          <w:lang w:val="en-US"/>
        </w:rPr>
      </w:pPr>
      <w:r w:rsidRPr="00AE6937">
        <w:rPr>
          <w:lang w:val="en-US"/>
        </w:rPr>
        <w:t xml:space="preserve">       &lt;creationtime&gt;</w:t>
      </w:r>
    </w:p>
    <w:p w14:paraId="0F5A9F42" w14:textId="77777777" w:rsidR="00696877" w:rsidRPr="00AE6937" w:rsidRDefault="00696877">
      <w:pPr>
        <w:pStyle w:val="HTML-esimuotoiltu"/>
        <w:rPr>
          <w:lang w:val="en-US"/>
        </w:rPr>
      </w:pPr>
      <w:r w:rsidRPr="00AE6937">
        <w:rPr>
          <w:lang w:val="en-US"/>
        </w:rPr>
        <w:t xml:space="preserve">         batch luokan attribuutit </w:t>
      </w:r>
    </w:p>
    <w:p w14:paraId="229C6A44" w14:textId="77777777" w:rsidR="00696877" w:rsidRDefault="00696877">
      <w:pPr>
        <w:pStyle w:val="HTML-esimuotoiltu"/>
      </w:pPr>
      <w:r w:rsidRPr="00AE6937">
        <w:rPr>
          <w:lang w:val="en-US"/>
        </w:rPr>
        <w:t xml:space="preserve">         </w:t>
      </w:r>
      <w:r>
        <w:t>ja siihen liittyvät muut kehyksen luokat</w:t>
      </w:r>
    </w:p>
    <w:p w14:paraId="65A56A86" w14:textId="77777777" w:rsidR="00696877" w:rsidRDefault="00696877">
      <w:pPr>
        <w:pStyle w:val="HTML-esimuotoiltu"/>
        <w:rPr>
          <w:lang w:val="sv-SE"/>
        </w:rPr>
      </w:pPr>
      <w:r>
        <w:t xml:space="preserve">       </w:t>
      </w:r>
      <w:r>
        <w:rPr>
          <w:lang w:val="sv-SE"/>
        </w:rPr>
        <w:t>&lt;receiver&gt;</w:t>
      </w:r>
    </w:p>
    <w:p w14:paraId="15F47CE3" w14:textId="77777777" w:rsidR="00696877" w:rsidRDefault="00696877">
      <w:pPr>
        <w:pStyle w:val="HTML-esimuotoiltu"/>
        <w:rPr>
          <w:lang w:val="sv-SE"/>
        </w:rPr>
      </w:pPr>
      <w:r>
        <w:rPr>
          <w:lang w:val="sv-SE"/>
        </w:rPr>
        <w:t xml:space="preserve">       &lt;sender&gt;</w:t>
      </w:r>
    </w:p>
    <w:p w14:paraId="5F67BAA6" w14:textId="77777777" w:rsidR="00696877" w:rsidRDefault="00696877">
      <w:pPr>
        <w:pStyle w:val="HTML-esimuotoiltu"/>
        <w:rPr>
          <w:lang w:val="sv-SE"/>
        </w:rPr>
      </w:pPr>
      <w:r>
        <w:rPr>
          <w:lang w:val="sv-SE"/>
        </w:rPr>
        <w:tab/>
        <w:t>&lt;!--tähän interaktiot --&gt;&gt;</w:t>
      </w:r>
    </w:p>
    <w:p w14:paraId="29705643" w14:textId="77777777" w:rsidR="00696877" w:rsidRPr="00193A9E" w:rsidRDefault="00696877">
      <w:pPr>
        <w:pStyle w:val="HTML-esimuotoiltu"/>
        <w:rPr>
          <w:lang w:val="en-US"/>
        </w:rPr>
      </w:pPr>
      <w:r>
        <w:rPr>
          <w:lang w:val="sv-SE"/>
        </w:rPr>
        <w:tab/>
      </w:r>
      <w:r w:rsidRPr="00193A9E">
        <w:rPr>
          <w:lang w:val="en-US"/>
        </w:rPr>
        <w:t>&lt;RCMR_IN000002UV01&gt;</w:t>
      </w:r>
    </w:p>
    <w:p w14:paraId="55AA07A7" w14:textId="77777777" w:rsidR="00696877" w:rsidRPr="00193A9E" w:rsidRDefault="00696877">
      <w:pPr>
        <w:pStyle w:val="HTML-esimuotoiltu"/>
        <w:rPr>
          <w:lang w:val="en-US"/>
        </w:rPr>
      </w:pPr>
      <w:r w:rsidRPr="00193A9E">
        <w:rPr>
          <w:lang w:val="en-US"/>
        </w:rPr>
        <w:tab/>
        <w:t xml:space="preserve">    …………..</w:t>
      </w:r>
    </w:p>
    <w:p w14:paraId="76F47E29" w14:textId="77777777" w:rsidR="00696877" w:rsidRPr="00193A9E" w:rsidRDefault="00696877">
      <w:pPr>
        <w:pStyle w:val="HTML-esimuotoiltu"/>
        <w:rPr>
          <w:lang w:val="en-US"/>
        </w:rPr>
      </w:pPr>
      <w:r w:rsidRPr="00193A9E">
        <w:rPr>
          <w:lang w:val="en-US"/>
        </w:rPr>
        <w:tab/>
        <w:t>&lt;RCMR_IN000002UV01/&gt;</w:t>
      </w:r>
    </w:p>
    <w:p w14:paraId="1C98EBB3" w14:textId="77777777" w:rsidR="00696877" w:rsidRPr="00193A9E" w:rsidRDefault="00696877">
      <w:pPr>
        <w:pStyle w:val="HTML-esimuotoiltu"/>
        <w:rPr>
          <w:lang w:val="en-US"/>
        </w:rPr>
      </w:pPr>
      <w:r w:rsidRPr="00193A9E">
        <w:rPr>
          <w:lang w:val="en-US"/>
        </w:rPr>
        <w:tab/>
        <w:t>&lt;RCMR_IN000002UV01&gt;</w:t>
      </w:r>
    </w:p>
    <w:p w14:paraId="3196EECC" w14:textId="77777777" w:rsidR="00696877" w:rsidRPr="00193A9E" w:rsidRDefault="00696877">
      <w:pPr>
        <w:pStyle w:val="HTML-esimuotoiltu"/>
        <w:rPr>
          <w:lang w:val="en-US"/>
        </w:rPr>
      </w:pPr>
      <w:r w:rsidRPr="00193A9E">
        <w:rPr>
          <w:lang w:val="en-US"/>
        </w:rPr>
        <w:tab/>
        <w:t xml:space="preserve">    …………..</w:t>
      </w:r>
    </w:p>
    <w:p w14:paraId="0653C781" w14:textId="77777777" w:rsidR="00696877" w:rsidRPr="00193A9E" w:rsidRDefault="00696877">
      <w:pPr>
        <w:pStyle w:val="HTML-esimuotoiltu"/>
        <w:rPr>
          <w:lang w:val="en-US"/>
        </w:rPr>
      </w:pPr>
      <w:r w:rsidRPr="00193A9E">
        <w:rPr>
          <w:lang w:val="en-US"/>
        </w:rPr>
        <w:tab/>
        <w:t>&lt;RCMR_IN000002UV01/&gt;</w:t>
      </w:r>
    </w:p>
    <w:p w14:paraId="5719469A" w14:textId="77777777" w:rsidR="00696877" w:rsidRDefault="00696877">
      <w:pPr>
        <w:pStyle w:val="HTML-esimuotoiltu"/>
      </w:pPr>
      <w:r>
        <w:t>&lt;MCCI_IN200100UV&gt;</w:t>
      </w:r>
    </w:p>
    <w:p w14:paraId="7FB65842" w14:textId="77777777" w:rsidR="00696877" w:rsidRDefault="00696877"/>
    <w:p w14:paraId="1164E5C6" w14:textId="77777777" w:rsidR="00696877" w:rsidRDefault="00696877">
      <w:r>
        <w:t>Yhdessä batch</w:t>
      </w:r>
      <w:r w:rsidR="00193A9E">
        <w:t>-</w:t>
      </w:r>
      <w:r>
        <w:t>sanomassa voidaan lähettää erityyppisiä interaktioita, batch</w:t>
      </w:r>
      <w:r w:rsidR="00193A9E">
        <w:t>-</w:t>
      </w:r>
      <w:r>
        <w:t>sanoma voi olla myös tyhjä.</w:t>
      </w:r>
    </w:p>
    <w:p w14:paraId="66CF91E7" w14:textId="77777777" w:rsidR="00696877" w:rsidRDefault="00696877"/>
    <w:p w14:paraId="441D34DE" w14:textId="77777777" w:rsidR="00696877" w:rsidRDefault="00696877">
      <w:r>
        <w:t>Batch</w:t>
      </w:r>
      <w:r w:rsidR="00193A9E">
        <w:t>-</w:t>
      </w:r>
      <w:r>
        <w:t>sanomaliikenteen toteuttaminen vaatii enemmän ohjeistusta implementointioppaassa kuin normaali V3</w:t>
      </w:r>
      <w:r w:rsidR="00193A9E">
        <w:t>-</w:t>
      </w:r>
      <w:r>
        <w:t>sanomaliikenne. Batch:in käyttö vaatii sovellusaluekohtaisen rajauksen. V3:ssa käytettävät kuittausmekanismit on kehitetty yksittäisten sanomien kuittaukseen ja batch</w:t>
      </w:r>
      <w:r w:rsidR="00193A9E">
        <w:t>-</w:t>
      </w:r>
      <w:r>
        <w:t>liikenne tuo lisää tilanteita, joihin standardi ei anna ohjeita. Samoin batch</w:t>
      </w:r>
      <w:r w:rsidR="00193A9E">
        <w:t>-</w:t>
      </w:r>
      <w:r>
        <w:t>interaktioihin liittyvät vastaussanomat voidaan lähettää yksittäisinä sanomia tai ne voidaan lähettää vastausbatchin</w:t>
      </w:r>
      <w:r w:rsidR="007B31BE">
        <w:t>ä</w:t>
      </w:r>
      <w:r>
        <w:t xml:space="preserve"> (Response Batch).</w:t>
      </w:r>
    </w:p>
    <w:p w14:paraId="2F81FC58" w14:textId="77777777" w:rsidR="00696877" w:rsidRDefault="00696877"/>
    <w:p w14:paraId="28BA91B0" w14:textId="77777777" w:rsidR="00696877" w:rsidRDefault="00696877"/>
    <w:p w14:paraId="1873DEFD" w14:textId="77777777" w:rsidR="00696877" w:rsidRDefault="00696877">
      <w:r>
        <w:t>Ballot</w:t>
      </w:r>
      <w:r w:rsidR="007B31BE">
        <w:t>-</w:t>
      </w:r>
      <w:r>
        <w:t xml:space="preserve">paketissa on määritelty kaksi batch sanomakuvausta: </w:t>
      </w:r>
      <w:r>
        <w:rPr>
          <w:b/>
          <w:bCs/>
        </w:rPr>
        <w:t>Batch RMIM</w:t>
      </w:r>
      <w:r>
        <w:t xml:space="preserve"> </w:t>
      </w:r>
      <w:r>
        <w:rPr>
          <w:b/>
          <w:bCs/>
        </w:rPr>
        <w:t>(MCCI_RM200100UV)</w:t>
      </w:r>
      <w:r>
        <w:t xml:space="preserve"> ja </w:t>
      </w:r>
      <w:r>
        <w:rPr>
          <w:b/>
          <w:bCs/>
        </w:rPr>
        <w:t>Response Batch</w:t>
      </w:r>
      <w:r>
        <w:t xml:space="preserve"> </w:t>
      </w:r>
      <w:r>
        <w:rPr>
          <w:b/>
          <w:bCs/>
        </w:rPr>
        <w:t>(MCCI_RM200101UV),</w:t>
      </w:r>
      <w:r>
        <w:t xml:space="preserve"> jotka sisältävät Batch</w:t>
      </w:r>
      <w:r w:rsidR="007B31BE">
        <w:t>-</w:t>
      </w:r>
      <w:r>
        <w:t>luokan lisäksi samoja luokkia kuin normaalisanomien ja kuittaussanomien siirtokehykset.</w:t>
      </w:r>
    </w:p>
    <w:p w14:paraId="303E3F6A" w14:textId="77777777" w:rsidR="00696877" w:rsidRDefault="00696877">
      <w:r>
        <w:t>Batch RMIM on tiedostossa MCCI_RM200100.png ja Response Batch on tiedostossa MCCI_RM200101.png</w:t>
      </w:r>
    </w:p>
    <w:p w14:paraId="5F13A57D" w14:textId="77777777" w:rsidR="00696877" w:rsidRDefault="00696877"/>
    <w:p w14:paraId="0FC0A067" w14:textId="77777777" w:rsidR="00696877" w:rsidRDefault="00696877">
      <w:pPr>
        <w:pStyle w:val="Otsikko3"/>
      </w:pPr>
      <w:bookmarkStart w:id="144" w:name="_Toc200435641"/>
      <w:r>
        <w:t>Batch siirtokehys</w:t>
      </w:r>
      <w:bookmarkEnd w:id="144"/>
    </w:p>
    <w:p w14:paraId="6BD649C9" w14:textId="77777777" w:rsidR="00696877" w:rsidRDefault="00696877"/>
    <w:bookmarkStart w:id="145" w:name="_MON_1250587254"/>
    <w:bookmarkEnd w:id="145"/>
    <w:p w14:paraId="16D990F8" w14:textId="77777777" w:rsidR="00696877" w:rsidRDefault="00696877">
      <w:r>
        <w:object w:dxaOrig="6931" w:dyaOrig="9421" w14:anchorId="32AFDB9C">
          <v:shape id="_x0000_i1038" type="#_x0000_t75" style="width:346.5pt;height:471pt" o:ole="">
            <v:imagedata r:id="rId28" o:title=""/>
          </v:shape>
          <o:OLEObject Type="Embed" ProgID="Word.Picture.8" ShapeID="_x0000_i1038" DrawAspect="Content" ObjectID="_1812867339" r:id="rId29"/>
        </w:object>
      </w:r>
    </w:p>
    <w:p w14:paraId="339B31C4" w14:textId="77777777" w:rsidR="00696877" w:rsidRDefault="00696877">
      <w:pPr>
        <w:pStyle w:val="HTML-esimuotoiltu"/>
      </w:pPr>
      <w:r>
        <w:t>kuva 19 Batch</w:t>
      </w:r>
      <w:r w:rsidR="007B31BE">
        <w:t>-</w:t>
      </w:r>
      <w:r>
        <w:t>siirtokehys</w:t>
      </w:r>
    </w:p>
    <w:p w14:paraId="63D10477" w14:textId="77777777" w:rsidR="00696877" w:rsidRDefault="00696877"/>
    <w:p w14:paraId="64A54862" w14:textId="77777777" w:rsidR="00696877" w:rsidRDefault="00696877"/>
    <w:p w14:paraId="33D6BACF" w14:textId="77777777" w:rsidR="00696877" w:rsidRDefault="00696877">
      <w:pPr>
        <w:pStyle w:val="Leipteksti3"/>
        <w:rPr>
          <w:lang w:val="fi-FI"/>
        </w:rPr>
      </w:pPr>
      <w:r>
        <w:rPr>
          <w:b w:val="0"/>
          <w:bCs w:val="0"/>
          <w:lang w:val="fi-FI"/>
        </w:rPr>
        <w:t>Suurin osa kentistä on samoja kuin siirtokehyksessä, näistä ei ole selitystä.</w:t>
      </w:r>
    </w:p>
    <w:p w14:paraId="4FC95D8E" w14:textId="77777777" w:rsidR="00696877" w:rsidRDefault="00696877"/>
    <w:p w14:paraId="7B16FFED" w14:textId="77777777" w:rsidR="00696877" w:rsidRDefault="00696877">
      <w:pPr>
        <w:pStyle w:val="Otsikko4"/>
      </w:pPr>
      <w:bookmarkStart w:id="146" w:name="_Toc200435642"/>
      <w:r>
        <w:t>Id (pakollinen II)</w:t>
      </w:r>
      <w:bookmarkEnd w:id="146"/>
    </w:p>
    <w:p w14:paraId="3C652427" w14:textId="77777777" w:rsidR="00696877" w:rsidRDefault="00696877">
      <w:pPr>
        <w:pStyle w:val="Otsikko4"/>
      </w:pPr>
      <w:bookmarkStart w:id="147" w:name="_Toc200435643"/>
      <w:r>
        <w:t>creationTime (pakollinen TS)</w:t>
      </w:r>
      <w:bookmarkEnd w:id="147"/>
    </w:p>
    <w:p w14:paraId="0F28CC28" w14:textId="77777777" w:rsidR="00696877" w:rsidRDefault="00696877">
      <w:pPr>
        <w:pStyle w:val="Otsikko4"/>
      </w:pPr>
      <w:bookmarkStart w:id="148" w:name="_Toc200435644"/>
      <w:r>
        <w:t>securityText (vapaaehtoinen ST</w:t>
      </w:r>
      <w:r w:rsidR="007B31BE">
        <w:t>)</w:t>
      </w:r>
      <w:bookmarkEnd w:id="148"/>
    </w:p>
    <w:p w14:paraId="2B2CC1CC" w14:textId="77777777" w:rsidR="00696877" w:rsidRDefault="00696877">
      <w:pPr>
        <w:pStyle w:val="Otsikko4"/>
      </w:pPr>
      <w:bookmarkStart w:id="149" w:name="_Toc200435645"/>
      <w:r>
        <w:t>responseModeCode (pakollinen CS)</w:t>
      </w:r>
      <w:bookmarkEnd w:id="149"/>
    </w:p>
    <w:p w14:paraId="6F13697A" w14:textId="77777777" w:rsidR="00696877" w:rsidRDefault="00696877"/>
    <w:p w14:paraId="56C25A44" w14:textId="77777777" w:rsidR="00696877" w:rsidRDefault="00696877">
      <w:r>
        <w:t>Tietotyyppi on CS. Tämä tieto kertoo vastaanottajalle, kuinka batch</w:t>
      </w:r>
      <w:r w:rsidR="007B31BE">
        <w:t>-</w:t>
      </w:r>
      <w:r>
        <w:t>interaktio ja sen sisältämät sanomat tulee käsitellä.</w:t>
      </w:r>
    </w:p>
    <w:p w14:paraId="790DC0BC" w14:textId="77777777" w:rsidR="00696877" w:rsidRDefault="00696877">
      <w:r>
        <w:t>Arvot ovat seuraavat:</w:t>
      </w:r>
    </w:p>
    <w:p w14:paraId="1FA7EAEE" w14:textId="77777777" w:rsidR="00696877" w:rsidRDefault="00696877"/>
    <w:p w14:paraId="07EC5F0B" w14:textId="77777777" w:rsidR="00696877" w:rsidRDefault="00696877">
      <w:r>
        <w:t>I (immediate)</w:t>
      </w:r>
      <w:r>
        <w:tab/>
        <w:t>- vastaanottava sovellus vastaa synkronisesti</w:t>
      </w:r>
    </w:p>
    <w:p w14:paraId="1206CD6A" w14:textId="77777777" w:rsidR="00696877" w:rsidRDefault="00696877">
      <w:r>
        <w:t xml:space="preserve">D (deferred) </w:t>
      </w:r>
      <w:r>
        <w:tab/>
      </w:r>
      <w:r>
        <w:tab/>
        <w:t>- vastaanottava sovellus vastaa sitten kun ehtii (default)</w:t>
      </w:r>
    </w:p>
    <w:p w14:paraId="2A0319A0" w14:textId="77777777" w:rsidR="00696877" w:rsidRDefault="00696877">
      <w:r>
        <w:t>Q (queue)</w:t>
      </w:r>
      <w:r>
        <w:tab/>
      </w:r>
      <w:r>
        <w:tab/>
        <w:t>- vastaanottava sovellus laittaa vastauksen jonoon ja toinen osapuoli käy hakemassa vastauksen jonosta</w:t>
      </w:r>
      <w:r w:rsidR="00042195">
        <w:t xml:space="preserve"> (ei käytössä Suomessa)</w:t>
      </w:r>
    </w:p>
    <w:p w14:paraId="53FAD8DB" w14:textId="77777777" w:rsidR="00696877" w:rsidRDefault="00696877"/>
    <w:p w14:paraId="595E1935" w14:textId="77777777" w:rsidR="00696877" w:rsidRDefault="00696877">
      <w:r>
        <w:t>Esim. &lt;responseModeCode code="D"/&gt;</w:t>
      </w:r>
    </w:p>
    <w:p w14:paraId="09F9E352" w14:textId="77777777" w:rsidR="00696877" w:rsidRDefault="00696877"/>
    <w:p w14:paraId="529264D4" w14:textId="77777777" w:rsidR="00696877" w:rsidRDefault="00696877">
      <w:r>
        <w:t>Saapuviin batch</w:t>
      </w:r>
      <w:r w:rsidR="007B31BE">
        <w:t>-</w:t>
      </w:r>
      <w:r>
        <w:t>interaktion sisältämiin interaktioihin lähetetään sovellustason vastaussanoma tai ei mitään, riippuen siitä, mitä interaktiolle on standardissa määritelty. Lähetetäänkö vastaussanomat erillisinä interaktioina vai kootaanko ne Response Batch</w:t>
      </w:r>
      <w:r w:rsidR="007B31BE">
        <w:t>-</w:t>
      </w:r>
      <w:r>
        <w:t xml:space="preserve"> sanomaksi on sovittava ko. integraation implementointioppaassa.</w:t>
      </w:r>
    </w:p>
    <w:p w14:paraId="55330104" w14:textId="77777777" w:rsidR="00696877" w:rsidRDefault="00696877"/>
    <w:p w14:paraId="20BAD4CA" w14:textId="77777777" w:rsidR="00696877" w:rsidRDefault="00696877">
      <w:pPr>
        <w:pStyle w:val="Otsikko4"/>
      </w:pPr>
      <w:bookmarkStart w:id="150" w:name="_Toc200435646"/>
      <w:r>
        <w:t>versionCode (vapaaehtoinen CS)</w:t>
      </w:r>
      <w:bookmarkEnd w:id="150"/>
    </w:p>
    <w:p w14:paraId="3A821729" w14:textId="77777777" w:rsidR="00696877" w:rsidRDefault="00696877">
      <w:pPr>
        <w:pStyle w:val="Otsikko4"/>
        <w:rPr>
          <w:lang w:val="en-US"/>
        </w:rPr>
      </w:pPr>
      <w:bookmarkStart w:id="151" w:name="_Toc200435647"/>
      <w:r>
        <w:rPr>
          <w:lang w:val="en-US"/>
        </w:rPr>
        <w:t>interactionId (pakollinen II)</w:t>
      </w:r>
      <w:bookmarkEnd w:id="151"/>
    </w:p>
    <w:p w14:paraId="2BBF4834" w14:textId="77777777" w:rsidR="00696877" w:rsidRDefault="00696877">
      <w:pPr>
        <w:rPr>
          <w:lang w:val="en-US"/>
        </w:rPr>
      </w:pPr>
    </w:p>
    <w:p w14:paraId="6441B13B" w14:textId="77777777" w:rsidR="00696877" w:rsidRDefault="00696877">
      <w:pPr>
        <w:rPr>
          <w:lang w:val="en-US"/>
        </w:rPr>
      </w:pPr>
      <w:r>
        <w:rPr>
          <w:lang w:val="en-US"/>
        </w:rPr>
        <w:t xml:space="preserve">May2007 ballot paketti määrittelee kolme interaktiota, </w:t>
      </w:r>
      <w:r>
        <w:rPr>
          <w:b/>
          <w:bCs/>
          <w:lang w:val="en-US"/>
        </w:rPr>
        <w:t>Send Batch</w:t>
      </w:r>
      <w:r>
        <w:rPr>
          <w:lang w:val="en-US"/>
        </w:rPr>
        <w:t xml:space="preserve"> (MCCI_IN200100UV), </w:t>
      </w:r>
      <w:r>
        <w:rPr>
          <w:b/>
          <w:bCs/>
          <w:lang w:val="en-US"/>
        </w:rPr>
        <w:t>Send Response Batch</w:t>
      </w:r>
      <w:r>
        <w:rPr>
          <w:lang w:val="en-US"/>
        </w:rPr>
        <w:t xml:space="preserve"> (MCCI_IN200101UV) ja </w:t>
      </w:r>
      <w:r>
        <w:rPr>
          <w:b/>
          <w:bCs/>
          <w:lang w:val="en-US"/>
        </w:rPr>
        <w:t>Send message Adapter Batch Acknowledgement</w:t>
      </w:r>
      <w:r>
        <w:rPr>
          <w:lang w:val="en-US"/>
        </w:rPr>
        <w:t xml:space="preserve"> (MCCI_IN200102UV).</w:t>
      </w:r>
    </w:p>
    <w:p w14:paraId="47390311" w14:textId="77777777" w:rsidR="00696877" w:rsidRDefault="00696877">
      <w:pPr>
        <w:pStyle w:val="Otsikko4"/>
        <w:rPr>
          <w:lang w:val="en-US"/>
        </w:rPr>
      </w:pPr>
      <w:bookmarkStart w:id="152" w:name="_Toc200435648"/>
      <w:r>
        <w:rPr>
          <w:lang w:val="en-US"/>
        </w:rPr>
        <w:t>referenceControlId (required, voi olla null, II)</w:t>
      </w:r>
      <w:bookmarkEnd w:id="152"/>
    </w:p>
    <w:p w14:paraId="71378CD2" w14:textId="77777777" w:rsidR="00696877" w:rsidRDefault="00696877">
      <w:pPr>
        <w:rPr>
          <w:lang w:val="en-US"/>
        </w:rPr>
      </w:pPr>
    </w:p>
    <w:p w14:paraId="7B2258D5" w14:textId="77777777" w:rsidR="00696877" w:rsidRDefault="00696877">
      <w:r>
        <w:t>Ilmoittaa batchin ensimmäisen lähetyksen Id:n, ei käytetä lähetettäessä batchia ensimmäistä kertaa.</w:t>
      </w:r>
    </w:p>
    <w:p w14:paraId="6FB6F004" w14:textId="77777777" w:rsidR="00696877" w:rsidRDefault="00696877">
      <w:pPr>
        <w:pStyle w:val="Otsikko4"/>
      </w:pPr>
      <w:bookmarkStart w:id="153" w:name="_Toc200435649"/>
      <w:r>
        <w:t>name (vapaaehtoinen SC)</w:t>
      </w:r>
      <w:bookmarkEnd w:id="153"/>
    </w:p>
    <w:p w14:paraId="5822C768" w14:textId="77777777" w:rsidR="00696877" w:rsidRDefault="00696877"/>
    <w:p w14:paraId="4948C7A8" w14:textId="77777777" w:rsidR="00696877" w:rsidRDefault="00696877">
      <w:r>
        <w:t>Batchia käsittelevä sovellus voi käyttää hyväkseen tätä kenttää batchin tyypin määrittämiseen.</w:t>
      </w:r>
    </w:p>
    <w:p w14:paraId="082060EF" w14:textId="77777777" w:rsidR="00696877" w:rsidRDefault="00696877">
      <w:r>
        <w:t>Tietotyyppi on SC (Character String with Code), joka on string</w:t>
      </w:r>
      <w:r w:rsidR="007B31BE">
        <w:t>-</w:t>
      </w:r>
      <w:r>
        <w:t>tyyppi (ST), johon on liitetty vapaaehtoinen koodi. Tekstin on oltava aina mukana, koodi on vapaaehtoinen.</w:t>
      </w:r>
    </w:p>
    <w:p w14:paraId="5D336FB0" w14:textId="77777777" w:rsidR="00696877" w:rsidRDefault="00696877">
      <w:r>
        <w:t>Koodisto on usein paikallinen eli se määritellään implementointioppaassa.</w:t>
      </w:r>
    </w:p>
    <w:p w14:paraId="19509BFD" w14:textId="77777777" w:rsidR="00696877" w:rsidRDefault="00696877"/>
    <w:p w14:paraId="447D05B6" w14:textId="77777777" w:rsidR="00696877" w:rsidRDefault="00696877">
      <w:r>
        <w:t>Esim.  &lt;name code="koodi" codeSystem="1.2.3.x.x" codeSystemName="Oma Batch koodisto"&gt;Nimi&lt;/name&gt;</w:t>
      </w:r>
    </w:p>
    <w:p w14:paraId="0B50F7EE" w14:textId="77777777" w:rsidR="00696877" w:rsidRDefault="00696877"/>
    <w:p w14:paraId="3C440CA6" w14:textId="77777777" w:rsidR="00696877" w:rsidRDefault="00696877">
      <w:pPr>
        <w:pStyle w:val="Otsikko4"/>
      </w:pPr>
      <w:bookmarkStart w:id="154" w:name="_Toc200435650"/>
      <w:r>
        <w:t>batchComment (vapaaehtoinen, toistuva SET&lt;ST&gt;)</w:t>
      </w:r>
      <w:bookmarkEnd w:id="154"/>
    </w:p>
    <w:p w14:paraId="19A61612" w14:textId="77777777" w:rsidR="00696877" w:rsidRDefault="00696877"/>
    <w:p w14:paraId="13A97B3F" w14:textId="77777777" w:rsidR="00696877" w:rsidRDefault="00696877">
      <w:r>
        <w:t>Voidaan käyttää batchiin liittyvien kommenttien esittämiseen, toistuva.</w:t>
      </w:r>
    </w:p>
    <w:p w14:paraId="67E9D708" w14:textId="77777777" w:rsidR="00696877" w:rsidRDefault="00696877">
      <w:pPr>
        <w:pStyle w:val="Otsikko4"/>
        <w:rPr>
          <w:lang w:val="en-US"/>
        </w:rPr>
      </w:pPr>
      <w:bookmarkStart w:id="155" w:name="_Toc200435651"/>
      <w:r>
        <w:rPr>
          <w:lang w:val="en-US"/>
        </w:rPr>
        <w:t>transmissionQuantity (required INT)</w:t>
      </w:r>
      <w:bookmarkEnd w:id="155"/>
    </w:p>
    <w:p w14:paraId="10EB4220" w14:textId="77777777" w:rsidR="00696877" w:rsidRDefault="00696877">
      <w:pPr>
        <w:rPr>
          <w:lang w:val="en-US"/>
        </w:rPr>
      </w:pPr>
    </w:p>
    <w:p w14:paraId="2C546E8A" w14:textId="77777777" w:rsidR="00696877" w:rsidRDefault="00696877">
      <w:r>
        <w:t>Ilmoittaa batchin sisältämien interaktioiden lukumäärän.</w:t>
      </w:r>
    </w:p>
    <w:p w14:paraId="3E215E5A" w14:textId="77777777" w:rsidR="00696877" w:rsidRDefault="00696877">
      <w:pPr>
        <w:pStyle w:val="Otsikko4"/>
      </w:pPr>
      <w:bookmarkStart w:id="156" w:name="_Toc200435652"/>
      <w:r>
        <w:t>batchTotalNumber (vapaaehtoinen, toistuva SET&lt;INT&gt;)</w:t>
      </w:r>
      <w:bookmarkEnd w:id="156"/>
    </w:p>
    <w:p w14:paraId="212D81B5" w14:textId="77777777" w:rsidR="00696877" w:rsidRDefault="00696877"/>
    <w:p w14:paraId="69D5BC84" w14:textId="77777777" w:rsidR="00696877" w:rsidRDefault="00696877">
      <w:r>
        <w:t>Paikallisesti voidaan sopia miten batchin sisältämistä interaktioista lasketaan yksi tai useampia kontrollilukuja.</w:t>
      </w:r>
    </w:p>
    <w:p w14:paraId="47AE03E5" w14:textId="77777777" w:rsidR="00696877" w:rsidRDefault="00696877"/>
    <w:p w14:paraId="79D85043" w14:textId="77777777" w:rsidR="00696877" w:rsidRDefault="00696877"/>
    <w:p w14:paraId="7A8C2601" w14:textId="77777777" w:rsidR="00696877" w:rsidRDefault="00696877">
      <w:pPr>
        <w:pStyle w:val="Otsikko4"/>
      </w:pPr>
      <w:bookmarkStart w:id="157" w:name="_Toc200435653"/>
      <w:r>
        <w:t>Message</w:t>
      </w:r>
      <w:bookmarkEnd w:id="157"/>
    </w:p>
    <w:p w14:paraId="6D9AE461" w14:textId="77777777" w:rsidR="00696877" w:rsidRDefault="00696877"/>
    <w:p w14:paraId="6A384C5B" w14:textId="77777777" w:rsidR="00696877" w:rsidRDefault="00696877">
      <w:r>
        <w:t>Toistuva message elementti kuvaa batchin sisältämiä sanomia, jotka ovat erillisiä interaktioita. Kaikki V3</w:t>
      </w:r>
      <w:r w:rsidR="007B31BE">
        <w:t>-</w:t>
      </w:r>
      <w:r>
        <w:t>sanomat kuuluvat RIM:n Message luokkaan.</w:t>
      </w:r>
    </w:p>
    <w:p w14:paraId="0CD6274A" w14:textId="77777777" w:rsidR="00696877" w:rsidRDefault="00696877"/>
    <w:p w14:paraId="0EADE866" w14:textId="77777777" w:rsidR="00696877" w:rsidRDefault="00696877">
      <w:r>
        <w:t>Todellisessa batch</w:t>
      </w:r>
      <w:r w:rsidR="007B31BE">
        <w:t>-</w:t>
      </w:r>
      <w:r>
        <w:t>sanomassa ei ole &lt;message&gt;-elementtejä vaan schemaa on muutettava, jotta interaktiot voi</w:t>
      </w:r>
      <w:r w:rsidR="007B31BE">
        <w:t>daan</w:t>
      </w:r>
      <w:r>
        <w:t xml:space="preserve"> sisällyttää batch</w:t>
      </w:r>
      <w:r w:rsidR="007B31BE">
        <w:t>-</w:t>
      </w:r>
      <w:r>
        <w:t>wrapperiin. Yksi mahdollisuus on lisätä schemaan &lt;any&gt;</w:t>
      </w:r>
      <w:r w:rsidR="007B31BE">
        <w:t>-</w:t>
      </w:r>
      <w:r>
        <w:t>elementti, jonka paikalle batchin sisältämät interaktiot tulevat.</w:t>
      </w:r>
      <w:r w:rsidR="007B31BE">
        <w:t xml:space="preserve"> Toisin kuin alkuperäinen message-elementti, tämä any-elementti kannattaa sijoittaa batch-kehyksen loppuun, jotta esim. sender- ja receiver-elementit pystytään validoimaan XML-parserissa. </w:t>
      </w:r>
    </w:p>
    <w:p w14:paraId="40B95278" w14:textId="77777777" w:rsidR="00696877" w:rsidRDefault="00696877"/>
    <w:p w14:paraId="209D8F07" w14:textId="77777777" w:rsidR="00696877" w:rsidRPr="00193A9E" w:rsidRDefault="00696877">
      <w:r w:rsidRPr="00193A9E">
        <w:t>Esim. muutettu schema</w:t>
      </w:r>
    </w:p>
    <w:p w14:paraId="5784B351" w14:textId="77777777" w:rsidR="00696877" w:rsidRPr="00193A9E" w:rsidRDefault="00696877"/>
    <w:p w14:paraId="18E017F9" w14:textId="77777777" w:rsidR="00696877" w:rsidRPr="00193A9E" w:rsidRDefault="00696877">
      <w:pPr>
        <w:pStyle w:val="HTML-esimuotoiltu"/>
      </w:pPr>
      <w:r w:rsidRPr="00193A9E">
        <w:t>&lt;xs:sequence&gt;</w:t>
      </w:r>
    </w:p>
    <w:p w14:paraId="6804745C" w14:textId="77777777" w:rsidR="00696877" w:rsidRDefault="00696877">
      <w:pPr>
        <w:pStyle w:val="HTML-esimuotoiltu"/>
        <w:rPr>
          <w:lang w:val="en-US"/>
        </w:rPr>
      </w:pPr>
      <w:r w:rsidRPr="00193A9E">
        <w:tab/>
      </w:r>
      <w:r>
        <w:rPr>
          <w:lang w:val="en-US"/>
        </w:rPr>
        <w:t>&lt;xs:group ref="InfrastructureRootElements"/&gt;</w:t>
      </w:r>
    </w:p>
    <w:p w14:paraId="0DF0E383" w14:textId="77777777" w:rsidR="00696877" w:rsidRDefault="00696877">
      <w:pPr>
        <w:pStyle w:val="HTML-esimuotoiltu"/>
        <w:rPr>
          <w:lang w:val="en-US"/>
        </w:rPr>
      </w:pPr>
      <w:r>
        <w:rPr>
          <w:lang w:val="en-US"/>
        </w:rPr>
        <w:tab/>
        <w:t>&lt;xs:element name="id" type="II"/&gt;</w:t>
      </w:r>
    </w:p>
    <w:p w14:paraId="6D54D641" w14:textId="77777777" w:rsidR="00696877" w:rsidRDefault="00696877">
      <w:pPr>
        <w:pStyle w:val="HTML-esimuotoiltu"/>
        <w:rPr>
          <w:lang w:val="en-US"/>
        </w:rPr>
      </w:pPr>
      <w:r>
        <w:rPr>
          <w:lang w:val="en-US"/>
        </w:rPr>
        <w:tab/>
        <w:t>&lt;xs:element name="creationTime" type="TS"/&gt;</w:t>
      </w:r>
    </w:p>
    <w:p w14:paraId="6AAC6842" w14:textId="77777777" w:rsidR="00696877" w:rsidRDefault="00696877">
      <w:pPr>
        <w:pStyle w:val="HTML-esimuotoiltu"/>
        <w:rPr>
          <w:lang w:val="en-US"/>
        </w:rPr>
      </w:pPr>
      <w:r>
        <w:rPr>
          <w:lang w:val="en-US"/>
        </w:rPr>
        <w:tab/>
        <w:t>&lt;xs:element name="securityText" type="ST" minOccurs="0"/&gt;</w:t>
      </w:r>
    </w:p>
    <w:p w14:paraId="73289480" w14:textId="77777777" w:rsidR="00696877" w:rsidRDefault="00696877">
      <w:pPr>
        <w:pStyle w:val="HTML-esimuotoiltu"/>
        <w:rPr>
          <w:lang w:val="en-US"/>
        </w:rPr>
      </w:pPr>
      <w:r>
        <w:rPr>
          <w:lang w:val="en-US"/>
        </w:rPr>
        <w:tab/>
        <w:t>&lt;xs:element name="responseModeCode" type="CS"/&gt;</w:t>
      </w:r>
    </w:p>
    <w:p w14:paraId="76D5DB3F" w14:textId="77777777" w:rsidR="00696877" w:rsidRDefault="00696877">
      <w:pPr>
        <w:pStyle w:val="HTML-esimuotoiltu"/>
        <w:rPr>
          <w:lang w:val="en-US"/>
        </w:rPr>
      </w:pPr>
      <w:r>
        <w:rPr>
          <w:lang w:val="en-US"/>
        </w:rPr>
        <w:tab/>
        <w:t>&lt;xs:element name="versionCode" type="CS" minOccurs="0"/&gt;</w:t>
      </w:r>
    </w:p>
    <w:p w14:paraId="0548FDB2" w14:textId="77777777" w:rsidR="00696877" w:rsidRDefault="00696877">
      <w:pPr>
        <w:pStyle w:val="HTML-esimuotoiltu"/>
        <w:rPr>
          <w:lang w:val="en-US"/>
        </w:rPr>
      </w:pPr>
      <w:r>
        <w:rPr>
          <w:lang w:val="en-US"/>
        </w:rPr>
        <w:tab/>
        <w:t>&lt;xs:element name="interactionId" type="II"/&gt;</w:t>
      </w:r>
    </w:p>
    <w:p w14:paraId="5C39483D" w14:textId="77777777" w:rsidR="00696877" w:rsidRDefault="00696877">
      <w:pPr>
        <w:pStyle w:val="HTML-esimuotoiltu"/>
        <w:rPr>
          <w:lang w:val="en-US"/>
        </w:rPr>
      </w:pPr>
      <w:r>
        <w:rPr>
          <w:lang w:val="en-US"/>
        </w:rPr>
        <w:tab/>
        <w:t>&lt;xs:element name="referenceControlId" type="II" minOccurs="0"/&gt;</w:t>
      </w:r>
    </w:p>
    <w:p w14:paraId="1C953D4E" w14:textId="77777777" w:rsidR="00696877" w:rsidRDefault="00696877">
      <w:pPr>
        <w:pStyle w:val="HTML-esimuotoiltu"/>
        <w:rPr>
          <w:lang w:val="en-US"/>
        </w:rPr>
      </w:pPr>
      <w:r>
        <w:rPr>
          <w:lang w:val="en-US"/>
        </w:rPr>
        <w:tab/>
        <w:t>&lt;xs:element name="name" type="SC" minOccurs="0"/&gt;</w:t>
      </w:r>
    </w:p>
    <w:p w14:paraId="245D9774" w14:textId="77777777" w:rsidR="00696877" w:rsidRDefault="00696877">
      <w:pPr>
        <w:pStyle w:val="HTML-esimuotoiltu"/>
        <w:rPr>
          <w:lang w:val="en-US"/>
        </w:rPr>
      </w:pPr>
      <w:r>
        <w:rPr>
          <w:lang w:val="en-US"/>
        </w:rPr>
        <w:tab/>
        <w:t>&lt;xs:element name="batchComment" type="ST" minOccurs="0" maxOccurs="unbounded"/&gt;</w:t>
      </w:r>
    </w:p>
    <w:p w14:paraId="358806DF" w14:textId="77777777" w:rsidR="00696877" w:rsidRDefault="00696877">
      <w:pPr>
        <w:pStyle w:val="HTML-esimuotoiltu"/>
        <w:rPr>
          <w:lang w:val="en-US"/>
        </w:rPr>
      </w:pPr>
      <w:r>
        <w:rPr>
          <w:lang w:val="en-US"/>
        </w:rPr>
        <w:tab/>
        <w:t>&lt;xs:element name="transmissionQuantity" type="INT" minOccurs="0"/&gt;</w:t>
      </w:r>
    </w:p>
    <w:p w14:paraId="3E7C68A9" w14:textId="77777777" w:rsidR="00696877" w:rsidRDefault="00696877">
      <w:pPr>
        <w:pStyle w:val="HTML-esimuotoiltu"/>
        <w:rPr>
          <w:lang w:val="en-US"/>
        </w:rPr>
      </w:pPr>
      <w:r>
        <w:rPr>
          <w:lang w:val="en-US"/>
        </w:rPr>
        <w:tab/>
        <w:t>&lt;xs:element name="batchTotalNumber" type="INT" minOccurs="0" maxOccurs="unbounded"/&gt;</w:t>
      </w:r>
    </w:p>
    <w:p w14:paraId="45C7F875" w14:textId="77777777" w:rsidR="00696877" w:rsidRDefault="00696877">
      <w:pPr>
        <w:pStyle w:val="HTML-esimuotoiltu"/>
        <w:rPr>
          <w:lang w:val="en-US"/>
        </w:rPr>
      </w:pPr>
    </w:p>
    <w:p w14:paraId="23936AE9" w14:textId="77777777" w:rsidR="00696877" w:rsidRDefault="00696877">
      <w:pPr>
        <w:pStyle w:val="HTML-esimuotoiltu"/>
      </w:pPr>
      <w:r>
        <w:rPr>
          <w:lang w:val="en-US"/>
        </w:rPr>
        <w:tab/>
      </w:r>
      <w:r>
        <w:t>&lt;!--  message elementtiä ei esiinny todellisessa batch sanomassa</w:t>
      </w:r>
    </w:p>
    <w:p w14:paraId="69792E48" w14:textId="77777777" w:rsidR="00696877" w:rsidRDefault="00696877">
      <w:pPr>
        <w:pStyle w:val="HTML-esimuotoiltu"/>
        <w:rPr>
          <w:lang w:val="en-US"/>
        </w:rPr>
      </w:pPr>
      <w:r>
        <w:tab/>
      </w:r>
      <w:r>
        <w:rPr>
          <w:lang w:val="en-US"/>
        </w:rPr>
        <w:t>&lt;xs:element name="message"  ...  minOccurs="0" maxOccurs="unbounded"/&gt;</w:t>
      </w:r>
    </w:p>
    <w:p w14:paraId="68F15E7D" w14:textId="77777777" w:rsidR="00696877" w:rsidRDefault="00696877">
      <w:pPr>
        <w:pStyle w:val="HTML-esimuotoiltu"/>
        <w:rPr>
          <w:lang w:val="en-US"/>
        </w:rPr>
      </w:pPr>
      <w:r>
        <w:rPr>
          <w:lang w:val="en-US"/>
        </w:rPr>
        <w:tab/>
        <w:t>--&gt;</w:t>
      </w:r>
    </w:p>
    <w:p w14:paraId="0EC2D58D" w14:textId="77777777" w:rsidR="00696877" w:rsidRDefault="00696877">
      <w:pPr>
        <w:pStyle w:val="HTML-esimuotoiltu"/>
        <w:rPr>
          <w:lang w:val="en-US"/>
        </w:rPr>
      </w:pPr>
      <w:r>
        <w:rPr>
          <w:lang w:val="en-US"/>
        </w:rPr>
        <w:tab/>
        <w:t>&lt;xs:element name="receiver" ...  /&gt;</w:t>
      </w:r>
    </w:p>
    <w:p w14:paraId="63874A87" w14:textId="77777777" w:rsidR="00696877" w:rsidRDefault="00696877">
      <w:pPr>
        <w:pStyle w:val="HTML-esimuotoiltu"/>
        <w:rPr>
          <w:lang w:val="en-US"/>
        </w:rPr>
      </w:pPr>
      <w:r>
        <w:rPr>
          <w:lang w:val="en-US"/>
        </w:rPr>
        <w:tab/>
        <w:t>&lt;xs:element name="respondTo" ...   /&gt;</w:t>
      </w:r>
    </w:p>
    <w:p w14:paraId="584301BF" w14:textId="77777777" w:rsidR="00696877" w:rsidRDefault="00696877">
      <w:pPr>
        <w:pStyle w:val="HTML-esimuotoiltu"/>
        <w:rPr>
          <w:lang w:val="en-US"/>
        </w:rPr>
      </w:pPr>
      <w:r>
        <w:rPr>
          <w:lang w:val="en-US"/>
        </w:rPr>
        <w:tab/>
        <w:t>&lt;xs:element name="sender" type="MCCI_MT200100UV.Sender"/&gt;</w:t>
      </w:r>
    </w:p>
    <w:p w14:paraId="1DA6DB06" w14:textId="77777777" w:rsidR="00696877" w:rsidRPr="00193A9E" w:rsidRDefault="00696877">
      <w:pPr>
        <w:pStyle w:val="HTML-esimuotoiltu"/>
      </w:pPr>
      <w:r>
        <w:rPr>
          <w:lang w:val="en-US"/>
        </w:rPr>
        <w:tab/>
      </w:r>
      <w:r w:rsidRPr="00193A9E">
        <w:t>&lt;xs:element name="attentionLine" ... /&gt;</w:t>
      </w:r>
    </w:p>
    <w:p w14:paraId="252D3878" w14:textId="77777777" w:rsidR="00696877" w:rsidRPr="00193A9E" w:rsidRDefault="00696877">
      <w:pPr>
        <w:pStyle w:val="HTML-esimuotoiltu"/>
      </w:pPr>
    </w:p>
    <w:p w14:paraId="52DC0B6A" w14:textId="77777777" w:rsidR="00696877" w:rsidRPr="00193A9E" w:rsidRDefault="00696877">
      <w:pPr>
        <w:pStyle w:val="HTML-esimuotoiltu"/>
      </w:pPr>
      <w:r w:rsidRPr="00193A9E">
        <w:tab/>
        <w:t>&lt;!-- any elementti lisätty, tähän tulevat batchissa lähetettävät interaktiot --&gt;</w:t>
      </w:r>
    </w:p>
    <w:p w14:paraId="5EAEC7B5" w14:textId="77777777" w:rsidR="00696877" w:rsidRDefault="00696877">
      <w:pPr>
        <w:pStyle w:val="HTML-esimuotoiltu"/>
        <w:rPr>
          <w:lang w:val="en-US"/>
        </w:rPr>
      </w:pPr>
      <w:r w:rsidRPr="00193A9E">
        <w:t xml:space="preserve">  </w:t>
      </w:r>
      <w:r w:rsidRPr="00193A9E">
        <w:tab/>
      </w:r>
      <w:r>
        <w:rPr>
          <w:lang w:val="en-US"/>
        </w:rPr>
        <w:t xml:space="preserve">&lt;xs:any /&gt; </w:t>
      </w:r>
    </w:p>
    <w:p w14:paraId="723061AA" w14:textId="77777777" w:rsidR="00696877" w:rsidRDefault="00696877">
      <w:pPr>
        <w:pStyle w:val="HTML-esimuotoiltu"/>
        <w:rPr>
          <w:lang w:val="en-US"/>
        </w:rPr>
      </w:pPr>
      <w:r>
        <w:rPr>
          <w:lang w:val="en-US"/>
        </w:rPr>
        <w:t xml:space="preserve"> </w:t>
      </w:r>
      <w:r>
        <w:rPr>
          <w:lang w:val="en-US"/>
        </w:rPr>
        <w:tab/>
        <w:t xml:space="preserve">&lt;!--  Message Interactions HERE </w:t>
      </w:r>
    </w:p>
    <w:p w14:paraId="451F9AB6" w14:textId="77777777" w:rsidR="00696877" w:rsidRDefault="00696877">
      <w:pPr>
        <w:pStyle w:val="HTML-esimuotoiltu"/>
        <w:rPr>
          <w:lang w:val="en-US"/>
        </w:rPr>
      </w:pPr>
      <w:r>
        <w:rPr>
          <w:lang w:val="en-US"/>
        </w:rPr>
        <w:t xml:space="preserve">  </w:t>
      </w:r>
      <w:r>
        <w:rPr>
          <w:lang w:val="en-US"/>
        </w:rPr>
        <w:tab/>
        <w:t xml:space="preserve">--&gt; </w:t>
      </w:r>
    </w:p>
    <w:p w14:paraId="687F1DF1" w14:textId="77777777" w:rsidR="00696877" w:rsidRDefault="00696877">
      <w:pPr>
        <w:pStyle w:val="HTML-esimuotoiltu"/>
        <w:rPr>
          <w:lang w:val="en-US"/>
        </w:rPr>
      </w:pPr>
      <w:r>
        <w:rPr>
          <w:lang w:val="en-US"/>
        </w:rPr>
        <w:t>&lt;/xs:sequence&gt;</w:t>
      </w:r>
    </w:p>
    <w:p w14:paraId="6FACA0FB" w14:textId="77777777" w:rsidR="00696877" w:rsidRDefault="00696877">
      <w:pPr>
        <w:pStyle w:val="HTML-esimuotoiltu"/>
        <w:rPr>
          <w:lang w:val="en-US"/>
        </w:rPr>
      </w:pPr>
    </w:p>
    <w:p w14:paraId="4CA8B5BE" w14:textId="77777777" w:rsidR="00696877" w:rsidRDefault="00696877">
      <w:pPr>
        <w:pStyle w:val="Otsikko4"/>
        <w:rPr>
          <w:lang w:val="en-US"/>
        </w:rPr>
      </w:pPr>
      <w:bookmarkStart w:id="158" w:name="_Toc200435654"/>
      <w:r>
        <w:rPr>
          <w:lang w:val="en-US"/>
        </w:rPr>
        <w:t>receiver (pakollinen)</w:t>
      </w:r>
      <w:bookmarkEnd w:id="158"/>
    </w:p>
    <w:p w14:paraId="7F511DE6" w14:textId="77777777" w:rsidR="00696877" w:rsidRDefault="00696877">
      <w:pPr>
        <w:pStyle w:val="Otsikko4"/>
      </w:pPr>
      <w:bookmarkStart w:id="159" w:name="_Toc200435655"/>
      <w:r>
        <w:t>respondTo (vapaaehtoinen)</w:t>
      </w:r>
      <w:bookmarkEnd w:id="159"/>
    </w:p>
    <w:p w14:paraId="65F505A0" w14:textId="77777777" w:rsidR="00696877" w:rsidRDefault="00696877">
      <w:pPr>
        <w:pStyle w:val="Otsikko4"/>
      </w:pPr>
      <w:bookmarkStart w:id="160" w:name="_Toc200435656"/>
      <w:r>
        <w:t>sender (pakollinen)</w:t>
      </w:r>
      <w:bookmarkEnd w:id="160"/>
    </w:p>
    <w:p w14:paraId="03E5BBBF" w14:textId="77777777" w:rsidR="00696877" w:rsidRDefault="00696877">
      <w:pPr>
        <w:pStyle w:val="Otsikko4"/>
      </w:pPr>
      <w:bookmarkStart w:id="161" w:name="_Toc200435657"/>
      <w:r>
        <w:t>attentionLine (vapaaehtoinen)</w:t>
      </w:r>
      <w:bookmarkEnd w:id="161"/>
    </w:p>
    <w:p w14:paraId="1F604217" w14:textId="77777777" w:rsidR="00696877" w:rsidRDefault="00696877"/>
    <w:p w14:paraId="4AD42C92" w14:textId="77777777" w:rsidR="00696877" w:rsidRDefault="00696877"/>
    <w:p w14:paraId="48BEAA11" w14:textId="77777777" w:rsidR="00696877" w:rsidRDefault="00696877">
      <w:pPr>
        <w:pStyle w:val="Otsikko3"/>
      </w:pPr>
      <w:bookmarkStart w:id="162" w:name="_Toc200435658"/>
      <w:r>
        <w:t>Response Batch siirtokehys</w:t>
      </w:r>
      <w:bookmarkEnd w:id="162"/>
    </w:p>
    <w:p w14:paraId="558F1D86" w14:textId="77777777" w:rsidR="00696877" w:rsidRDefault="00696877"/>
    <w:p w14:paraId="6E6C853A" w14:textId="77777777" w:rsidR="00696877" w:rsidRDefault="00696877"/>
    <w:p w14:paraId="54400352" w14:textId="77777777" w:rsidR="00696877" w:rsidRDefault="00696877">
      <w:r>
        <w:t>Response Batch</w:t>
      </w:r>
      <w:r w:rsidR="000471F7">
        <w:t>-</w:t>
      </w:r>
      <w:r>
        <w:t>siirtokehys MCCI_RM200101UV sisältää samat elementit kuin batch</w:t>
      </w:r>
      <w:r w:rsidR="000471F7">
        <w:t>-</w:t>
      </w:r>
      <w:r>
        <w:t xml:space="preserve"> siirtokehys MCCI_RM200100UV sekä lisäksi pakollisen acknowledgement</w:t>
      </w:r>
      <w:r w:rsidR="000471F7">
        <w:t>-</w:t>
      </w:r>
      <w:r>
        <w:t xml:space="preserve">elementin </w:t>
      </w:r>
      <w:r w:rsidR="000471F7">
        <w:t>(</w:t>
      </w:r>
      <w:r>
        <w:t xml:space="preserve">kuten </w:t>
      </w:r>
      <w:r w:rsidR="000471F7">
        <w:t xml:space="preserve">yleensä </w:t>
      </w:r>
      <w:r>
        <w:t>kuittaussanomien siirtokehy</w:t>
      </w:r>
      <w:r w:rsidR="000471F7">
        <w:t>kset).</w:t>
      </w:r>
      <w:r>
        <w:t>.</w:t>
      </w:r>
    </w:p>
    <w:p w14:paraId="36CC475E" w14:textId="77777777" w:rsidR="00696877" w:rsidRDefault="000471F7">
      <w:r>
        <w:t xml:space="preserve">Response-batchissä </w:t>
      </w:r>
      <w:r w:rsidR="00696877">
        <w:t xml:space="preserve"> palautetaan kuitattavan batchin sisältämien interaktioiden sovellustason vastausinteraktiot.</w:t>
      </w:r>
    </w:p>
    <w:p w14:paraId="55DAAE2C" w14:textId="77777777" w:rsidR="00696877" w:rsidRDefault="00696877">
      <w:r>
        <w:t xml:space="preserve">Response batchia vastaava kuitattava batch sanoma ilmoitetaan pakollisen </w:t>
      </w:r>
      <w:r>
        <w:rPr>
          <w:b/>
          <w:bCs/>
        </w:rPr>
        <w:t>acknowledgement/targetBatch/id</w:t>
      </w:r>
      <w:r>
        <w:t xml:space="preserve"> -elementin avulla.</w:t>
      </w:r>
    </w:p>
    <w:p w14:paraId="4158C3B2" w14:textId="77777777" w:rsidR="00696877" w:rsidRDefault="00696877"/>
    <w:bookmarkStart w:id="163" w:name="_MON_1250587293"/>
    <w:bookmarkEnd w:id="163"/>
    <w:p w14:paraId="05586B38" w14:textId="77777777" w:rsidR="00696877" w:rsidRDefault="00696877">
      <w:r>
        <w:object w:dxaOrig="8611" w:dyaOrig="4876" w14:anchorId="1F88CB03">
          <v:shape id="_x0000_i1039" type="#_x0000_t75" style="width:430.5pt;height:243.75pt" o:ole="">
            <v:imagedata r:id="rId30" o:title=""/>
          </v:shape>
          <o:OLEObject Type="Embed" ProgID="Word.Picture.8" ShapeID="_x0000_i1039" DrawAspect="Content" ObjectID="_1812867340" r:id="rId31"/>
        </w:object>
      </w:r>
    </w:p>
    <w:p w14:paraId="2C15F7DF" w14:textId="77777777" w:rsidR="00696877" w:rsidRDefault="00696877">
      <w:pPr>
        <w:pStyle w:val="HTML-esimuotoiltu"/>
        <w:rPr>
          <w:lang w:val="en-US"/>
        </w:rPr>
      </w:pPr>
      <w:r>
        <w:rPr>
          <w:lang w:val="en-US"/>
        </w:rPr>
        <w:t xml:space="preserve">kuva 20 Batch acknowledgement </w:t>
      </w:r>
      <w:r w:rsidR="000471F7">
        <w:rPr>
          <w:lang w:val="en-US"/>
        </w:rPr>
        <w:t xml:space="preserve">- </w:t>
      </w:r>
      <w:r>
        <w:rPr>
          <w:lang w:val="en-US"/>
        </w:rPr>
        <w:t>elementti</w:t>
      </w:r>
    </w:p>
    <w:p w14:paraId="61D2E626" w14:textId="77777777" w:rsidR="00696877" w:rsidRDefault="00696877">
      <w:pPr>
        <w:rPr>
          <w:lang w:val="en-US"/>
        </w:rPr>
      </w:pPr>
    </w:p>
    <w:p w14:paraId="72D42C39" w14:textId="77777777" w:rsidR="00696877" w:rsidRDefault="00696877">
      <w:pPr>
        <w:pStyle w:val="Otsikko4"/>
      </w:pPr>
      <w:bookmarkStart w:id="164" w:name="_Toc200435659"/>
      <w:r>
        <w:t>message</w:t>
      </w:r>
      <w:bookmarkEnd w:id="164"/>
    </w:p>
    <w:p w14:paraId="50B1808A" w14:textId="77777777" w:rsidR="00696877" w:rsidRDefault="00696877"/>
    <w:p w14:paraId="449D1575" w14:textId="77777777" w:rsidR="00696877" w:rsidRDefault="000471F7">
      <w:r>
        <w:t>R-MIM:in message elementtiä ei esiinny todellisessa sanomassa. Sen korvaa XML-sanomassa batch-kehyksen lopussa oleva any-elementti, joka sisältää siirrettävät interaktiot.</w:t>
      </w:r>
    </w:p>
    <w:p w14:paraId="594D15D9" w14:textId="77777777" w:rsidR="00696877" w:rsidRDefault="00696877">
      <w:pPr>
        <w:pStyle w:val="Otsikko4"/>
        <w:rPr>
          <w:lang w:val="en-US"/>
        </w:rPr>
      </w:pPr>
      <w:bookmarkStart w:id="165" w:name="_Toc200435660"/>
      <w:r>
        <w:rPr>
          <w:lang w:val="en-US"/>
        </w:rPr>
        <w:t>acknowledgement – typeCode (pakollinen, CS)</w:t>
      </w:r>
      <w:bookmarkEnd w:id="165"/>
    </w:p>
    <w:p w14:paraId="7D4C18B2" w14:textId="77777777" w:rsidR="00696877" w:rsidRDefault="00696877">
      <w:pPr>
        <w:rPr>
          <w:lang w:val="en-US"/>
        </w:rPr>
      </w:pPr>
    </w:p>
    <w:p w14:paraId="6B5C4FF6" w14:textId="77777777" w:rsidR="00696877" w:rsidRDefault="00696877">
      <w:r>
        <w:t>Käytännössä on aina “AA”, batchin sisältämillä interaktioilla on omat kuittauskoodinsa.</w:t>
      </w:r>
    </w:p>
    <w:p w14:paraId="4F746E67" w14:textId="77777777" w:rsidR="00696877" w:rsidRDefault="00696877"/>
    <w:p w14:paraId="40BC3DC2" w14:textId="77777777" w:rsidR="00696877" w:rsidRDefault="00696877">
      <w:pPr>
        <w:pStyle w:val="Otsikko4"/>
        <w:rPr>
          <w:lang w:val="en-US"/>
        </w:rPr>
      </w:pPr>
      <w:bookmarkStart w:id="166" w:name="_Toc200435661"/>
      <w:r>
        <w:rPr>
          <w:lang w:val="en-US"/>
        </w:rPr>
        <w:t>acknowledgement – targetBatch – id (pakollinen, II)</w:t>
      </w:r>
      <w:bookmarkEnd w:id="166"/>
    </w:p>
    <w:p w14:paraId="109A1B3D" w14:textId="77777777" w:rsidR="00696877" w:rsidRDefault="00696877">
      <w:pPr>
        <w:rPr>
          <w:lang w:val="en-US"/>
        </w:rPr>
      </w:pPr>
    </w:p>
    <w:p w14:paraId="0313ABE3" w14:textId="77777777" w:rsidR="00696877" w:rsidRDefault="00696877">
      <w:r>
        <w:t>Id elementissä ilmoitetaan kuitattava batchi.</w:t>
      </w:r>
    </w:p>
    <w:p w14:paraId="24B5C3D6" w14:textId="77777777" w:rsidR="00696877" w:rsidRDefault="00696877"/>
    <w:p w14:paraId="6C26AE33" w14:textId="77777777" w:rsidR="00696877" w:rsidRDefault="00696877"/>
    <w:p w14:paraId="22F5D9FC" w14:textId="77777777" w:rsidR="00696877" w:rsidRDefault="00696877">
      <w:pPr>
        <w:pStyle w:val="Otsikko3"/>
      </w:pPr>
      <w:bookmarkStart w:id="167" w:name="_Toc200435662"/>
      <w:r>
        <w:t>Batch Interaktiot</w:t>
      </w:r>
      <w:bookmarkEnd w:id="167"/>
    </w:p>
    <w:p w14:paraId="4CB84AF9" w14:textId="77777777" w:rsidR="00696877" w:rsidRDefault="00696877"/>
    <w:p w14:paraId="552115A9" w14:textId="77777777" w:rsidR="00696877" w:rsidRDefault="00696877"/>
    <w:p w14:paraId="7148E11D" w14:textId="77777777" w:rsidR="00696877" w:rsidRDefault="00696877">
      <w:r>
        <w:t>Ballot</w:t>
      </w:r>
      <w:r w:rsidR="000471F7">
        <w:t>-</w:t>
      </w:r>
      <w:r>
        <w:t xml:space="preserve">paketti määrittelee kolme interaktiota, joissa sanomakuvauksia käytetään: </w:t>
      </w:r>
      <w:r>
        <w:rPr>
          <w:b/>
          <w:bCs/>
        </w:rPr>
        <w:t>Send Batch</w:t>
      </w:r>
      <w:r>
        <w:t xml:space="preserve"> (MCCI_IN200100UV), </w:t>
      </w:r>
      <w:r>
        <w:rPr>
          <w:b/>
          <w:bCs/>
        </w:rPr>
        <w:t>Send Response Batch</w:t>
      </w:r>
      <w:r>
        <w:t xml:space="preserve"> (MCCI_IN200101UV) ja </w:t>
      </w:r>
      <w:r>
        <w:rPr>
          <w:b/>
          <w:bCs/>
        </w:rPr>
        <w:t>Send message Adapter Batch Acknowledgement</w:t>
      </w:r>
      <w:r>
        <w:t xml:space="preserve"> (MCCI_IN200102UV).</w:t>
      </w:r>
    </w:p>
    <w:p w14:paraId="13F104E2" w14:textId="77777777" w:rsidR="00696877" w:rsidRDefault="00696877"/>
    <w:p w14:paraId="20550295" w14:textId="77777777" w:rsidR="00696877" w:rsidRDefault="00696877">
      <w:pPr>
        <w:pStyle w:val="Otsikko4"/>
        <w:rPr>
          <w:lang w:val="en-US"/>
        </w:rPr>
      </w:pPr>
      <w:bookmarkStart w:id="168" w:name="_Toc200435663"/>
      <w:r>
        <w:rPr>
          <w:lang w:val="en-US"/>
        </w:rPr>
        <w:t>Send Batch (MCCI_IN200100UV)</w:t>
      </w:r>
      <w:bookmarkEnd w:id="168"/>
    </w:p>
    <w:p w14:paraId="7850D59B" w14:textId="77777777" w:rsidR="00696877" w:rsidRDefault="00696877">
      <w:pPr>
        <w:rPr>
          <w:lang w:val="en-US"/>
        </w:rPr>
      </w:pPr>
    </w:p>
    <w:p w14:paraId="501FA673" w14:textId="77777777" w:rsidR="00696877" w:rsidRDefault="00696877">
      <w:r>
        <w:t>Käytetään batch sanoman lähettämiseen. Siirtokehys on MCCI_MT200100UV.</w:t>
      </w:r>
    </w:p>
    <w:p w14:paraId="69416F74" w14:textId="77777777" w:rsidR="00696877" w:rsidRDefault="00696877">
      <w:r>
        <w:t>Koska siirtokehys ei sisällä acceptAckCode attribuuttia (eli halutaanko batchille vastaanottokuittaus) on implementointioppaassa sovittava käytetäänkö koko batch-sanomalle Accept Ack kuittausta (MCCI_IN000002UV01).</w:t>
      </w:r>
    </w:p>
    <w:p w14:paraId="0E5DA1A4" w14:textId="77777777" w:rsidR="00696877" w:rsidRDefault="00696877"/>
    <w:p w14:paraId="390EC4A7" w14:textId="77777777" w:rsidR="00696877" w:rsidRDefault="00696877"/>
    <w:p w14:paraId="069B1DBA" w14:textId="77777777" w:rsidR="00696877" w:rsidRDefault="00696877">
      <w:pPr>
        <w:pStyle w:val="Otsikko4"/>
        <w:rPr>
          <w:lang w:val="en-US"/>
        </w:rPr>
      </w:pPr>
      <w:bookmarkStart w:id="169" w:name="_Toc200435664"/>
      <w:r>
        <w:rPr>
          <w:lang w:val="en-US"/>
        </w:rPr>
        <w:t>Send Response Batch (MCCI_IN200101UV)</w:t>
      </w:r>
      <w:bookmarkEnd w:id="169"/>
    </w:p>
    <w:p w14:paraId="07D020FF" w14:textId="77777777" w:rsidR="00696877" w:rsidRDefault="00696877">
      <w:pPr>
        <w:rPr>
          <w:lang w:val="en-US"/>
        </w:rPr>
      </w:pPr>
    </w:p>
    <w:p w14:paraId="568E817F" w14:textId="77777777" w:rsidR="00696877" w:rsidRDefault="00696877">
      <w:r>
        <w:t>Käytetään batch vastaussanoman lähettämiseen ja sisältää alkuperäisen batch sanoman sisältäneiden interaktioiden sovellustason vastaussanomat.</w:t>
      </w:r>
    </w:p>
    <w:p w14:paraId="340ABB15" w14:textId="77777777" w:rsidR="00696877" w:rsidRDefault="00696877">
      <w:r>
        <w:t>Siirtokehys on MCCI_MT200101UV</w:t>
      </w:r>
    </w:p>
    <w:p w14:paraId="1AB7D538" w14:textId="77777777" w:rsidR="00696877" w:rsidRDefault="00696877">
      <w:r>
        <w:t>Lähetetäänkö vastaussanomat erillisinä interaktioina vai tällä interaktiolla on sovittava implementointioppaassa.</w:t>
      </w:r>
    </w:p>
    <w:p w14:paraId="197B8EDA" w14:textId="77777777" w:rsidR="00696877" w:rsidRDefault="00696877">
      <w:r>
        <w:t>Yhteen batch lähetykseen voidaan vastata vain yhdellä Response Batch interaktiolla eli kaikki vastausinteraktiot on koottava yhteen pakettiin jos tätä interaktiota käytetään vastauksessa.</w:t>
      </w:r>
    </w:p>
    <w:p w14:paraId="3423FBF1" w14:textId="77777777" w:rsidR="000471F7" w:rsidRDefault="00696877">
      <w:r>
        <w:t>Query sanomat voivat myös pyytää vastausta batchin</w:t>
      </w:r>
      <w:r w:rsidR="000471F7">
        <w:t>ä.</w:t>
      </w:r>
    </w:p>
    <w:p w14:paraId="63850F9C" w14:textId="77777777" w:rsidR="000471F7" w:rsidRDefault="000471F7"/>
    <w:p w14:paraId="02B4C352" w14:textId="77777777" w:rsidR="00696877" w:rsidRDefault="000471F7">
      <w:r>
        <w:t>Mikään ei kuitenkaan estä käyttämästä send batch-wrapperiä (</w:t>
      </w:r>
      <w:r w:rsidRPr="000471F7">
        <w:t>MCCI_IN200100UV</w:t>
      </w:r>
      <w:r w:rsidDel="000471F7">
        <w:t xml:space="preserve"> </w:t>
      </w:r>
      <w:r>
        <w:t>) myös sovellustason vastaussanomien paketoimiseen, etenkin jos koko batchin sovellustason kuittaus ei ole käytössä.</w:t>
      </w:r>
    </w:p>
    <w:p w14:paraId="6BB5C6A0" w14:textId="77777777" w:rsidR="00696877" w:rsidRDefault="00696877"/>
    <w:p w14:paraId="3791DDEA" w14:textId="77777777" w:rsidR="00696877" w:rsidRDefault="00696877">
      <w:pPr>
        <w:pStyle w:val="Otsikko4"/>
        <w:rPr>
          <w:lang w:val="en-US"/>
        </w:rPr>
      </w:pPr>
      <w:bookmarkStart w:id="170" w:name="_Toc200435665"/>
      <w:r>
        <w:rPr>
          <w:lang w:val="en-US"/>
        </w:rPr>
        <w:t>Send message Adapter Batch Acknowledgement (MCCI_IN200102UV)</w:t>
      </w:r>
      <w:bookmarkEnd w:id="170"/>
    </w:p>
    <w:p w14:paraId="71FB393D" w14:textId="77777777" w:rsidR="00696877" w:rsidRDefault="00696877">
      <w:pPr>
        <w:rPr>
          <w:lang w:val="en-US"/>
        </w:rPr>
      </w:pPr>
    </w:p>
    <w:p w14:paraId="4DCFD431" w14:textId="77777777" w:rsidR="00696877" w:rsidRDefault="00696877">
      <w:r w:rsidRPr="00696877">
        <w:t xml:space="preserve">Tämän interaktion siirtokehys </w:t>
      </w:r>
      <w:r>
        <w:t>on ballot paketissa MCCI_RM200100, joka ei sisällä acknowledgement</w:t>
      </w:r>
      <w:r w:rsidR="00EE02E8">
        <w:t>-</w:t>
      </w:r>
      <w:r>
        <w:t>luokkaa</w:t>
      </w:r>
      <w:r w:rsidR="00EE02E8">
        <w:t>.</w:t>
      </w:r>
      <w:r>
        <w:t>.</w:t>
      </w:r>
    </w:p>
    <w:p w14:paraId="390C3F88" w14:textId="77777777" w:rsidR="00696877" w:rsidRDefault="00696877"/>
    <w:p w14:paraId="25EE152E" w14:textId="77777777" w:rsidR="00696877" w:rsidRDefault="00696877">
      <w:r>
        <w:t>Tämä interaktio on batch</w:t>
      </w:r>
      <w:r w:rsidR="00B24B54">
        <w:t>-</w:t>
      </w:r>
      <w:r>
        <w:t>sanoma, jonka vastaanottava adapteri lähettää käsiteltyään adapteritasolla batchin sisältämät interaktiot. Sisältää vastaanotetun batch-sanoman sisältämien interaktioiden Accept Ack</w:t>
      </w:r>
      <w:r w:rsidR="00B24B54">
        <w:t>-</w:t>
      </w:r>
      <w:r>
        <w:t>kuittaukset (vastaanottokuittaukset) eli vain MCCI_IN000002UV01 interaktioita.</w:t>
      </w:r>
    </w:p>
    <w:p w14:paraId="39AF5835" w14:textId="77777777" w:rsidR="00696877" w:rsidRDefault="00696877">
      <w:r>
        <w:t>Adapteri voi tutkia interaktioiden acceptAckCode kentän arvot ja lähettää Accept Ack kuittaukset niiden perusteella tai kuittauskäytäntö voidaan sopia paikallisesti esim. kuittaus lähetetään vain virhetapauksessa ja tyhjä batch vastaus tarkoittaa, että kaikki sanomat on hyväksytty. Tyhjällä batch-sanomalla MCCI_IN200102UV voidaan siis hoitaa koko batch-lähetyksen vastaanottokuittaus.</w:t>
      </w:r>
    </w:p>
    <w:p w14:paraId="16D7C292" w14:textId="77777777" w:rsidR="00696877" w:rsidRDefault="00696877"/>
    <w:p w14:paraId="6E50224B" w14:textId="77777777" w:rsidR="00696877" w:rsidRDefault="00696877">
      <w:r>
        <w:t>Ballot paketin mukaan adapteri saa torjua koko batch lähetyksen vain, jos batch sanoma on kokonaisuudessaan virheellinen esim. batchin sisältämien interaktioiden lukumäärä ei täsmää. Jos batch sisältää sekä virheellisiä että valideja interaktioita, validit on käsiteltävä normaalisti ja virheellisistä voidaan lähettää negatiivinen Accept Ack kuittaus MCCI_IN200102UV interaktion sisällä.</w:t>
      </w:r>
    </w:p>
    <w:p w14:paraId="13408D7C" w14:textId="77777777" w:rsidR="00696877" w:rsidRDefault="00696877">
      <w:r>
        <w:t>Koko batchia tällä interaktiolla ei voi hylätä, koska se ei sisällä acknowledgement luokkaa vaan on käytettävä normaalia Accept Ack kuittausta.</w:t>
      </w:r>
    </w:p>
    <w:p w14:paraId="2E8099CD" w14:textId="77777777" w:rsidR="00696877" w:rsidRDefault="00696877"/>
    <w:p w14:paraId="16991974" w14:textId="77777777" w:rsidR="00B24B54" w:rsidRDefault="00B24B54"/>
    <w:p w14:paraId="0A7231AA" w14:textId="77777777" w:rsidR="00B24B54" w:rsidRDefault="00B24B54" w:rsidP="00B24B54">
      <w:pPr>
        <w:pStyle w:val="Otsikko3"/>
        <w:ind w:left="0" w:firstLine="0"/>
      </w:pPr>
      <w:bookmarkStart w:id="171" w:name="_Toc200435666"/>
      <w:r>
        <w:t>Suositeltu käyttötapa</w:t>
      </w:r>
      <w:bookmarkEnd w:id="171"/>
    </w:p>
    <w:p w14:paraId="59E7F4EA" w14:textId="77777777" w:rsidR="00B24B54" w:rsidRDefault="00B24B54" w:rsidP="00B24B54"/>
    <w:p w14:paraId="32AB8AA7" w14:textId="77777777" w:rsidR="00B24B54" w:rsidRDefault="00B24B54" w:rsidP="00B24B54">
      <w:r>
        <w:t xml:space="preserve">Normaaleja sovellustason interaktioita kootaan bacth kehykseen </w:t>
      </w:r>
      <w:r w:rsidR="00795E83">
        <w:t>”</w:t>
      </w:r>
      <w:r w:rsidR="00795E83" w:rsidRPr="00795E83">
        <w:t>Send Batch</w:t>
      </w:r>
      <w:r w:rsidR="00795E83">
        <w:t>”</w:t>
      </w:r>
      <w:r w:rsidR="00795E83" w:rsidRPr="00795E83">
        <w:t xml:space="preserve"> (MCCI_IN200100UV)</w:t>
      </w:r>
      <w:r>
        <w:t>, esim. max 100 kpl. Sovitaan, että koko batchiin lähetetään yksi normaali vastaanottokuittaus</w:t>
      </w:r>
      <w:r w:rsidR="00795E83">
        <w:t xml:space="preserve"> ”Accept Ack”</w:t>
      </w:r>
      <w:r>
        <w:t xml:space="preserve"> </w:t>
      </w:r>
      <w:r w:rsidR="00345D74">
        <w:t>(</w:t>
      </w:r>
      <w:r w:rsidR="00795E83" w:rsidRPr="00795E83">
        <w:t>MCCI_IN000002UV01</w:t>
      </w:r>
      <w:r w:rsidR="00345D74">
        <w:t>)</w:t>
      </w:r>
      <w:r>
        <w:t xml:space="preserve">. </w:t>
      </w:r>
      <w:r w:rsidRPr="00795E83">
        <w:rPr>
          <w:lang w:val="en-US"/>
        </w:rPr>
        <w:t xml:space="preserve">Batchiä ei kuitata sovellustasolla response batchillä </w:t>
      </w:r>
      <w:r w:rsidR="00795E83">
        <w:rPr>
          <w:lang w:val="en-US"/>
        </w:rPr>
        <w:t>“</w:t>
      </w:r>
      <w:r w:rsidR="00795E83" w:rsidRPr="00795E83">
        <w:rPr>
          <w:lang w:val="en-US"/>
        </w:rPr>
        <w:t>Send Response Batch</w:t>
      </w:r>
      <w:r w:rsidR="00795E83">
        <w:rPr>
          <w:lang w:val="en-US"/>
        </w:rPr>
        <w:t>”</w:t>
      </w:r>
      <w:r w:rsidR="00795E83" w:rsidRPr="00795E83">
        <w:rPr>
          <w:lang w:val="en-US"/>
        </w:rPr>
        <w:t xml:space="preserve"> (MCCI_IN200101UV)</w:t>
      </w:r>
      <w:r w:rsidRPr="00795E83">
        <w:rPr>
          <w:lang w:val="en-US"/>
        </w:rPr>
        <w:t xml:space="preserve">. </w:t>
      </w:r>
      <w:r>
        <w:t xml:space="preserve">Sovellustason vastaussanomat kootaan myös batchiin </w:t>
      </w:r>
      <w:r w:rsidR="00795E83">
        <w:t>”</w:t>
      </w:r>
      <w:r w:rsidR="00795E83" w:rsidRPr="00795E83">
        <w:t>Send Batch</w:t>
      </w:r>
      <w:r w:rsidR="00795E83">
        <w:t>”</w:t>
      </w:r>
      <w:r w:rsidR="00795E83" w:rsidRPr="00795E83">
        <w:t xml:space="preserve"> (MCCI_IN200100UV)</w:t>
      </w:r>
      <w:r>
        <w:t xml:space="preserve"> vastaavalla tavalla ja koko batch kuitataan normaalilla vastaanottokuitta</w:t>
      </w:r>
      <w:r w:rsidR="001B6145">
        <w:t>u</w:t>
      </w:r>
      <w:r>
        <w:t xml:space="preserve">ksella </w:t>
      </w:r>
      <w:r w:rsidR="00795E83" w:rsidRPr="00795E83">
        <w:t>MCCI_IN000002UV01</w:t>
      </w:r>
      <w:r>
        <w:t>. Vastaussanomat voivat nyt tulla useana eri batchinä</w:t>
      </w:r>
      <w:r w:rsidR="005757B9">
        <w:t xml:space="preserve"> (ilman rajoituksia). (Täten säästytään problematiikasta tilanteessa, jossa osa sovellustason kuittauksista on negatiivisia).</w:t>
      </w:r>
    </w:p>
    <w:p w14:paraId="79F2F3BE" w14:textId="77777777" w:rsidR="00C66393" w:rsidRDefault="00C66393" w:rsidP="00B24B54"/>
    <w:p w14:paraId="787DC05F" w14:textId="77777777" w:rsidR="00C66393" w:rsidRDefault="00C66393" w:rsidP="00B24B54">
      <w:r>
        <w:t>Batchiä ei voi käyttää sellaisissa sovellusadaptereissa, joissa odotetaan edellisen sanoman kuittausta ennen kuin lähetetään uusi sanoma.</w:t>
      </w:r>
    </w:p>
    <w:p w14:paraId="0B4A0290" w14:textId="77777777" w:rsidR="00AA772D" w:rsidRDefault="00AA772D" w:rsidP="00B24B54"/>
    <w:p w14:paraId="31510024" w14:textId="77777777" w:rsidR="00AA772D" w:rsidRPr="00B24B54" w:rsidRDefault="00AA772D" w:rsidP="00B24B54">
      <w:r>
        <w:t xml:space="preserve">Sovellusaluekohtaisesti (esim. </w:t>
      </w:r>
      <w:del w:id="172" w:author="Tuomainen Mika" w:date="2017-11-23T09:19:00Z">
        <w:r w:rsidDel="00F764AA">
          <w:delText>KANTA-arkiston</w:delText>
        </w:r>
      </w:del>
      <w:ins w:id="173" w:author="Tuomainen Mika" w:date="2017-11-23T09:19:00Z">
        <w:r w:rsidR="00F764AA">
          <w:t>Kanta-palvelujen</w:t>
        </w:r>
      </w:ins>
      <w:r>
        <w:t xml:space="preserve"> liikenne) määritellään, mitä interaktoita saa niputtaa samaan batchiin. Samoin sovellusaluekohtaisesti määritellään batchin sisältämien interaktioiden maksimimäärä.</w:t>
      </w:r>
    </w:p>
    <w:p w14:paraId="0B7F36E7" w14:textId="77777777" w:rsidR="00696877" w:rsidRDefault="00696877"/>
    <w:p w14:paraId="2A69FCE2" w14:textId="77777777" w:rsidR="00696877" w:rsidRDefault="00696877">
      <w:pPr>
        <w:pStyle w:val="Otsikko2"/>
      </w:pPr>
      <w:bookmarkStart w:id="174" w:name="_Toc200435667"/>
      <w:r>
        <w:t>Vastaanottokuittaus - Accept Ack (MCCI_IN000002UV01) Interaktio</w:t>
      </w:r>
      <w:bookmarkEnd w:id="174"/>
    </w:p>
    <w:p w14:paraId="3F173016" w14:textId="77777777" w:rsidR="00696877" w:rsidRDefault="00696877"/>
    <w:p w14:paraId="779C887E" w14:textId="77777777" w:rsidR="00696877" w:rsidRDefault="00696877">
      <w:r>
        <w:t xml:space="preserve">Tämä interaktio on V3 2006 standardin mukainen </w:t>
      </w:r>
      <w:r w:rsidR="00B24B54">
        <w:t xml:space="preserve">normaali </w:t>
      </w:r>
      <w:r>
        <w:t>(adapteritason) vastaanottokuittaus.</w:t>
      </w:r>
    </w:p>
    <w:p w14:paraId="4B2D3512" w14:textId="77777777" w:rsidR="00696877" w:rsidRDefault="00696877"/>
    <w:p w14:paraId="2059D194" w14:textId="77777777" w:rsidR="00696877" w:rsidRDefault="00696877">
      <w:r>
        <w:t>Jokaisen vastaanottavan sovelluksen pitää osata lähettää vastaanottokuittaus (pyydettäessä) ja jokaisen lähettävän sovelluksen pitää pystyä vastaanottamaan vastaanottokuittaus. Ks. 2.3.1.9  acceptAckCode.</w:t>
      </w:r>
    </w:p>
    <w:p w14:paraId="30C9CCAB" w14:textId="77777777" w:rsidR="00696877" w:rsidRDefault="00696877"/>
    <w:p w14:paraId="48BD94E9" w14:textId="77777777" w:rsidR="00696877" w:rsidRDefault="00696877">
      <w:r>
        <w:t>Vastaanotettuaan sanoman adapteri joko hyväksyy tai hylkää sanoman seuraavien seikkojen perusteella:</w:t>
      </w:r>
    </w:p>
    <w:p w14:paraId="2C0691DA" w14:textId="77777777" w:rsidR="00696877" w:rsidRDefault="00696877">
      <w:pPr>
        <w:pStyle w:val="Kappale"/>
        <w:numPr>
          <w:ilvl w:val="0"/>
          <w:numId w:val="27"/>
        </w:numPr>
      </w:pPr>
      <w:r>
        <w:t>Vastaanottavan järjestelmän tila</w:t>
      </w:r>
    </w:p>
    <w:p w14:paraId="13161E8E" w14:textId="77777777" w:rsidR="00696877" w:rsidRDefault="00696877">
      <w:pPr>
        <w:numPr>
          <w:ilvl w:val="0"/>
          <w:numId w:val="27"/>
        </w:numPr>
      </w:pPr>
      <w:r>
        <w:t>Turvallisen tallennustilan saatavuus</w:t>
      </w:r>
    </w:p>
    <w:p w14:paraId="529EF691" w14:textId="77777777" w:rsidR="00696877" w:rsidRDefault="00696877">
      <w:pPr>
        <w:numPr>
          <w:ilvl w:val="0"/>
          <w:numId w:val="27"/>
        </w:numPr>
      </w:pPr>
      <w:r>
        <w:t>Sanoman syntaktinen oikeellisuus, jos tarkistukset tehdään tällä tasolla</w:t>
      </w:r>
    </w:p>
    <w:p w14:paraId="3765EF5E" w14:textId="77777777" w:rsidR="00696877" w:rsidRDefault="00696877">
      <w:pPr>
        <w:numPr>
          <w:ilvl w:val="0"/>
          <w:numId w:val="27"/>
        </w:numPr>
      </w:pPr>
      <w:r>
        <w:t>Adapteri tutkii saapuvasta sanomasta tarpeelliset kentät mm. interaktion id, type id, version, processing code</w:t>
      </w:r>
    </w:p>
    <w:p w14:paraId="5C9CC90E" w14:textId="77777777" w:rsidR="00696877" w:rsidRDefault="00696877"/>
    <w:p w14:paraId="05DA0B1C" w14:textId="77777777" w:rsidR="00696877" w:rsidRDefault="00696877">
      <w:r>
        <w:t>Adapteri tutkii myös siirtokehyksen acceptAckCode:sta onko vastaanottokuittaus käytössä. Jos sanoma voidaan hyväksyä ja kuittaus on aina voimassa adapteri lähettää lähettäjälle positiivisen vastaanottokuittauksen ”CA” koodilla ja siirtää sanoman sovelluksen käsiteltäväksi. Jos adapteri hylkää sanoman ja kuittaus on käytössä lähetetään vastaanottokuittaus ”CE” tai ”CR” koodilla ks. 2.3.1.9 ja 2.7.1.1.</w:t>
      </w:r>
    </w:p>
    <w:p w14:paraId="18E8EFAA" w14:textId="77777777" w:rsidR="00696877" w:rsidRDefault="00696877"/>
    <w:p w14:paraId="3B3F12F7" w14:textId="77777777" w:rsidR="00696877" w:rsidRDefault="00696877">
      <w:r>
        <w:t>Vastaanottokuittaukset lähetetään aina osoitteeseen, joka on ilmoitettu alkuperäisen sanoman siirtokehyksen elementissä sending device.</w:t>
      </w:r>
    </w:p>
    <w:p w14:paraId="7DC76F22" w14:textId="77777777" w:rsidR="00696877" w:rsidRDefault="00696877"/>
    <w:p w14:paraId="66FF70A6" w14:textId="77777777" w:rsidR="00696877" w:rsidRDefault="00696877">
      <w:r>
        <w:t>Jokaisen interaktion receiver responsibilities osioon kuuluu tavallaan interaktio MCCI_IN000002UV01 vaikka sitä ei ole erikseen mainittu. Itse tämän interaktion siirtokehyksessä MCCI_RM000200 (Message type MCCI_MT000200UV01) acceptAckCode on vakioarvo ”NE”, joten sitä ei koskaan kuitata Accept Ackilla eli vastaanottokuittaukselle ei voi pyytää vastaanottokuittausta.</w:t>
      </w:r>
    </w:p>
    <w:p w14:paraId="70916F89" w14:textId="77777777" w:rsidR="00696877" w:rsidRDefault="00696877"/>
    <w:p w14:paraId="1670D5CE" w14:textId="77777777" w:rsidR="00696877" w:rsidRDefault="00696877">
      <w:r>
        <w:t>Alla interaktion kuvaavassa taulukossa siirtokehys (Transmission Wrapper) on MCCI_MT000200UV01 ja kontrollikehys sekä varsinainen payload (Message Type) puuttuvat.</w:t>
      </w:r>
    </w:p>
    <w:p w14:paraId="01C6FD35"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3"/>
        <w:gridCol w:w="4223"/>
      </w:tblGrid>
      <w:tr w:rsidR="00696877" w14:paraId="4B6FEDEE" w14:textId="77777777">
        <w:tblPrEx>
          <w:tblCellMar>
            <w:top w:w="0" w:type="dxa"/>
            <w:bottom w:w="0" w:type="dxa"/>
          </w:tblCellMar>
        </w:tblPrEx>
        <w:tc>
          <w:tcPr>
            <w:tcW w:w="4223" w:type="dxa"/>
          </w:tcPr>
          <w:p w14:paraId="49EC84AA" w14:textId="77777777" w:rsidR="00696877" w:rsidRDefault="00696877">
            <w:pPr>
              <w:rPr>
                <w:lang w:val="en-GB"/>
              </w:rPr>
            </w:pPr>
            <w:r>
              <w:rPr>
                <w:lang w:val="en-GB"/>
              </w:rPr>
              <w:t>Structured Name</w:t>
            </w:r>
          </w:p>
        </w:tc>
        <w:tc>
          <w:tcPr>
            <w:tcW w:w="4223" w:type="dxa"/>
          </w:tcPr>
          <w:p w14:paraId="11AA4042" w14:textId="77777777" w:rsidR="00696877" w:rsidRDefault="00696877">
            <w:pPr>
              <w:rPr>
                <w:lang w:val="en-GB"/>
              </w:rPr>
            </w:pPr>
            <w:r>
              <w:rPr>
                <w:lang w:val="en-GB"/>
              </w:rPr>
              <w:t>Generic Message Transmission Definition Message Local Accept Acknowledgement</w:t>
            </w:r>
          </w:p>
        </w:tc>
      </w:tr>
      <w:tr w:rsidR="00696877" w14:paraId="034F431B" w14:textId="77777777">
        <w:tblPrEx>
          <w:tblCellMar>
            <w:top w:w="0" w:type="dxa"/>
            <w:bottom w:w="0" w:type="dxa"/>
          </w:tblCellMar>
        </w:tblPrEx>
        <w:tc>
          <w:tcPr>
            <w:tcW w:w="4223" w:type="dxa"/>
          </w:tcPr>
          <w:p w14:paraId="2007A804" w14:textId="77777777" w:rsidR="00696877" w:rsidRDefault="00696877">
            <w:pPr>
              <w:rPr>
                <w:lang w:val="en-GB"/>
              </w:rPr>
            </w:pPr>
            <w:r>
              <w:rPr>
                <w:lang w:val="en-GB"/>
              </w:rPr>
              <w:t>Trigger Event</w:t>
            </w:r>
          </w:p>
        </w:tc>
        <w:tc>
          <w:tcPr>
            <w:tcW w:w="4223" w:type="dxa"/>
          </w:tcPr>
          <w:p w14:paraId="60C57226" w14:textId="77777777" w:rsidR="00696877" w:rsidRDefault="00696877">
            <w:pPr>
              <w:rPr>
                <w:lang w:val="en-GB"/>
              </w:rPr>
            </w:pPr>
            <w:r>
              <w:rPr>
                <w:lang w:val="en-GB"/>
              </w:rPr>
              <w:t xml:space="preserve">Send Message Accept Acknowledgement </w:t>
            </w:r>
          </w:p>
          <w:p w14:paraId="11B90DB3" w14:textId="77777777" w:rsidR="00696877" w:rsidRDefault="00696877">
            <w:pPr>
              <w:rPr>
                <w:lang w:val="en-GB"/>
              </w:rPr>
            </w:pPr>
            <w:r>
              <w:rPr>
                <w:lang w:val="en-GB"/>
              </w:rPr>
              <w:t>MCCI_TE000002UV01</w:t>
            </w:r>
          </w:p>
        </w:tc>
      </w:tr>
      <w:tr w:rsidR="00696877" w14:paraId="51F861DB" w14:textId="77777777">
        <w:tblPrEx>
          <w:tblCellMar>
            <w:top w:w="0" w:type="dxa"/>
            <w:bottom w:w="0" w:type="dxa"/>
          </w:tblCellMar>
        </w:tblPrEx>
        <w:tc>
          <w:tcPr>
            <w:tcW w:w="4223" w:type="dxa"/>
          </w:tcPr>
          <w:p w14:paraId="12CE0355" w14:textId="77777777" w:rsidR="00696877" w:rsidRDefault="00696877">
            <w:pPr>
              <w:rPr>
                <w:lang w:val="en-GB"/>
              </w:rPr>
            </w:pPr>
            <w:r>
              <w:rPr>
                <w:lang w:val="en-GB"/>
              </w:rPr>
              <w:t>Transmission Wrapper</w:t>
            </w:r>
          </w:p>
        </w:tc>
        <w:tc>
          <w:tcPr>
            <w:tcW w:w="4223" w:type="dxa"/>
          </w:tcPr>
          <w:p w14:paraId="046280EB" w14:textId="77777777" w:rsidR="00696877" w:rsidRDefault="00696877">
            <w:pPr>
              <w:rPr>
                <w:lang w:val="en-GB"/>
              </w:rPr>
            </w:pPr>
            <w:r>
              <w:rPr>
                <w:lang w:val="en-GB"/>
              </w:rPr>
              <w:t>Accept Acknowledgement  MCCI_MT000200UV01</w:t>
            </w:r>
          </w:p>
        </w:tc>
      </w:tr>
      <w:tr w:rsidR="00696877" w14:paraId="34964182" w14:textId="77777777">
        <w:tblPrEx>
          <w:tblCellMar>
            <w:top w:w="0" w:type="dxa"/>
            <w:bottom w:w="0" w:type="dxa"/>
          </w:tblCellMar>
        </w:tblPrEx>
        <w:tc>
          <w:tcPr>
            <w:tcW w:w="4223" w:type="dxa"/>
          </w:tcPr>
          <w:p w14:paraId="40CEE806" w14:textId="77777777" w:rsidR="00696877" w:rsidRDefault="00696877">
            <w:pPr>
              <w:rPr>
                <w:lang w:val="en-GB"/>
              </w:rPr>
            </w:pPr>
            <w:r>
              <w:rPr>
                <w:lang w:val="en-GB"/>
              </w:rPr>
              <w:t>Control Act Wrapper</w:t>
            </w:r>
          </w:p>
        </w:tc>
        <w:tc>
          <w:tcPr>
            <w:tcW w:w="4223" w:type="dxa"/>
          </w:tcPr>
          <w:p w14:paraId="5CA8035F" w14:textId="77777777" w:rsidR="00696877" w:rsidRDefault="00696877">
            <w:pPr>
              <w:rPr>
                <w:lang w:val="en-GB"/>
              </w:rPr>
            </w:pPr>
          </w:p>
        </w:tc>
      </w:tr>
      <w:tr w:rsidR="00696877" w14:paraId="40E8B4E7" w14:textId="77777777">
        <w:tblPrEx>
          <w:tblCellMar>
            <w:top w:w="0" w:type="dxa"/>
            <w:bottom w:w="0" w:type="dxa"/>
          </w:tblCellMar>
        </w:tblPrEx>
        <w:tc>
          <w:tcPr>
            <w:tcW w:w="4223" w:type="dxa"/>
          </w:tcPr>
          <w:p w14:paraId="035BE495" w14:textId="77777777" w:rsidR="00696877" w:rsidRDefault="00696877">
            <w:pPr>
              <w:rPr>
                <w:lang w:val="en-GB"/>
              </w:rPr>
            </w:pPr>
            <w:r>
              <w:rPr>
                <w:lang w:val="en-GB"/>
              </w:rPr>
              <w:t>Message Type</w:t>
            </w:r>
          </w:p>
        </w:tc>
        <w:tc>
          <w:tcPr>
            <w:tcW w:w="4223" w:type="dxa"/>
          </w:tcPr>
          <w:p w14:paraId="775CDF20" w14:textId="77777777" w:rsidR="00696877" w:rsidRDefault="00696877">
            <w:pPr>
              <w:rPr>
                <w:lang w:val="en-GB"/>
              </w:rPr>
            </w:pPr>
          </w:p>
        </w:tc>
      </w:tr>
      <w:tr w:rsidR="00696877" w14:paraId="5E2CE979" w14:textId="77777777">
        <w:tblPrEx>
          <w:tblCellMar>
            <w:top w:w="0" w:type="dxa"/>
            <w:bottom w:w="0" w:type="dxa"/>
          </w:tblCellMar>
        </w:tblPrEx>
        <w:tc>
          <w:tcPr>
            <w:tcW w:w="4223" w:type="dxa"/>
          </w:tcPr>
          <w:p w14:paraId="3A70D983" w14:textId="77777777" w:rsidR="00696877" w:rsidRDefault="00696877">
            <w:pPr>
              <w:rPr>
                <w:lang w:val="en-GB"/>
              </w:rPr>
            </w:pPr>
            <w:r>
              <w:rPr>
                <w:lang w:val="en-GB"/>
              </w:rPr>
              <w:t>Sending and Receiving Roles</w:t>
            </w:r>
          </w:p>
        </w:tc>
        <w:tc>
          <w:tcPr>
            <w:tcW w:w="4223" w:type="dxa"/>
          </w:tcPr>
          <w:p w14:paraId="16553708" w14:textId="77777777" w:rsidR="00696877" w:rsidRDefault="00696877">
            <w:pPr>
              <w:rPr>
                <w:lang w:val="en-GB"/>
              </w:rPr>
            </w:pPr>
          </w:p>
        </w:tc>
      </w:tr>
      <w:tr w:rsidR="00696877" w14:paraId="7D1A087C" w14:textId="77777777">
        <w:tblPrEx>
          <w:tblCellMar>
            <w:top w:w="0" w:type="dxa"/>
            <w:bottom w:w="0" w:type="dxa"/>
          </w:tblCellMar>
        </w:tblPrEx>
        <w:tc>
          <w:tcPr>
            <w:tcW w:w="4223" w:type="dxa"/>
          </w:tcPr>
          <w:p w14:paraId="7C05B04E" w14:textId="77777777" w:rsidR="00696877" w:rsidRDefault="00696877">
            <w:pPr>
              <w:rPr>
                <w:lang w:val="en-GB"/>
              </w:rPr>
            </w:pPr>
            <w:r>
              <w:rPr>
                <w:lang w:val="en-GB"/>
              </w:rPr>
              <w:t>Sender</w:t>
            </w:r>
          </w:p>
        </w:tc>
        <w:tc>
          <w:tcPr>
            <w:tcW w:w="4223" w:type="dxa"/>
          </w:tcPr>
          <w:p w14:paraId="01498904" w14:textId="77777777" w:rsidR="00696877" w:rsidRDefault="00696877">
            <w:pPr>
              <w:rPr>
                <w:lang w:val="en-GB"/>
              </w:rPr>
            </w:pPr>
            <w:r>
              <w:rPr>
                <w:lang w:val="en-GB"/>
              </w:rPr>
              <w:t>Notification Message Sender  MCCI_AR900001UV01</w:t>
            </w:r>
          </w:p>
        </w:tc>
      </w:tr>
      <w:tr w:rsidR="00696877" w14:paraId="7706B7DB" w14:textId="77777777">
        <w:tblPrEx>
          <w:tblCellMar>
            <w:top w:w="0" w:type="dxa"/>
            <w:bottom w:w="0" w:type="dxa"/>
          </w:tblCellMar>
        </w:tblPrEx>
        <w:tc>
          <w:tcPr>
            <w:tcW w:w="4223" w:type="dxa"/>
          </w:tcPr>
          <w:p w14:paraId="6AC4796D" w14:textId="77777777" w:rsidR="00696877" w:rsidRDefault="00696877">
            <w:pPr>
              <w:rPr>
                <w:lang w:val="en-GB"/>
              </w:rPr>
            </w:pPr>
            <w:r>
              <w:rPr>
                <w:lang w:val="en-GB"/>
              </w:rPr>
              <w:t>Receiver</w:t>
            </w:r>
          </w:p>
        </w:tc>
        <w:tc>
          <w:tcPr>
            <w:tcW w:w="4223" w:type="dxa"/>
          </w:tcPr>
          <w:p w14:paraId="0E73440F" w14:textId="77777777" w:rsidR="00696877" w:rsidRDefault="00696877">
            <w:pPr>
              <w:rPr>
                <w:lang w:val="en-GB"/>
              </w:rPr>
            </w:pPr>
            <w:r>
              <w:rPr>
                <w:lang w:val="en-GB"/>
              </w:rPr>
              <w:t>Request Message Receiver  MCCI_AR900004UV01</w:t>
            </w:r>
          </w:p>
        </w:tc>
      </w:tr>
    </w:tbl>
    <w:p w14:paraId="57C8468A" w14:textId="77777777" w:rsidR="00696877" w:rsidRDefault="00696877">
      <w:pPr>
        <w:rPr>
          <w:lang w:val="en-GB"/>
        </w:rPr>
      </w:pPr>
    </w:p>
    <w:p w14:paraId="3947113F" w14:textId="77777777" w:rsidR="00696877" w:rsidRDefault="00696877">
      <w:r>
        <w:t>Accept Ack kuittauksessa on keskeistä virheiden ilmoittaminen. Virheet kuvataan siirtokehyksen acknowledgement luokan avulla, joka on kuvattu kohdassa 2.3.2.1 ja alla kohdassa 2.7.1.1 on lisää asiasta.</w:t>
      </w:r>
    </w:p>
    <w:p w14:paraId="766D740D" w14:textId="77777777" w:rsidR="00696877" w:rsidRDefault="00696877"/>
    <w:p w14:paraId="600A1294" w14:textId="77777777" w:rsidR="00696877" w:rsidRDefault="00696877"/>
    <w:p w14:paraId="7D779B58" w14:textId="77777777" w:rsidR="00696877" w:rsidRDefault="00696877">
      <w:pPr>
        <w:pStyle w:val="Otsikko3"/>
      </w:pPr>
      <w:bookmarkStart w:id="175" w:name="_Toc200435668"/>
      <w:r>
        <w:t>Vastaanottokuittaus synkronisessa/asynkronisessa liikenteessä</w:t>
      </w:r>
      <w:bookmarkEnd w:id="175"/>
    </w:p>
    <w:p w14:paraId="708F682A" w14:textId="77777777" w:rsidR="00696877" w:rsidRDefault="00696877"/>
    <w:p w14:paraId="489C145C" w14:textId="77777777" w:rsidR="00696877" w:rsidRPr="00AE6937" w:rsidRDefault="00696877">
      <w:r>
        <w:t xml:space="preserve">Asynkronisessa liikenteessä on syytä käyttää aina vastaanottokuittausta (myös positiivinen kuittaus) viestien perillemenon varmistamiseen, jos käytössä ei ole luotettavaa sanomanvälitystä esim. </w:t>
      </w:r>
      <w:r w:rsidRPr="00AE6937">
        <w:t>WS-RM (reliable messaging).</w:t>
      </w:r>
    </w:p>
    <w:p w14:paraId="26C5E610" w14:textId="77777777" w:rsidR="00696877" w:rsidRPr="00AE6937" w:rsidRDefault="00696877">
      <w:r>
        <w:t xml:space="preserve">Synkronisessa request-response tyyppisessä liikenteessä, jossa normaalisti vastaussanomana on sovellustason vastaussanoma, vastaanottokuittausta voidaan käyttää vain virhetilanteissa ks. </w:t>
      </w:r>
      <w:r w:rsidRPr="00AE6937">
        <w:t>Synkroninen Web Services siirto 3.2.3.3.</w:t>
      </w:r>
    </w:p>
    <w:p w14:paraId="1117C916" w14:textId="77777777" w:rsidR="00696877" w:rsidRPr="00AE6937" w:rsidRDefault="00696877"/>
    <w:p w14:paraId="5889F93A" w14:textId="77777777" w:rsidR="00696877" w:rsidRDefault="00696877">
      <w:r>
        <w:t>Tiedostossa MCCI_HD000200.htm on kuvattu taulukkomuodossa siirtokehyksen kentät.</w:t>
      </w:r>
    </w:p>
    <w:p w14:paraId="402B14AA" w14:textId="77777777" w:rsidR="00696877" w:rsidRDefault="00696877">
      <w:r>
        <w:t>Tiedostot MCCI_IN000002UV01_CA_esim.xml, MCCI_IN000002UV01_CE_esim.xml ja MCCI_IN000002UV01_CR_esim.xml ovat esimerkkisanomia.</w:t>
      </w:r>
    </w:p>
    <w:p w14:paraId="4FC49B7E" w14:textId="77777777" w:rsidR="00696877" w:rsidRDefault="00696877"/>
    <w:p w14:paraId="448E1387" w14:textId="77777777" w:rsidR="00696877" w:rsidRDefault="00696877"/>
    <w:p w14:paraId="19900B52" w14:textId="77777777" w:rsidR="00696877" w:rsidRDefault="00696877">
      <w:pPr>
        <w:pStyle w:val="Otsikko2"/>
      </w:pPr>
      <w:bookmarkStart w:id="176" w:name="_Toc200435669"/>
      <w:r>
        <w:t>Virheiden ilmoittaminen</w:t>
      </w:r>
      <w:bookmarkEnd w:id="176"/>
    </w:p>
    <w:p w14:paraId="460F0422" w14:textId="77777777" w:rsidR="00696877" w:rsidRDefault="00696877">
      <w:pPr>
        <w:pStyle w:val="Otsikko3"/>
      </w:pPr>
      <w:bookmarkStart w:id="177" w:name="_Toc200435670"/>
      <w:r>
        <w:t>Virheiden ilmoittaminen siirtokehyksessä</w:t>
      </w:r>
      <w:bookmarkEnd w:id="177"/>
      <w:r>
        <w:t xml:space="preserve"> </w:t>
      </w:r>
    </w:p>
    <w:p w14:paraId="491E60CC" w14:textId="77777777" w:rsidR="00696877" w:rsidRDefault="00696877"/>
    <w:p w14:paraId="2D7440C9" w14:textId="77777777" w:rsidR="00696877" w:rsidRDefault="00696877">
      <w:pPr>
        <w:pStyle w:val="Otsikko4"/>
      </w:pPr>
      <w:bookmarkStart w:id="178" w:name="_Toc200435671"/>
      <w:r>
        <w:t>Vastaanottokuittaus</w:t>
      </w:r>
      <w:bookmarkEnd w:id="178"/>
    </w:p>
    <w:p w14:paraId="5FE62E38" w14:textId="77777777" w:rsidR="00696877" w:rsidRDefault="00696877"/>
    <w:p w14:paraId="1C87F3F6" w14:textId="77777777" w:rsidR="00696877" w:rsidRDefault="00696877">
      <w:r>
        <w:t>Siirtokehyksessä ilmoitetaan kuitattavan sanoman teknisistä  virheistä vastaanottokuittauksella (MCCI_IN000002UV01 interaktio eli Accept Ack) Siirtokehyksen tyyppi on tässä interaktiossa MCCI_MT000200UV01</w:t>
      </w:r>
    </w:p>
    <w:p w14:paraId="26A6E123" w14:textId="77777777" w:rsidR="00696877" w:rsidRDefault="00696877"/>
    <w:p w14:paraId="6B17BB1A" w14:textId="77777777" w:rsidR="00696877" w:rsidRDefault="00696877">
      <w:r>
        <w:t>Alla olevat taulukot on kopioitu kohdasta 2.3.2.1 acknowledgement</w:t>
      </w:r>
    </w:p>
    <w:p w14:paraId="0871C7EA" w14:textId="77777777" w:rsidR="00696877" w:rsidRDefault="00696877">
      <w:r>
        <w:t>Vastaanottokuittauksen acknowledgement luokan elementti typeCode:</w:t>
      </w:r>
    </w:p>
    <w:p w14:paraId="100F0C0A"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4"/>
        <w:gridCol w:w="2890"/>
        <w:gridCol w:w="2896"/>
      </w:tblGrid>
      <w:tr w:rsidR="00696877" w14:paraId="687423F5" w14:textId="77777777">
        <w:tblPrEx>
          <w:tblCellMar>
            <w:top w:w="0" w:type="dxa"/>
            <w:bottom w:w="0" w:type="dxa"/>
          </w:tblCellMar>
        </w:tblPrEx>
        <w:tc>
          <w:tcPr>
            <w:tcW w:w="2926" w:type="dxa"/>
            <w:shd w:val="clear" w:color="auto" w:fill="CCCCCC"/>
          </w:tcPr>
          <w:p w14:paraId="2C4D9FAB" w14:textId="77777777" w:rsidR="00696877" w:rsidRDefault="00696877">
            <w:r>
              <w:t>Koodi</w:t>
            </w:r>
          </w:p>
        </w:tc>
        <w:tc>
          <w:tcPr>
            <w:tcW w:w="2927" w:type="dxa"/>
            <w:shd w:val="clear" w:color="auto" w:fill="CCCCCC"/>
          </w:tcPr>
          <w:p w14:paraId="38F33A43" w14:textId="77777777" w:rsidR="00696877" w:rsidRDefault="00696877">
            <w:r>
              <w:t>tarkoitus</w:t>
            </w:r>
          </w:p>
        </w:tc>
        <w:tc>
          <w:tcPr>
            <w:tcW w:w="2927" w:type="dxa"/>
            <w:shd w:val="clear" w:color="auto" w:fill="CCCCCC"/>
          </w:tcPr>
          <w:p w14:paraId="660EFFB1" w14:textId="77777777" w:rsidR="00696877" w:rsidRDefault="00696877">
            <w:r>
              <w:t>Suomennus</w:t>
            </w:r>
          </w:p>
        </w:tc>
      </w:tr>
      <w:tr w:rsidR="00696877" w14:paraId="41FED6B5" w14:textId="77777777">
        <w:tblPrEx>
          <w:tblCellMar>
            <w:top w:w="0" w:type="dxa"/>
            <w:bottom w:w="0" w:type="dxa"/>
          </w:tblCellMar>
        </w:tblPrEx>
        <w:tc>
          <w:tcPr>
            <w:tcW w:w="2926" w:type="dxa"/>
          </w:tcPr>
          <w:p w14:paraId="4A94551B" w14:textId="77777777" w:rsidR="00696877" w:rsidRDefault="00696877">
            <w:pPr>
              <w:pStyle w:val="Sisluet1"/>
              <w:rPr>
                <w:szCs w:val="24"/>
                <w:lang w:val="en-GB" w:eastAsia="fi-FI"/>
              </w:rPr>
            </w:pPr>
            <w:r>
              <w:rPr>
                <w:szCs w:val="24"/>
                <w:lang w:val="en-GB" w:eastAsia="fi-FI"/>
              </w:rPr>
              <w:t>CA</w:t>
            </w:r>
          </w:p>
        </w:tc>
        <w:tc>
          <w:tcPr>
            <w:tcW w:w="2927" w:type="dxa"/>
          </w:tcPr>
          <w:p w14:paraId="3791C440" w14:textId="77777777" w:rsidR="00696877" w:rsidRDefault="00696877">
            <w:pPr>
              <w:rPr>
                <w:lang w:val="en-GB"/>
              </w:rPr>
            </w:pPr>
            <w:r>
              <w:rPr>
                <w:lang w:val="en-GB"/>
              </w:rPr>
              <w:t>Accept Acknowledgement Commit Accept</w:t>
            </w:r>
          </w:p>
        </w:tc>
        <w:tc>
          <w:tcPr>
            <w:tcW w:w="2927" w:type="dxa"/>
          </w:tcPr>
          <w:p w14:paraId="6E22A41D" w14:textId="77777777" w:rsidR="00696877" w:rsidRDefault="00696877">
            <w:r>
              <w:t>Sovellusadapteri on vastaanottanut sanoman onnistuneesti.</w:t>
            </w:r>
          </w:p>
        </w:tc>
      </w:tr>
      <w:tr w:rsidR="00696877" w14:paraId="276899B8" w14:textId="77777777">
        <w:tblPrEx>
          <w:tblCellMar>
            <w:top w:w="0" w:type="dxa"/>
            <w:bottom w:w="0" w:type="dxa"/>
          </w:tblCellMar>
        </w:tblPrEx>
        <w:tc>
          <w:tcPr>
            <w:tcW w:w="2926" w:type="dxa"/>
          </w:tcPr>
          <w:p w14:paraId="687FC66D" w14:textId="77777777" w:rsidR="00696877" w:rsidRDefault="00696877">
            <w:pPr>
              <w:rPr>
                <w:lang w:val="en-GB"/>
              </w:rPr>
            </w:pPr>
            <w:r>
              <w:rPr>
                <w:lang w:val="en-GB"/>
              </w:rPr>
              <w:t>CE</w:t>
            </w:r>
          </w:p>
        </w:tc>
        <w:tc>
          <w:tcPr>
            <w:tcW w:w="2927" w:type="dxa"/>
          </w:tcPr>
          <w:p w14:paraId="08EC3A4A" w14:textId="77777777" w:rsidR="00696877" w:rsidRDefault="00696877">
            <w:pPr>
              <w:rPr>
                <w:lang w:val="en-GB"/>
              </w:rPr>
            </w:pPr>
            <w:r>
              <w:rPr>
                <w:lang w:val="en-GB"/>
              </w:rPr>
              <w:t>Accept  Acknowledgement Commit Error</w:t>
            </w:r>
          </w:p>
        </w:tc>
        <w:tc>
          <w:tcPr>
            <w:tcW w:w="2927" w:type="dxa"/>
          </w:tcPr>
          <w:p w14:paraId="6984D191" w14:textId="77777777" w:rsidR="00696877" w:rsidRDefault="00696877">
            <w:r>
              <w:t>Sovellusadapteri ei pystynyt käsittelemään sanomaa, uudelleenlähetystä kannattaa yrittää.</w:t>
            </w:r>
          </w:p>
        </w:tc>
      </w:tr>
      <w:tr w:rsidR="00696877" w14:paraId="0831E3A7" w14:textId="77777777">
        <w:tblPrEx>
          <w:tblCellMar>
            <w:top w:w="0" w:type="dxa"/>
            <w:bottom w:w="0" w:type="dxa"/>
          </w:tblCellMar>
        </w:tblPrEx>
        <w:tc>
          <w:tcPr>
            <w:tcW w:w="2926" w:type="dxa"/>
          </w:tcPr>
          <w:p w14:paraId="72DDECDA" w14:textId="77777777" w:rsidR="00696877" w:rsidRDefault="00696877">
            <w:pPr>
              <w:rPr>
                <w:lang w:val="en-GB"/>
              </w:rPr>
            </w:pPr>
            <w:r>
              <w:rPr>
                <w:lang w:val="en-GB"/>
              </w:rPr>
              <w:t>CR</w:t>
            </w:r>
          </w:p>
        </w:tc>
        <w:tc>
          <w:tcPr>
            <w:tcW w:w="2927" w:type="dxa"/>
          </w:tcPr>
          <w:p w14:paraId="46D44C33" w14:textId="77777777" w:rsidR="00696877" w:rsidRDefault="00696877">
            <w:pPr>
              <w:rPr>
                <w:lang w:val="en-GB"/>
              </w:rPr>
            </w:pPr>
            <w:r>
              <w:rPr>
                <w:lang w:val="en-GB"/>
              </w:rPr>
              <w:t>Accept  Acknowledgement Commit Reject</w:t>
            </w:r>
          </w:p>
        </w:tc>
        <w:tc>
          <w:tcPr>
            <w:tcW w:w="2927" w:type="dxa"/>
          </w:tcPr>
          <w:p w14:paraId="597C14AC" w14:textId="77777777" w:rsidR="00696877" w:rsidRDefault="00696877">
            <w:r>
              <w:t>Kyseisen tyyppisen sanoman käsittely ei onnistu tässä sovelluksessa. Uudelleenlähetyksiä ei kannata yrittää.</w:t>
            </w:r>
          </w:p>
        </w:tc>
      </w:tr>
    </w:tbl>
    <w:p w14:paraId="7CF736FC" w14:textId="77777777" w:rsidR="00696877" w:rsidRDefault="00696877"/>
    <w:p w14:paraId="33056007" w14:textId="77777777" w:rsidR="00696877" w:rsidRDefault="00696877"/>
    <w:p w14:paraId="7041B765" w14:textId="77777777" w:rsidR="00696877" w:rsidRDefault="00696877">
      <w:r>
        <w:t>Mahdollisia virheitä: sanoman parserointi ei onnistu, osapuolitunnisteet (lähettäjä/vastaanottaja) ovat väärin, interaktio ei ole tuettu, profileId:n määrittämä profiili ei ole tuettu, templateId ei ole tuettu, standardin versio on väärä, processingCode on virheellinen, processingModeCode on virheellinen.</w:t>
      </w:r>
    </w:p>
    <w:p w14:paraId="24258924" w14:textId="77777777" w:rsidR="00696877" w:rsidRDefault="00696877"/>
    <w:p w14:paraId="4F0AEFD6" w14:textId="77777777" w:rsidR="00696877" w:rsidRDefault="00696877">
      <w:r>
        <w:t>V3 standardin mukaan typeCode on ”CR” jos virhe on seuraavissa kentissä: interactionId, typeId, versionCode tai processingCode. Muista syistä johtuvissa virheissä koodi on ”CE”.</w:t>
      </w:r>
    </w:p>
    <w:p w14:paraId="719FC2B3" w14:textId="77777777" w:rsidR="00696877" w:rsidRDefault="00696877"/>
    <w:p w14:paraId="18FD44B1" w14:textId="77777777" w:rsidR="00696877" w:rsidRDefault="00696877">
      <w:r>
        <w:t>Virhe kuvataan yksityiskohtaisesti acknowledgementDetail luokan avulla. Alla kohdasta 2.3.2.6 kopioitu selitys.</w:t>
      </w:r>
    </w:p>
    <w:p w14:paraId="4740F0EC" w14:textId="77777777" w:rsidR="00696877" w:rsidRDefault="00696877"/>
    <w:p w14:paraId="21677789" w14:textId="77777777" w:rsidR="00696877" w:rsidRDefault="00696877">
      <w:r>
        <w:t>Toistuvan acknowledgementDetail elementin avulla kerrotaan kuitattavasta sanomasta, mikä virhe oli kyseessä ja missä kohdassa. Tämä elementti vastaa 2.x:n tietoryhmää ERR. Elementin kaikki osat ovat myös vapaaehtoisia.</w:t>
      </w:r>
    </w:p>
    <w:p w14:paraId="19618888"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66"/>
        <w:gridCol w:w="1014"/>
        <w:gridCol w:w="1236"/>
        <w:gridCol w:w="3914"/>
      </w:tblGrid>
      <w:tr w:rsidR="00696877" w14:paraId="48ECEA16" w14:textId="77777777">
        <w:tblPrEx>
          <w:tblCellMar>
            <w:top w:w="0" w:type="dxa"/>
            <w:bottom w:w="0" w:type="dxa"/>
          </w:tblCellMar>
        </w:tblPrEx>
        <w:tc>
          <w:tcPr>
            <w:tcW w:w="2547" w:type="dxa"/>
            <w:shd w:val="clear" w:color="auto" w:fill="CCCCCC"/>
          </w:tcPr>
          <w:p w14:paraId="4DBF8101" w14:textId="77777777" w:rsidR="00696877" w:rsidRDefault="00696877">
            <w:r>
              <w:t>elementti</w:t>
            </w:r>
          </w:p>
        </w:tc>
        <w:tc>
          <w:tcPr>
            <w:tcW w:w="1026" w:type="dxa"/>
            <w:shd w:val="clear" w:color="auto" w:fill="CCCCCC"/>
          </w:tcPr>
          <w:p w14:paraId="46C4D4A9" w14:textId="77777777" w:rsidR="00696877" w:rsidRDefault="00696877">
            <w:r>
              <w:t>2.x</w:t>
            </w:r>
          </w:p>
          <w:p w14:paraId="081F344F" w14:textId="77777777" w:rsidR="00696877" w:rsidRDefault="00696877">
            <w:r>
              <w:t>vastine</w:t>
            </w:r>
          </w:p>
        </w:tc>
        <w:tc>
          <w:tcPr>
            <w:tcW w:w="1239" w:type="dxa"/>
            <w:shd w:val="clear" w:color="auto" w:fill="CCCCCC"/>
          </w:tcPr>
          <w:p w14:paraId="3026772B" w14:textId="77777777" w:rsidR="00696877" w:rsidRDefault="00696877">
            <w:r>
              <w:t>tietotyyppi</w:t>
            </w:r>
          </w:p>
        </w:tc>
        <w:tc>
          <w:tcPr>
            <w:tcW w:w="3968" w:type="dxa"/>
            <w:shd w:val="clear" w:color="auto" w:fill="CCCCCC"/>
          </w:tcPr>
          <w:p w14:paraId="4EB67680" w14:textId="77777777" w:rsidR="00696877" w:rsidRDefault="00696877">
            <w:r>
              <w:t>käyttötarkoitus/arvot</w:t>
            </w:r>
          </w:p>
        </w:tc>
      </w:tr>
      <w:tr w:rsidR="00696877" w14:paraId="4F5CBE77" w14:textId="77777777">
        <w:tblPrEx>
          <w:tblCellMar>
            <w:top w:w="0" w:type="dxa"/>
            <w:bottom w:w="0" w:type="dxa"/>
          </w:tblCellMar>
        </w:tblPrEx>
        <w:tc>
          <w:tcPr>
            <w:tcW w:w="2547" w:type="dxa"/>
          </w:tcPr>
          <w:p w14:paraId="43DD22D0" w14:textId="77777777" w:rsidR="00696877" w:rsidRDefault="00696877">
            <w:pPr>
              <w:rPr>
                <w:b/>
                <w:bCs/>
                <w:lang w:val="de-DE"/>
              </w:rPr>
            </w:pPr>
            <w:r>
              <w:rPr>
                <w:b/>
                <w:bCs/>
                <w:lang w:val="de-DE"/>
              </w:rPr>
              <w:t>TypeCode</w:t>
            </w:r>
          </w:p>
        </w:tc>
        <w:tc>
          <w:tcPr>
            <w:tcW w:w="1026" w:type="dxa"/>
          </w:tcPr>
          <w:p w14:paraId="158D50B8" w14:textId="77777777" w:rsidR="00696877" w:rsidRDefault="00696877">
            <w:pPr>
              <w:rPr>
                <w:lang w:val="de-DE"/>
              </w:rPr>
            </w:pPr>
            <w:r>
              <w:rPr>
                <w:lang w:val="de-DE"/>
              </w:rPr>
              <w:t>ERR-4</w:t>
            </w:r>
          </w:p>
        </w:tc>
        <w:tc>
          <w:tcPr>
            <w:tcW w:w="1239" w:type="dxa"/>
          </w:tcPr>
          <w:p w14:paraId="695E5D6F" w14:textId="77777777" w:rsidR="00696877" w:rsidRDefault="00696877">
            <w:pPr>
              <w:rPr>
                <w:lang w:val="de-DE"/>
              </w:rPr>
            </w:pPr>
            <w:r>
              <w:rPr>
                <w:lang w:val="de-DE"/>
              </w:rPr>
              <w:t>CS</w:t>
            </w:r>
          </w:p>
        </w:tc>
        <w:tc>
          <w:tcPr>
            <w:tcW w:w="3968" w:type="dxa"/>
          </w:tcPr>
          <w:p w14:paraId="64336D2C" w14:textId="77777777" w:rsidR="00696877" w:rsidRPr="00193A9E" w:rsidRDefault="00696877">
            <w:pPr>
              <w:rPr>
                <w:lang w:val="en-US"/>
              </w:rPr>
            </w:pPr>
            <w:r w:rsidRPr="00193A9E">
              <w:rPr>
                <w:lang w:val="en-US"/>
              </w:rPr>
              <w:t>E=error, I=Information, W=Warning</w:t>
            </w:r>
          </w:p>
          <w:p w14:paraId="23F028DF" w14:textId="77777777" w:rsidR="00696877" w:rsidRDefault="00696877">
            <w:r>
              <w:t>Koodi kertoo virhetilanteen vakavuuden</w:t>
            </w:r>
          </w:p>
        </w:tc>
      </w:tr>
      <w:tr w:rsidR="00696877" w14:paraId="7FA9808B" w14:textId="77777777">
        <w:tblPrEx>
          <w:tblCellMar>
            <w:top w:w="0" w:type="dxa"/>
            <w:bottom w:w="0" w:type="dxa"/>
          </w:tblCellMar>
        </w:tblPrEx>
        <w:tc>
          <w:tcPr>
            <w:tcW w:w="2547" w:type="dxa"/>
          </w:tcPr>
          <w:p w14:paraId="3403B1B3" w14:textId="77777777" w:rsidR="00696877" w:rsidRDefault="00696877">
            <w:pPr>
              <w:rPr>
                <w:b/>
                <w:bCs/>
                <w:lang w:val="de-DE"/>
              </w:rPr>
            </w:pPr>
            <w:r>
              <w:rPr>
                <w:b/>
                <w:bCs/>
                <w:lang w:val="de-DE"/>
              </w:rPr>
              <w:t>Code</w:t>
            </w:r>
          </w:p>
        </w:tc>
        <w:tc>
          <w:tcPr>
            <w:tcW w:w="1026" w:type="dxa"/>
          </w:tcPr>
          <w:p w14:paraId="0CC4EB09" w14:textId="77777777" w:rsidR="00696877" w:rsidRDefault="00696877">
            <w:pPr>
              <w:rPr>
                <w:lang w:val="de-DE"/>
              </w:rPr>
            </w:pPr>
            <w:r>
              <w:rPr>
                <w:lang w:val="de-DE"/>
              </w:rPr>
              <w:t>ERR-3+</w:t>
            </w:r>
          </w:p>
          <w:p w14:paraId="797964EC" w14:textId="77777777" w:rsidR="00696877" w:rsidRDefault="00696877">
            <w:pPr>
              <w:rPr>
                <w:lang w:val="de-DE"/>
              </w:rPr>
            </w:pPr>
            <w:r>
              <w:rPr>
                <w:lang w:val="de-DE"/>
              </w:rPr>
              <w:t>ERR-5+</w:t>
            </w:r>
          </w:p>
          <w:p w14:paraId="4121BBD4" w14:textId="77777777" w:rsidR="00696877" w:rsidRDefault="00696877">
            <w:r>
              <w:t>ERR-6</w:t>
            </w:r>
          </w:p>
        </w:tc>
        <w:tc>
          <w:tcPr>
            <w:tcW w:w="1239" w:type="dxa"/>
          </w:tcPr>
          <w:p w14:paraId="462F84DD" w14:textId="77777777" w:rsidR="00696877" w:rsidRDefault="00696877">
            <w:r>
              <w:t>CE</w:t>
            </w:r>
          </w:p>
        </w:tc>
        <w:tc>
          <w:tcPr>
            <w:tcW w:w="3968" w:type="dxa"/>
          </w:tcPr>
          <w:p w14:paraId="2808EBC0" w14:textId="77777777" w:rsidR="00696877" w:rsidRDefault="00696877">
            <w:r>
              <w:t>Virheilmoitus koodattuna(mielellään) tai pelkkänä tekstinä</w:t>
            </w:r>
          </w:p>
          <w:p w14:paraId="7948F9F1" w14:textId="77777777" w:rsidR="00696877" w:rsidRDefault="00696877">
            <w:pPr>
              <w:rPr>
                <w:lang w:val="en-GB"/>
              </w:rPr>
            </w:pPr>
            <w:r>
              <w:rPr>
                <w:lang w:val="en-GB"/>
              </w:rPr>
              <w:t>koodisto AcknowledgementDetailCode (CWE)</w:t>
            </w:r>
          </w:p>
        </w:tc>
      </w:tr>
      <w:tr w:rsidR="00696877" w14:paraId="1F875B9F" w14:textId="77777777">
        <w:tblPrEx>
          <w:tblCellMar>
            <w:top w:w="0" w:type="dxa"/>
            <w:bottom w:w="0" w:type="dxa"/>
          </w:tblCellMar>
        </w:tblPrEx>
        <w:tc>
          <w:tcPr>
            <w:tcW w:w="2547" w:type="dxa"/>
          </w:tcPr>
          <w:p w14:paraId="24B54737" w14:textId="77777777" w:rsidR="00696877" w:rsidRDefault="00696877">
            <w:pPr>
              <w:rPr>
                <w:b/>
                <w:bCs/>
              </w:rPr>
            </w:pPr>
            <w:r>
              <w:rPr>
                <w:b/>
                <w:bCs/>
              </w:rPr>
              <w:t>text</w:t>
            </w:r>
          </w:p>
        </w:tc>
        <w:tc>
          <w:tcPr>
            <w:tcW w:w="1026" w:type="dxa"/>
          </w:tcPr>
          <w:p w14:paraId="5979C00D" w14:textId="77777777" w:rsidR="00696877" w:rsidRDefault="00696877">
            <w:r>
              <w:t>ERR-7</w:t>
            </w:r>
          </w:p>
        </w:tc>
        <w:tc>
          <w:tcPr>
            <w:tcW w:w="1239" w:type="dxa"/>
          </w:tcPr>
          <w:p w14:paraId="2EC99FF8" w14:textId="77777777" w:rsidR="00696877" w:rsidRDefault="00696877">
            <w:r>
              <w:t>ED</w:t>
            </w:r>
          </w:p>
        </w:tc>
        <w:tc>
          <w:tcPr>
            <w:tcW w:w="3968" w:type="dxa"/>
          </w:tcPr>
          <w:p w14:paraId="080AC07E" w14:textId="77777777" w:rsidR="00696877" w:rsidRDefault="00696877">
            <w:r>
              <w:t>Virheeseen liittyvä lisätieto</w:t>
            </w:r>
          </w:p>
        </w:tc>
      </w:tr>
      <w:tr w:rsidR="00696877" w14:paraId="2BB7F82D" w14:textId="77777777">
        <w:tblPrEx>
          <w:tblCellMar>
            <w:top w:w="0" w:type="dxa"/>
            <w:bottom w:w="0" w:type="dxa"/>
          </w:tblCellMar>
        </w:tblPrEx>
        <w:tc>
          <w:tcPr>
            <w:tcW w:w="2547" w:type="dxa"/>
          </w:tcPr>
          <w:p w14:paraId="26D29EEE" w14:textId="77777777" w:rsidR="00696877" w:rsidRDefault="00696877">
            <w:pPr>
              <w:rPr>
                <w:b/>
                <w:bCs/>
                <w:lang w:val="en-GB"/>
              </w:rPr>
            </w:pPr>
            <w:r>
              <w:rPr>
                <w:b/>
                <w:bCs/>
                <w:lang w:val="en-GB"/>
              </w:rPr>
              <w:t>Location</w:t>
            </w:r>
          </w:p>
        </w:tc>
        <w:tc>
          <w:tcPr>
            <w:tcW w:w="1026" w:type="dxa"/>
          </w:tcPr>
          <w:p w14:paraId="7927E4D4" w14:textId="77777777" w:rsidR="00696877" w:rsidRDefault="00696877">
            <w:pPr>
              <w:rPr>
                <w:lang w:val="en-GB"/>
              </w:rPr>
            </w:pPr>
            <w:r>
              <w:rPr>
                <w:lang w:val="en-GB"/>
              </w:rPr>
              <w:t>ERR-2</w:t>
            </w:r>
          </w:p>
        </w:tc>
        <w:tc>
          <w:tcPr>
            <w:tcW w:w="1239" w:type="dxa"/>
          </w:tcPr>
          <w:p w14:paraId="0A828717" w14:textId="77777777" w:rsidR="00696877" w:rsidRDefault="00696877">
            <w:pPr>
              <w:rPr>
                <w:lang w:val="en-GB"/>
              </w:rPr>
            </w:pPr>
            <w:r>
              <w:rPr>
                <w:lang w:val="en-GB"/>
              </w:rPr>
              <w:t>SET(ST)</w:t>
            </w:r>
          </w:p>
        </w:tc>
        <w:tc>
          <w:tcPr>
            <w:tcW w:w="3968" w:type="dxa"/>
          </w:tcPr>
          <w:p w14:paraId="4C852A63" w14:textId="77777777" w:rsidR="00696877" w:rsidRDefault="00696877">
            <w:r>
              <w:t>Virheen sijainti</w:t>
            </w:r>
          </w:p>
        </w:tc>
      </w:tr>
    </w:tbl>
    <w:p w14:paraId="4BB89284" w14:textId="77777777" w:rsidR="00696877" w:rsidRDefault="00696877"/>
    <w:p w14:paraId="02D9A654" w14:textId="77777777" w:rsidR="00696877" w:rsidRDefault="00696877">
      <w:r w:rsidRPr="00193A9E">
        <w:rPr>
          <w:lang w:val="en-US"/>
        </w:rPr>
        <w:t xml:space="preserve">Code elementin koodisto on AcknowledgementDetailCode (2.16.840.1.113883.11.19638). </w:t>
      </w:r>
      <w:r>
        <w:t>Koodisto on CWE eli omienkin koodistojen käyttö on sallittu, mutta ym. koodisto sisältää koodit tavallisimpiin virhetilanteisiin.</w:t>
      </w:r>
    </w:p>
    <w:p w14:paraId="72CE85DB" w14:textId="77777777" w:rsidR="00696877" w:rsidRDefault="00696877"/>
    <w:p w14:paraId="77F21C3E" w14:textId="77777777" w:rsidR="00696877" w:rsidRDefault="00696877">
      <w:pPr>
        <w:rPr>
          <w:lang w:val="en-GB"/>
        </w:rPr>
      </w:pPr>
      <w:r>
        <w:rPr>
          <w:lang w:val="en-GB"/>
        </w:rPr>
        <w:t>esim:</w:t>
      </w:r>
    </w:p>
    <w:p w14:paraId="1E3266D8" w14:textId="77777777" w:rsidR="00696877" w:rsidRDefault="00696877">
      <w:pPr>
        <w:pStyle w:val="Sisluet1"/>
        <w:rPr>
          <w:szCs w:val="24"/>
          <w:lang w:val="en-GB" w:eastAsia="fi-FI"/>
        </w:rPr>
      </w:pPr>
    </w:p>
    <w:p w14:paraId="0EA02ABD" w14:textId="77777777" w:rsidR="00696877" w:rsidRDefault="00696877">
      <w:pPr>
        <w:pStyle w:val="HTML-esimuotoiltu"/>
        <w:rPr>
          <w:color w:val="000000"/>
          <w:lang w:val="en-GB"/>
        </w:rPr>
      </w:pPr>
      <w:r>
        <w:rPr>
          <w:color w:val="0000FF"/>
          <w:lang w:val="en-GB"/>
        </w:rPr>
        <w:t>&lt;</w:t>
      </w:r>
      <w:r>
        <w:rPr>
          <w:lang w:val="en-GB"/>
        </w:rPr>
        <w:t>acknowledgement</w:t>
      </w:r>
      <w:r>
        <w:rPr>
          <w:color w:val="0000FF"/>
          <w:lang w:val="en-GB"/>
        </w:rPr>
        <w:t>&gt;</w:t>
      </w:r>
    </w:p>
    <w:p w14:paraId="319445F7" w14:textId="77777777" w:rsidR="00696877" w:rsidRDefault="00696877">
      <w:pPr>
        <w:pStyle w:val="HTML-esimuotoiltu"/>
        <w:rPr>
          <w:color w:val="000000"/>
          <w:lang w:val="en-GB"/>
        </w:rPr>
      </w:pPr>
      <w:r>
        <w:rPr>
          <w:color w:val="000000"/>
          <w:lang w:val="en-GB"/>
        </w:rPr>
        <w:t xml:space="preserve">     </w:t>
      </w:r>
      <w:r>
        <w:rPr>
          <w:color w:val="0000FF"/>
          <w:lang w:val="en-GB"/>
        </w:rPr>
        <w:t>&lt;</w:t>
      </w:r>
      <w:r>
        <w:rPr>
          <w:lang w:val="en-GB"/>
        </w:rPr>
        <w:t>typeCode</w:t>
      </w:r>
      <w:r>
        <w:rPr>
          <w:color w:val="FF0000"/>
          <w:lang w:val="en-GB"/>
        </w:rPr>
        <w:t xml:space="preserve"> code</w:t>
      </w:r>
      <w:r>
        <w:rPr>
          <w:color w:val="0000FF"/>
          <w:lang w:val="en-GB"/>
        </w:rPr>
        <w:t>="</w:t>
      </w:r>
      <w:r>
        <w:rPr>
          <w:color w:val="000000"/>
          <w:lang w:val="en-GB"/>
        </w:rPr>
        <w:t>CE</w:t>
      </w:r>
      <w:r>
        <w:rPr>
          <w:color w:val="0000FF"/>
          <w:lang w:val="en-GB"/>
        </w:rPr>
        <w:t>"/&gt;</w:t>
      </w:r>
    </w:p>
    <w:p w14:paraId="204CDC24" w14:textId="77777777" w:rsidR="00696877" w:rsidRDefault="00696877">
      <w:pPr>
        <w:pStyle w:val="HTML-esimuotoiltu"/>
        <w:rPr>
          <w:color w:val="000000"/>
        </w:rPr>
      </w:pPr>
      <w:r>
        <w:rPr>
          <w:color w:val="000000"/>
          <w:lang w:val="en-GB"/>
        </w:rPr>
        <w:t xml:space="preserve">     </w:t>
      </w:r>
      <w:r>
        <w:rPr>
          <w:color w:val="0000FF"/>
        </w:rPr>
        <w:t>&lt;!--</w:t>
      </w:r>
      <w:r>
        <w:rPr>
          <w:color w:val="808080"/>
        </w:rPr>
        <w:t xml:space="preserve"> kuitattavan sanoman id </w:t>
      </w:r>
      <w:r>
        <w:rPr>
          <w:color w:val="0000FF"/>
        </w:rPr>
        <w:t>--&gt;</w:t>
      </w:r>
    </w:p>
    <w:p w14:paraId="3FA60887" w14:textId="77777777" w:rsidR="00696877" w:rsidRPr="00193A9E" w:rsidRDefault="00696877">
      <w:pPr>
        <w:pStyle w:val="HTML-esimuotoiltu"/>
        <w:rPr>
          <w:color w:val="000000"/>
        </w:rPr>
      </w:pPr>
      <w:r>
        <w:rPr>
          <w:color w:val="000000"/>
        </w:rPr>
        <w:t xml:space="preserve">     </w:t>
      </w:r>
      <w:r w:rsidRPr="00193A9E">
        <w:rPr>
          <w:color w:val="0000FF"/>
        </w:rPr>
        <w:t>&lt;</w:t>
      </w:r>
      <w:r w:rsidRPr="00193A9E">
        <w:t>targetMessage</w:t>
      </w:r>
      <w:r w:rsidRPr="00193A9E">
        <w:rPr>
          <w:color w:val="0000FF"/>
        </w:rPr>
        <w:t>&gt;</w:t>
      </w:r>
    </w:p>
    <w:p w14:paraId="5FA1E667" w14:textId="77777777" w:rsidR="00696877" w:rsidRPr="00AE6937" w:rsidRDefault="00696877">
      <w:pPr>
        <w:pStyle w:val="HTML-esimuotoiltu"/>
        <w:rPr>
          <w:color w:val="000000"/>
          <w:lang w:val="en-US"/>
        </w:rPr>
      </w:pPr>
      <w:r w:rsidRPr="00193A9E">
        <w:rPr>
          <w:color w:val="000000"/>
        </w:rPr>
        <w:t xml:space="preserve">          </w:t>
      </w:r>
      <w:r w:rsidRPr="00193A9E">
        <w:rPr>
          <w:color w:val="0000FF"/>
        </w:rPr>
        <w:t>&lt;</w:t>
      </w:r>
      <w:r w:rsidRPr="00193A9E">
        <w:t>id</w:t>
      </w:r>
      <w:r w:rsidRPr="00193A9E">
        <w:rPr>
          <w:color w:val="FF0000"/>
        </w:rPr>
        <w:t xml:space="preserve"> root</w:t>
      </w:r>
      <w:r w:rsidRPr="00193A9E">
        <w:rPr>
          <w:color w:val="0000FF"/>
        </w:rPr>
        <w:t>="</w:t>
      </w:r>
      <w:r w:rsidRPr="00193A9E">
        <w:rPr>
          <w:color w:val="000000"/>
        </w:rPr>
        <w:t xml:space="preserve">1.2.246.10.6280613.18.2004.225. </w:t>
      </w:r>
      <w:r w:rsidRPr="00AE6937">
        <w:rPr>
          <w:color w:val="000000"/>
          <w:lang w:val="en-US"/>
        </w:rPr>
        <w:t>2006.23651</w:t>
      </w:r>
      <w:r w:rsidRPr="00AE6937">
        <w:rPr>
          <w:color w:val="0000FF"/>
          <w:lang w:val="en-US"/>
        </w:rPr>
        <w:t>"/&gt;</w:t>
      </w:r>
    </w:p>
    <w:p w14:paraId="6110E292" w14:textId="77777777" w:rsidR="00696877" w:rsidRPr="00AE6937" w:rsidRDefault="00696877">
      <w:pPr>
        <w:pStyle w:val="HTML-esimuotoiltu"/>
        <w:rPr>
          <w:color w:val="000000"/>
          <w:lang w:val="en-US"/>
        </w:rPr>
      </w:pPr>
      <w:r w:rsidRPr="00AE6937">
        <w:rPr>
          <w:color w:val="000000"/>
          <w:lang w:val="en-US"/>
        </w:rPr>
        <w:t xml:space="preserve">     </w:t>
      </w:r>
      <w:r w:rsidRPr="00AE6937">
        <w:rPr>
          <w:color w:val="0000FF"/>
          <w:lang w:val="en-US"/>
        </w:rPr>
        <w:t>&lt;/</w:t>
      </w:r>
      <w:r w:rsidRPr="00AE6937">
        <w:rPr>
          <w:lang w:val="en-US"/>
        </w:rPr>
        <w:t>targetMessage</w:t>
      </w:r>
      <w:r w:rsidRPr="00AE6937">
        <w:rPr>
          <w:color w:val="0000FF"/>
          <w:lang w:val="en-US"/>
        </w:rPr>
        <w:t>&gt;</w:t>
      </w:r>
    </w:p>
    <w:p w14:paraId="5FD0DD1E" w14:textId="77777777" w:rsidR="00696877" w:rsidRPr="00AE6937" w:rsidRDefault="00696877">
      <w:pPr>
        <w:pStyle w:val="HTML-esimuotoiltu"/>
        <w:rPr>
          <w:color w:val="000000"/>
          <w:lang w:val="en-US"/>
        </w:rPr>
      </w:pPr>
      <w:r w:rsidRPr="00AE6937">
        <w:rPr>
          <w:color w:val="000000"/>
          <w:lang w:val="en-US"/>
        </w:rPr>
        <w:t xml:space="preserve">     </w:t>
      </w:r>
      <w:r w:rsidRPr="00AE6937">
        <w:rPr>
          <w:color w:val="0000FF"/>
          <w:lang w:val="en-US"/>
        </w:rPr>
        <w:t>&lt;!--</w:t>
      </w:r>
      <w:r w:rsidRPr="00AE6937">
        <w:rPr>
          <w:color w:val="808080"/>
          <w:lang w:val="en-US"/>
        </w:rPr>
        <w:t xml:space="preserve"> Virheen kuvaus acknoledgementDetail elementissä </w:t>
      </w:r>
      <w:r w:rsidRPr="00AE6937">
        <w:rPr>
          <w:color w:val="0000FF"/>
          <w:lang w:val="en-US"/>
        </w:rPr>
        <w:t>--&gt;</w:t>
      </w:r>
    </w:p>
    <w:p w14:paraId="6ABFBF2F" w14:textId="77777777" w:rsidR="00696877" w:rsidRPr="00AE6937" w:rsidRDefault="00696877">
      <w:pPr>
        <w:pStyle w:val="HTML-esimuotoiltu"/>
        <w:rPr>
          <w:color w:val="000000"/>
          <w:lang w:val="en-US"/>
        </w:rPr>
      </w:pPr>
      <w:r w:rsidRPr="00AE6937">
        <w:rPr>
          <w:color w:val="000000"/>
          <w:lang w:val="en-US"/>
        </w:rPr>
        <w:t xml:space="preserve">     </w:t>
      </w:r>
      <w:r w:rsidRPr="00AE6937">
        <w:rPr>
          <w:color w:val="0000FF"/>
          <w:lang w:val="en-US"/>
        </w:rPr>
        <w:t>&lt;</w:t>
      </w:r>
      <w:r w:rsidRPr="00AE6937">
        <w:rPr>
          <w:lang w:val="en-US"/>
        </w:rPr>
        <w:t>acknowledgementDetail</w:t>
      </w:r>
      <w:r w:rsidRPr="00AE6937">
        <w:rPr>
          <w:color w:val="0000FF"/>
          <w:lang w:val="en-US"/>
        </w:rPr>
        <w:t>&gt;</w:t>
      </w:r>
    </w:p>
    <w:p w14:paraId="59164E81" w14:textId="77777777" w:rsidR="00696877" w:rsidRDefault="00696877">
      <w:pPr>
        <w:pStyle w:val="HTML-esimuotoiltu"/>
        <w:rPr>
          <w:color w:val="000000"/>
        </w:rPr>
      </w:pPr>
      <w:r w:rsidRPr="00AE6937">
        <w:rPr>
          <w:color w:val="000000"/>
          <w:lang w:val="en-US"/>
        </w:rPr>
        <w:t xml:space="preserve">          </w:t>
      </w:r>
      <w:r>
        <w:rPr>
          <w:color w:val="0000FF"/>
        </w:rPr>
        <w:t>&lt;!--</w:t>
      </w:r>
      <w:r>
        <w:rPr>
          <w:color w:val="808080"/>
        </w:rPr>
        <w:t xml:space="preserve"> typeCode ilmoittaa virheen vakavuuden, "E"=error "W"=warning </w:t>
      </w:r>
      <w:r>
        <w:rPr>
          <w:color w:val="0000FF"/>
        </w:rPr>
        <w:t>--&gt;</w:t>
      </w:r>
    </w:p>
    <w:p w14:paraId="47CEA24C" w14:textId="77777777" w:rsidR="00696877" w:rsidRDefault="00696877">
      <w:pPr>
        <w:pStyle w:val="HTML-esimuotoiltu"/>
        <w:rPr>
          <w:color w:val="000000"/>
          <w:lang w:val="de-DE"/>
        </w:rPr>
      </w:pPr>
      <w:r>
        <w:rPr>
          <w:color w:val="000000"/>
        </w:rPr>
        <w:t xml:space="preserve">          </w:t>
      </w:r>
      <w:r>
        <w:rPr>
          <w:color w:val="0000FF"/>
          <w:lang w:val="de-DE"/>
        </w:rPr>
        <w:t>&lt;</w:t>
      </w:r>
      <w:r>
        <w:rPr>
          <w:lang w:val="de-DE"/>
        </w:rPr>
        <w:t>typeCode</w:t>
      </w:r>
      <w:r>
        <w:rPr>
          <w:color w:val="FF0000"/>
          <w:lang w:val="de-DE"/>
        </w:rPr>
        <w:t xml:space="preserve"> code</w:t>
      </w:r>
      <w:r>
        <w:rPr>
          <w:color w:val="0000FF"/>
          <w:lang w:val="de-DE"/>
        </w:rPr>
        <w:t>="</w:t>
      </w:r>
      <w:r>
        <w:rPr>
          <w:color w:val="000000"/>
          <w:lang w:val="de-DE"/>
        </w:rPr>
        <w:t>E</w:t>
      </w:r>
      <w:r>
        <w:rPr>
          <w:color w:val="0000FF"/>
          <w:lang w:val="de-DE"/>
        </w:rPr>
        <w:t>"/&gt;</w:t>
      </w:r>
    </w:p>
    <w:p w14:paraId="5D352BFA" w14:textId="77777777" w:rsidR="00696877" w:rsidRDefault="00696877">
      <w:pPr>
        <w:pStyle w:val="HTML-esimuotoiltu"/>
        <w:rPr>
          <w:color w:val="000000"/>
        </w:rPr>
      </w:pPr>
      <w:r>
        <w:rPr>
          <w:color w:val="000000"/>
          <w:lang w:val="de-DE"/>
        </w:rPr>
        <w:t xml:space="preserve">          </w:t>
      </w:r>
      <w:r>
        <w:rPr>
          <w:color w:val="0000FF"/>
        </w:rPr>
        <w:t>&lt;!--</w:t>
      </w:r>
      <w:r>
        <w:rPr>
          <w:color w:val="808080"/>
        </w:rPr>
        <w:t xml:space="preserve"> virheen koodi tai virhe tekstinä code attribuuutissa </w:t>
      </w:r>
      <w:r>
        <w:rPr>
          <w:color w:val="0000FF"/>
        </w:rPr>
        <w:t>--&gt;</w:t>
      </w:r>
    </w:p>
    <w:p w14:paraId="5BE50503" w14:textId="77777777" w:rsidR="00696877" w:rsidRPr="00193A9E" w:rsidRDefault="00696877">
      <w:pPr>
        <w:pStyle w:val="HTML-esimuotoiltu"/>
        <w:rPr>
          <w:color w:val="000000"/>
          <w:lang w:val="en-US"/>
        </w:rPr>
      </w:pPr>
      <w:r>
        <w:rPr>
          <w:color w:val="000000"/>
        </w:rPr>
        <w:t xml:space="preserve">          </w:t>
      </w:r>
      <w:r w:rsidRPr="00193A9E">
        <w:rPr>
          <w:color w:val="0000FF"/>
          <w:lang w:val="en-US"/>
        </w:rPr>
        <w:t>&lt;</w:t>
      </w:r>
      <w:r w:rsidRPr="00193A9E">
        <w:rPr>
          <w:lang w:val="en-US"/>
        </w:rPr>
        <w:t>code</w:t>
      </w:r>
      <w:r w:rsidRPr="00193A9E">
        <w:rPr>
          <w:color w:val="FF0000"/>
          <w:lang w:val="en-US"/>
        </w:rPr>
        <w:t xml:space="preserve"> code</w:t>
      </w:r>
      <w:r w:rsidRPr="00193A9E">
        <w:rPr>
          <w:color w:val="0000FF"/>
          <w:lang w:val="en-US"/>
        </w:rPr>
        <w:t>="</w:t>
      </w:r>
      <w:r w:rsidRPr="00193A9E">
        <w:rPr>
          <w:color w:val="000000"/>
          <w:lang w:val="en-US"/>
        </w:rPr>
        <w:t>RTUDEST</w:t>
      </w:r>
      <w:r w:rsidRPr="00193A9E">
        <w:rPr>
          <w:color w:val="0000FF"/>
          <w:lang w:val="en-US"/>
        </w:rPr>
        <w:t>"</w:t>
      </w:r>
      <w:r w:rsidRPr="00193A9E">
        <w:rPr>
          <w:color w:val="FF0000"/>
          <w:lang w:val="en-US"/>
        </w:rPr>
        <w:t xml:space="preserve"> codeSystem</w:t>
      </w:r>
      <w:r w:rsidRPr="00193A9E">
        <w:rPr>
          <w:color w:val="0000FF"/>
          <w:lang w:val="en-US"/>
        </w:rPr>
        <w:t>="</w:t>
      </w:r>
      <w:r w:rsidRPr="00193A9E">
        <w:rPr>
          <w:color w:val="000000"/>
          <w:lang w:val="en-US"/>
        </w:rPr>
        <w:t>2.16.840.1.113883.11.19638</w:t>
      </w:r>
      <w:r w:rsidRPr="00193A9E">
        <w:rPr>
          <w:color w:val="0000FF"/>
          <w:lang w:val="en-US"/>
        </w:rPr>
        <w:t>"</w:t>
      </w:r>
      <w:r w:rsidRPr="00193A9E">
        <w:rPr>
          <w:color w:val="FF0000"/>
          <w:lang w:val="en-US"/>
        </w:rPr>
        <w:t xml:space="preserve"> codeSystemName</w:t>
      </w:r>
      <w:r w:rsidRPr="00193A9E">
        <w:rPr>
          <w:color w:val="0000FF"/>
          <w:lang w:val="en-US"/>
        </w:rPr>
        <w:t>="</w:t>
      </w:r>
      <w:r w:rsidRPr="00193A9E">
        <w:rPr>
          <w:color w:val="000000"/>
          <w:lang w:val="en-US"/>
        </w:rPr>
        <w:t>AcknowledgementDetailCode</w:t>
      </w:r>
      <w:r w:rsidRPr="00193A9E">
        <w:rPr>
          <w:color w:val="0000FF"/>
          <w:lang w:val="en-US"/>
        </w:rPr>
        <w:t>"</w:t>
      </w:r>
      <w:r w:rsidRPr="00193A9E">
        <w:rPr>
          <w:color w:val="FF0000"/>
          <w:lang w:val="en-US"/>
        </w:rPr>
        <w:t xml:space="preserve"> displayName</w:t>
      </w:r>
      <w:r w:rsidRPr="00193A9E">
        <w:rPr>
          <w:color w:val="0000FF"/>
          <w:lang w:val="en-US"/>
        </w:rPr>
        <w:t>="</w:t>
      </w:r>
      <w:r w:rsidRPr="00193A9E">
        <w:rPr>
          <w:color w:val="000000"/>
          <w:lang w:val="en-US"/>
        </w:rPr>
        <w:t>Unknown destination</w:t>
      </w:r>
      <w:r w:rsidRPr="00193A9E">
        <w:rPr>
          <w:color w:val="0000FF"/>
          <w:lang w:val="en-US"/>
        </w:rPr>
        <w:t>"/&gt;</w:t>
      </w:r>
    </w:p>
    <w:p w14:paraId="7BFE3335" w14:textId="77777777" w:rsidR="00696877" w:rsidRDefault="00696877">
      <w:pPr>
        <w:pStyle w:val="HTML-esimuotoiltu"/>
        <w:rPr>
          <w:color w:val="000000"/>
        </w:rPr>
      </w:pPr>
      <w:r w:rsidRPr="00193A9E">
        <w:rPr>
          <w:color w:val="000000"/>
          <w:lang w:val="en-US"/>
        </w:rPr>
        <w:t xml:space="preserve">          </w:t>
      </w:r>
      <w:r>
        <w:rPr>
          <w:color w:val="0000FF"/>
        </w:rPr>
        <w:t>&lt;</w:t>
      </w:r>
      <w:r>
        <w:t>text</w:t>
      </w:r>
      <w:r>
        <w:rPr>
          <w:color w:val="0000FF"/>
        </w:rPr>
        <w:t>&gt;</w:t>
      </w:r>
      <w:r>
        <w:rPr>
          <w:color w:val="000000"/>
        </w:rPr>
        <w:t>mahdollinen virheeseen liittyvä lisätieto</w:t>
      </w:r>
      <w:r>
        <w:rPr>
          <w:color w:val="0000FF"/>
        </w:rPr>
        <w:t>&lt;/</w:t>
      </w:r>
      <w:r>
        <w:t>text</w:t>
      </w:r>
      <w:r>
        <w:rPr>
          <w:color w:val="0000FF"/>
        </w:rPr>
        <w:t>&gt;</w:t>
      </w:r>
    </w:p>
    <w:p w14:paraId="61FF6067" w14:textId="77777777" w:rsidR="00696877" w:rsidRDefault="00696877">
      <w:pPr>
        <w:pStyle w:val="HTML-esimuotoiltu"/>
        <w:rPr>
          <w:color w:val="000000"/>
        </w:rPr>
      </w:pPr>
      <w:r>
        <w:rPr>
          <w:color w:val="000000"/>
        </w:rPr>
        <w:t xml:space="preserve">          </w:t>
      </w:r>
      <w:r>
        <w:rPr>
          <w:color w:val="0000FF"/>
        </w:rPr>
        <w:t>&lt;</w:t>
      </w:r>
      <w:r>
        <w:t>location</w:t>
      </w:r>
      <w:r>
        <w:rPr>
          <w:color w:val="0000FF"/>
        </w:rPr>
        <w:t>&gt;</w:t>
      </w:r>
      <w:r>
        <w:rPr>
          <w:color w:val="000000"/>
        </w:rPr>
        <w:t>mahdollinen virheen paikan kuvaus</w:t>
      </w:r>
      <w:r>
        <w:rPr>
          <w:color w:val="0000FF"/>
        </w:rPr>
        <w:t>&lt;/</w:t>
      </w:r>
      <w:r>
        <w:t>location</w:t>
      </w:r>
      <w:r>
        <w:rPr>
          <w:color w:val="0000FF"/>
        </w:rPr>
        <w:t>&gt;</w:t>
      </w:r>
    </w:p>
    <w:p w14:paraId="1D223BD7" w14:textId="77777777" w:rsidR="00696877" w:rsidRDefault="00696877">
      <w:pPr>
        <w:pStyle w:val="HTML-esimuotoiltu"/>
        <w:rPr>
          <w:color w:val="000000"/>
          <w:lang w:val="en-US"/>
        </w:rPr>
      </w:pPr>
      <w:r>
        <w:rPr>
          <w:color w:val="000000"/>
        </w:rPr>
        <w:t xml:space="preserve">     </w:t>
      </w:r>
      <w:r>
        <w:rPr>
          <w:color w:val="0000FF"/>
          <w:lang w:val="en-US"/>
        </w:rPr>
        <w:t>&lt;/</w:t>
      </w:r>
      <w:r>
        <w:rPr>
          <w:lang w:val="en-US"/>
        </w:rPr>
        <w:t>acknowledgementDetail</w:t>
      </w:r>
      <w:r>
        <w:rPr>
          <w:color w:val="0000FF"/>
          <w:lang w:val="en-US"/>
        </w:rPr>
        <w:t>&gt;</w:t>
      </w:r>
    </w:p>
    <w:p w14:paraId="455E7A93" w14:textId="77777777" w:rsidR="00696877" w:rsidRDefault="00696877">
      <w:pPr>
        <w:pStyle w:val="HTML-esimuotoiltu"/>
        <w:rPr>
          <w:lang w:val="en-US"/>
        </w:rPr>
      </w:pPr>
      <w:r>
        <w:rPr>
          <w:color w:val="0000FF"/>
          <w:lang w:val="en-US"/>
        </w:rPr>
        <w:t>&lt;/</w:t>
      </w:r>
      <w:r>
        <w:rPr>
          <w:lang w:val="en-US"/>
        </w:rPr>
        <w:t>acknowledgement</w:t>
      </w:r>
      <w:r>
        <w:rPr>
          <w:color w:val="0000FF"/>
          <w:lang w:val="en-US"/>
        </w:rPr>
        <w:t>&gt;</w:t>
      </w:r>
    </w:p>
    <w:p w14:paraId="54914094" w14:textId="77777777" w:rsidR="00696877" w:rsidRDefault="00696877">
      <w:pPr>
        <w:rPr>
          <w:lang w:val="en-US"/>
        </w:rPr>
      </w:pPr>
    </w:p>
    <w:p w14:paraId="63674C2C" w14:textId="77777777" w:rsidR="00696877" w:rsidRDefault="00696877">
      <w:pPr>
        <w:pStyle w:val="Otsikko4"/>
        <w:rPr>
          <w:lang w:val="en-US"/>
        </w:rPr>
      </w:pPr>
      <w:bookmarkStart w:id="179" w:name="_Toc200435672"/>
      <w:r>
        <w:rPr>
          <w:lang w:val="en-US"/>
        </w:rPr>
        <w:t>Sovellustason kuittaus</w:t>
      </w:r>
      <w:bookmarkEnd w:id="179"/>
    </w:p>
    <w:p w14:paraId="0CE22F18" w14:textId="77777777" w:rsidR="00696877" w:rsidRDefault="00696877">
      <w:pPr>
        <w:rPr>
          <w:lang w:val="en-US"/>
        </w:rPr>
      </w:pPr>
    </w:p>
    <w:p w14:paraId="5C356FE7" w14:textId="77777777" w:rsidR="00696877" w:rsidRDefault="00696877">
      <w:r>
        <w:t>Sovellustason vastaussanomissa (kuittauksissa) siirtokehys on tyyppiä MCCI_MT000300UV01, joka sisältää myös acknowledgement luokan ja tällöin typeCode saa seuraavia arvoja:</w:t>
      </w:r>
    </w:p>
    <w:p w14:paraId="0912D600" w14:textId="77777777" w:rsidR="00696877" w:rsidRDefault="00696877"/>
    <w:p w14:paraId="32A872C0" w14:textId="77777777" w:rsidR="00696877" w:rsidRDefault="00696877">
      <w:r>
        <w:t>Sovellustason kuittaukset:</w:t>
      </w:r>
    </w:p>
    <w:p w14:paraId="034704CC"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3"/>
        <w:gridCol w:w="2890"/>
        <w:gridCol w:w="2897"/>
      </w:tblGrid>
      <w:tr w:rsidR="00696877" w14:paraId="63CB84A8" w14:textId="77777777">
        <w:tblPrEx>
          <w:tblCellMar>
            <w:top w:w="0" w:type="dxa"/>
            <w:bottom w:w="0" w:type="dxa"/>
          </w:tblCellMar>
        </w:tblPrEx>
        <w:tc>
          <w:tcPr>
            <w:tcW w:w="2926" w:type="dxa"/>
            <w:shd w:val="clear" w:color="auto" w:fill="CCCCCC"/>
          </w:tcPr>
          <w:p w14:paraId="568FBFCE" w14:textId="77777777" w:rsidR="00696877" w:rsidRDefault="00696877">
            <w:r>
              <w:t>Koodi</w:t>
            </w:r>
          </w:p>
        </w:tc>
        <w:tc>
          <w:tcPr>
            <w:tcW w:w="2927" w:type="dxa"/>
            <w:shd w:val="clear" w:color="auto" w:fill="CCCCCC"/>
          </w:tcPr>
          <w:p w14:paraId="63BE166E" w14:textId="77777777" w:rsidR="00696877" w:rsidRDefault="00696877">
            <w:r>
              <w:t>tarkoitus</w:t>
            </w:r>
          </w:p>
        </w:tc>
        <w:tc>
          <w:tcPr>
            <w:tcW w:w="2927" w:type="dxa"/>
            <w:shd w:val="clear" w:color="auto" w:fill="CCCCCC"/>
          </w:tcPr>
          <w:p w14:paraId="0E6F6D94" w14:textId="77777777" w:rsidR="00696877" w:rsidRDefault="00696877">
            <w:r>
              <w:t>Suomennus</w:t>
            </w:r>
          </w:p>
        </w:tc>
      </w:tr>
      <w:tr w:rsidR="00696877" w14:paraId="47B6FD9B" w14:textId="77777777">
        <w:tblPrEx>
          <w:tblCellMar>
            <w:top w:w="0" w:type="dxa"/>
            <w:bottom w:w="0" w:type="dxa"/>
          </w:tblCellMar>
        </w:tblPrEx>
        <w:tc>
          <w:tcPr>
            <w:tcW w:w="2926" w:type="dxa"/>
          </w:tcPr>
          <w:p w14:paraId="11ACFC39" w14:textId="77777777" w:rsidR="00696877" w:rsidRDefault="00696877">
            <w:r>
              <w:t>AA</w:t>
            </w:r>
          </w:p>
        </w:tc>
        <w:tc>
          <w:tcPr>
            <w:tcW w:w="2927" w:type="dxa"/>
          </w:tcPr>
          <w:p w14:paraId="3454CC5B" w14:textId="77777777" w:rsidR="00696877" w:rsidRDefault="00696877">
            <w:pPr>
              <w:rPr>
                <w:lang w:val="en-GB"/>
              </w:rPr>
            </w:pPr>
            <w:r>
              <w:rPr>
                <w:lang w:val="en-GB"/>
              </w:rPr>
              <w:t>Application Acknowledgement Accept</w:t>
            </w:r>
          </w:p>
        </w:tc>
        <w:tc>
          <w:tcPr>
            <w:tcW w:w="2927" w:type="dxa"/>
          </w:tcPr>
          <w:p w14:paraId="34309AFF" w14:textId="77777777" w:rsidR="00696877" w:rsidRDefault="00696877">
            <w:r>
              <w:t>Sovellustason OK kuittaus.</w:t>
            </w:r>
          </w:p>
        </w:tc>
      </w:tr>
      <w:tr w:rsidR="00696877" w14:paraId="1C25BB64" w14:textId="77777777">
        <w:tblPrEx>
          <w:tblCellMar>
            <w:top w:w="0" w:type="dxa"/>
            <w:bottom w:w="0" w:type="dxa"/>
          </w:tblCellMar>
        </w:tblPrEx>
        <w:tc>
          <w:tcPr>
            <w:tcW w:w="2926" w:type="dxa"/>
          </w:tcPr>
          <w:p w14:paraId="522BFC66" w14:textId="77777777" w:rsidR="00696877" w:rsidRDefault="00696877">
            <w:pPr>
              <w:rPr>
                <w:lang w:val="en-GB"/>
              </w:rPr>
            </w:pPr>
            <w:r>
              <w:rPr>
                <w:lang w:val="en-GB"/>
              </w:rPr>
              <w:t>AE</w:t>
            </w:r>
          </w:p>
        </w:tc>
        <w:tc>
          <w:tcPr>
            <w:tcW w:w="2927" w:type="dxa"/>
          </w:tcPr>
          <w:p w14:paraId="7C7EADC4" w14:textId="77777777" w:rsidR="00696877" w:rsidRDefault="00696877">
            <w:pPr>
              <w:rPr>
                <w:lang w:val="en-GB"/>
              </w:rPr>
            </w:pPr>
            <w:r>
              <w:rPr>
                <w:lang w:val="en-GB"/>
              </w:rPr>
              <w:t>Application Acknowledgement Error</w:t>
            </w:r>
          </w:p>
        </w:tc>
        <w:tc>
          <w:tcPr>
            <w:tcW w:w="2927" w:type="dxa"/>
          </w:tcPr>
          <w:p w14:paraId="22DD3ACE" w14:textId="77777777" w:rsidR="00696877" w:rsidRDefault="00696877">
            <w:r>
              <w:t>Sovellustason virhe. (Sanomaa ei kannata lähettää uudestaan).</w:t>
            </w:r>
          </w:p>
        </w:tc>
      </w:tr>
      <w:tr w:rsidR="00696877" w14:paraId="6BB1A188" w14:textId="77777777">
        <w:tblPrEx>
          <w:tblCellMar>
            <w:top w:w="0" w:type="dxa"/>
            <w:bottom w:w="0" w:type="dxa"/>
          </w:tblCellMar>
        </w:tblPrEx>
        <w:tc>
          <w:tcPr>
            <w:tcW w:w="2926" w:type="dxa"/>
          </w:tcPr>
          <w:p w14:paraId="6E92BAE6" w14:textId="77777777" w:rsidR="00696877" w:rsidRDefault="00696877">
            <w:pPr>
              <w:rPr>
                <w:lang w:val="en-GB"/>
              </w:rPr>
            </w:pPr>
            <w:r>
              <w:rPr>
                <w:lang w:val="en-GB"/>
              </w:rPr>
              <w:t>AR</w:t>
            </w:r>
          </w:p>
        </w:tc>
        <w:tc>
          <w:tcPr>
            <w:tcW w:w="2927" w:type="dxa"/>
          </w:tcPr>
          <w:p w14:paraId="0E190604" w14:textId="77777777" w:rsidR="00696877" w:rsidRDefault="00696877">
            <w:pPr>
              <w:rPr>
                <w:lang w:val="en-GB"/>
              </w:rPr>
            </w:pPr>
            <w:r>
              <w:rPr>
                <w:lang w:val="en-GB"/>
              </w:rPr>
              <w:t>Application Acknowledgement Reject</w:t>
            </w:r>
          </w:p>
        </w:tc>
        <w:tc>
          <w:tcPr>
            <w:tcW w:w="2927" w:type="dxa"/>
          </w:tcPr>
          <w:p w14:paraId="71086FB0" w14:textId="77777777" w:rsidR="00696877" w:rsidRDefault="00696877">
            <w:r>
              <w:t>Sanomakäsittely ei onnistunut. (Lähettäjä tekee parametroidun määrän uudelleenlähetyksiä)</w:t>
            </w:r>
          </w:p>
        </w:tc>
      </w:tr>
    </w:tbl>
    <w:p w14:paraId="188EBC25" w14:textId="77777777" w:rsidR="00696877" w:rsidRDefault="00696877"/>
    <w:p w14:paraId="36D493E9" w14:textId="77777777" w:rsidR="00696877" w:rsidRDefault="00696877">
      <w:r>
        <w:t>Sovellustason virheitä ei kuvata tarkemmin siirtokehyksessä acknowledgementDetail luokan avulla vaan kontrollikehyksessä reasonOf rakenteessa (alla 2.7.2), koska ne liittyvät sovellustason prosessiin. Jos kuitenkin on kyseessä tekninen virhe, käytetään luokkaa acknowledgementDetail.</w:t>
      </w:r>
    </w:p>
    <w:p w14:paraId="143B1B87" w14:textId="77777777" w:rsidR="00696877" w:rsidRDefault="00696877"/>
    <w:p w14:paraId="3A9BC144" w14:textId="77777777" w:rsidR="00696877" w:rsidRDefault="00696877">
      <w:r>
        <w:t>MCCI_MT000200UV01 R-MIM on tiedostossa MCCI_RM000200UV01.htm ja taulukkomuodossa tiedostossa MCCI_HD000200UV01.htm</w:t>
      </w:r>
    </w:p>
    <w:p w14:paraId="04522287" w14:textId="77777777" w:rsidR="00696877" w:rsidRDefault="00696877">
      <w:r>
        <w:t>MCCI_MT000300UV01 R-MIM on tiedostossa MCCI_RM000300UV01.htm ja taulukkomuodossa tiedostossa MCCI_HD000300UV01.htm</w:t>
      </w:r>
    </w:p>
    <w:p w14:paraId="5E0339D5" w14:textId="77777777" w:rsidR="00696877" w:rsidRDefault="00696877"/>
    <w:p w14:paraId="3CCE8156" w14:textId="77777777" w:rsidR="00696877" w:rsidRDefault="00696877"/>
    <w:p w14:paraId="59449BBA" w14:textId="77777777" w:rsidR="00696877" w:rsidRDefault="00696877"/>
    <w:p w14:paraId="38172675" w14:textId="77777777" w:rsidR="00696877" w:rsidRDefault="00696877">
      <w:pPr>
        <w:pStyle w:val="Otsikko3"/>
      </w:pPr>
      <w:bookmarkStart w:id="180" w:name="_Toc200435673"/>
      <w:r>
        <w:t>Sovellustason virheet kontrollikehyksessä</w:t>
      </w:r>
      <w:bookmarkEnd w:id="180"/>
    </w:p>
    <w:p w14:paraId="6B2B21F4" w14:textId="77777777" w:rsidR="00696877" w:rsidRDefault="00696877"/>
    <w:p w14:paraId="70C28A78" w14:textId="77777777" w:rsidR="00696877" w:rsidRDefault="00696877">
      <w:r>
        <w:t>Sovellustason kuittaussanomissa välitetään siirtokehyksessä MCCI_MT000300UV01 sovellustason kuittauskoodi edellisessä kohdassa (2.7.1.2) kuvatulla tavalla.</w:t>
      </w:r>
    </w:p>
    <w:p w14:paraId="72470F1B" w14:textId="77777777" w:rsidR="00696877" w:rsidRDefault="00696877"/>
    <w:p w14:paraId="2B1B8635" w14:textId="77777777" w:rsidR="00696877" w:rsidRDefault="00696877">
      <w:r>
        <w:t>Sovellustason virheet liittyvät sanoman tietosisältöön ja sen käsittelyyn sovellustasolla.</w:t>
      </w:r>
    </w:p>
    <w:p w14:paraId="59F85B6C" w14:textId="77777777" w:rsidR="00696877" w:rsidRDefault="00696877"/>
    <w:p w14:paraId="27D8129B" w14:textId="77777777" w:rsidR="00696877" w:rsidRDefault="00696877">
      <w:r>
        <w:t xml:space="preserve">Virhetilanteissa (AE ja AR) virheen tarkempi kuvaus sijoitetaan kontrollikehyksen </w:t>
      </w:r>
      <w:r>
        <w:rPr>
          <w:b/>
          <w:bCs/>
        </w:rPr>
        <w:t>reasonOf</w:t>
      </w:r>
      <w:r>
        <w:t xml:space="preserve"> rakenteeseen, joka on kuvattu kohdassa 2.3.3.12. Virheet ilmoitetaan DetectedissueEvent luokan attribuuteissa. Mahdolliset virheet ja DetectedIssueEvent luokassa käytettävä koodisto on kuvattava implementointioppaassa.</w:t>
      </w:r>
    </w:p>
    <w:p w14:paraId="274E8C04" w14:textId="77777777" w:rsidR="00696877" w:rsidRDefault="00696877"/>
    <w:p w14:paraId="0B5E48C7" w14:textId="77777777" w:rsidR="00696877" w:rsidRDefault="00696877">
      <w:r>
        <w:t>Virheitä voitaisiin kuvata myös kontrollikehyksen reasonCode (koodisto actReason CWE) elementin avulla. ActReason koodistossa on joitakin arvoja, joita voidaan käyttää virhetilanteissa mutta tällöin reasonOf rakenteen on oltava tyhjä. Jos taas käytetään reasonOf rakennetta reasonCode on oltava tyhjä.</w:t>
      </w:r>
    </w:p>
    <w:p w14:paraId="3B1AAD2B" w14:textId="77777777" w:rsidR="00696877" w:rsidRDefault="00696877">
      <w:r>
        <w:t xml:space="preserve">ReasonOf rakenne on suositeltava tapa sovellustason virheiden ilmoittamiseen. </w:t>
      </w:r>
    </w:p>
    <w:p w14:paraId="09723147" w14:textId="77777777" w:rsidR="00696877" w:rsidRDefault="00696877"/>
    <w:p w14:paraId="7CD91E6C" w14:textId="77777777" w:rsidR="00696877" w:rsidRDefault="00696877">
      <w:r>
        <w:t>Control Act R-MIM on tiedostossa MCAI_RM700200UV01.png ja taulukkomuodossa tiedostossa MCAI_HD700200UV01.htm</w:t>
      </w:r>
    </w:p>
    <w:p w14:paraId="307106D4" w14:textId="77777777" w:rsidR="00696877" w:rsidRDefault="00696877">
      <w:r>
        <w:t>DetectedIssueEvent R-MIM on tiedostossa MCAI_RM900000.png ja taulukkomuodossa tiedostossa MCAI_HD900000.htm.</w:t>
      </w:r>
    </w:p>
    <w:p w14:paraId="7B1FB493" w14:textId="77777777" w:rsidR="00696877" w:rsidRDefault="00696877"/>
    <w:p w14:paraId="0A5F6923" w14:textId="77777777" w:rsidR="00696877" w:rsidRDefault="00696877"/>
    <w:p w14:paraId="09510F67" w14:textId="77777777" w:rsidR="00696877" w:rsidRDefault="00696877">
      <w:r>
        <w:t>Alla taulukkomuodossa 2.3.3.12 kohdassa kuvatut DetectedIssueEvent luokan attribuutit. (taulukko ”Ajanvarausrajapinnat - Tekninen liittymämäärittely” dokumentista)</w:t>
      </w:r>
    </w:p>
    <w:p w14:paraId="05C891ED"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6"/>
        <w:gridCol w:w="1498"/>
        <w:gridCol w:w="4256"/>
      </w:tblGrid>
      <w:tr w:rsidR="00696877" w14:paraId="55393B2C" w14:textId="77777777">
        <w:tc>
          <w:tcPr>
            <w:tcW w:w="3259" w:type="dxa"/>
            <w:shd w:val="clear" w:color="auto" w:fill="C0C0C0"/>
          </w:tcPr>
          <w:p w14:paraId="7A92EAB7" w14:textId="77777777" w:rsidR="00696877" w:rsidRDefault="00696877">
            <w:pPr>
              <w:rPr>
                <w:b/>
              </w:rPr>
            </w:pPr>
            <w:r>
              <w:rPr>
                <w:b/>
              </w:rPr>
              <w:t>Elementti</w:t>
            </w:r>
          </w:p>
        </w:tc>
        <w:tc>
          <w:tcPr>
            <w:tcW w:w="1529" w:type="dxa"/>
            <w:shd w:val="clear" w:color="auto" w:fill="C0C0C0"/>
          </w:tcPr>
          <w:p w14:paraId="71436277" w14:textId="77777777" w:rsidR="00696877" w:rsidRDefault="00696877">
            <w:pPr>
              <w:rPr>
                <w:b/>
              </w:rPr>
            </w:pPr>
            <w:r>
              <w:rPr>
                <w:b/>
              </w:rPr>
              <w:t>Pakollisuus</w:t>
            </w:r>
          </w:p>
        </w:tc>
        <w:tc>
          <w:tcPr>
            <w:tcW w:w="4990" w:type="dxa"/>
            <w:shd w:val="clear" w:color="auto" w:fill="C0C0C0"/>
          </w:tcPr>
          <w:p w14:paraId="41257654" w14:textId="77777777" w:rsidR="00696877" w:rsidRDefault="00696877">
            <w:pPr>
              <w:rPr>
                <w:b/>
              </w:rPr>
            </w:pPr>
            <w:r>
              <w:rPr>
                <w:b/>
              </w:rPr>
              <w:t>Selite</w:t>
            </w:r>
          </w:p>
        </w:tc>
      </w:tr>
      <w:tr w:rsidR="00696877" w14:paraId="22AC8588" w14:textId="77777777">
        <w:tc>
          <w:tcPr>
            <w:tcW w:w="3259" w:type="dxa"/>
          </w:tcPr>
          <w:p w14:paraId="0F9FEBD7" w14:textId="77777777" w:rsidR="00696877" w:rsidRDefault="00696877">
            <w:pPr>
              <w:rPr>
                <w:lang w:val="en-GB"/>
              </w:rPr>
            </w:pPr>
            <w:r>
              <w:rPr>
                <w:lang w:val="en-GB"/>
              </w:rPr>
              <w:t>ClassCode</w:t>
            </w:r>
          </w:p>
        </w:tc>
        <w:tc>
          <w:tcPr>
            <w:tcW w:w="1529" w:type="dxa"/>
          </w:tcPr>
          <w:p w14:paraId="05275D51" w14:textId="77777777" w:rsidR="00696877" w:rsidRDefault="00696877">
            <w:pPr>
              <w:rPr>
                <w:lang w:val="en-GB"/>
              </w:rPr>
            </w:pPr>
            <w:r>
              <w:rPr>
                <w:lang w:val="en-GB"/>
              </w:rPr>
              <w:t>1..1</w:t>
            </w:r>
          </w:p>
        </w:tc>
        <w:tc>
          <w:tcPr>
            <w:tcW w:w="4990" w:type="dxa"/>
          </w:tcPr>
          <w:p w14:paraId="5233A778" w14:textId="77777777" w:rsidR="00696877" w:rsidRDefault="00696877">
            <w:pPr>
              <w:rPr>
                <w:lang w:val="en-GB"/>
              </w:rPr>
            </w:pPr>
            <w:r>
              <w:rPr>
                <w:lang w:val="en-GB"/>
              </w:rPr>
              <w:t>vakioarvo "ALRT"</w:t>
            </w:r>
          </w:p>
        </w:tc>
      </w:tr>
      <w:tr w:rsidR="00696877" w14:paraId="46EF0769" w14:textId="77777777">
        <w:tc>
          <w:tcPr>
            <w:tcW w:w="3259" w:type="dxa"/>
          </w:tcPr>
          <w:p w14:paraId="4F8B6B34" w14:textId="77777777" w:rsidR="00696877" w:rsidRDefault="00696877">
            <w:pPr>
              <w:rPr>
                <w:lang w:val="en-GB"/>
              </w:rPr>
            </w:pPr>
            <w:r>
              <w:rPr>
                <w:lang w:val="en-GB"/>
              </w:rPr>
              <w:t>MoodCode</w:t>
            </w:r>
          </w:p>
        </w:tc>
        <w:tc>
          <w:tcPr>
            <w:tcW w:w="1529" w:type="dxa"/>
          </w:tcPr>
          <w:p w14:paraId="329C7798" w14:textId="77777777" w:rsidR="00696877" w:rsidRDefault="00696877">
            <w:r>
              <w:t>1..1</w:t>
            </w:r>
          </w:p>
        </w:tc>
        <w:tc>
          <w:tcPr>
            <w:tcW w:w="4990" w:type="dxa"/>
          </w:tcPr>
          <w:p w14:paraId="37A4C38F" w14:textId="77777777" w:rsidR="00696877" w:rsidRDefault="00696877">
            <w:r>
              <w:t>vakioarvo "EVN"</w:t>
            </w:r>
          </w:p>
        </w:tc>
      </w:tr>
      <w:tr w:rsidR="00696877" w14:paraId="59293C7C" w14:textId="77777777">
        <w:tc>
          <w:tcPr>
            <w:tcW w:w="3259" w:type="dxa"/>
          </w:tcPr>
          <w:p w14:paraId="5AFC2567" w14:textId="77777777" w:rsidR="00696877" w:rsidRDefault="00696877">
            <w:r>
              <w:t>id (II)</w:t>
            </w:r>
            <w:r>
              <w:tab/>
            </w:r>
            <w:r>
              <w:tab/>
            </w:r>
            <w:r>
              <w:tab/>
            </w:r>
          </w:p>
        </w:tc>
        <w:tc>
          <w:tcPr>
            <w:tcW w:w="1529" w:type="dxa"/>
          </w:tcPr>
          <w:p w14:paraId="1633CD97" w14:textId="77777777" w:rsidR="00696877" w:rsidRDefault="00696877">
            <w:r>
              <w:t>0..1</w:t>
            </w:r>
          </w:p>
        </w:tc>
        <w:tc>
          <w:tcPr>
            <w:tcW w:w="4990" w:type="dxa"/>
          </w:tcPr>
          <w:p w14:paraId="5C62E648" w14:textId="77777777" w:rsidR="00696877" w:rsidRDefault="00696877">
            <w:r>
              <w:t>virheen yksikäsitteinen tunni</w:t>
            </w:r>
            <w:r>
              <w:t>s</w:t>
            </w:r>
            <w:r>
              <w:t>te</w:t>
            </w:r>
          </w:p>
        </w:tc>
      </w:tr>
      <w:tr w:rsidR="00696877" w14:paraId="4569808A" w14:textId="77777777">
        <w:tc>
          <w:tcPr>
            <w:tcW w:w="3259" w:type="dxa"/>
          </w:tcPr>
          <w:p w14:paraId="1E024335" w14:textId="77777777" w:rsidR="00696877" w:rsidRDefault="00696877">
            <w:r>
              <w:t>code (CD)</w:t>
            </w:r>
            <w:r>
              <w:tab/>
            </w:r>
            <w:r>
              <w:tab/>
            </w:r>
          </w:p>
        </w:tc>
        <w:tc>
          <w:tcPr>
            <w:tcW w:w="1529" w:type="dxa"/>
          </w:tcPr>
          <w:p w14:paraId="57D8F9C8" w14:textId="77777777" w:rsidR="00696877" w:rsidRDefault="00696877">
            <w:r>
              <w:t>1..1</w:t>
            </w:r>
          </w:p>
        </w:tc>
        <w:tc>
          <w:tcPr>
            <w:tcW w:w="4990" w:type="dxa"/>
          </w:tcPr>
          <w:p w14:paraId="39F349F8" w14:textId="77777777" w:rsidR="00696877" w:rsidRDefault="00696877">
            <w:r>
              <w:t>virhe tyyppi koodatussa mu</w:t>
            </w:r>
            <w:r>
              <w:t>o</w:t>
            </w:r>
            <w:r>
              <w:t>dossa</w:t>
            </w:r>
          </w:p>
        </w:tc>
      </w:tr>
      <w:tr w:rsidR="00696877" w14:paraId="5899E95C" w14:textId="77777777">
        <w:tc>
          <w:tcPr>
            <w:tcW w:w="3259" w:type="dxa"/>
          </w:tcPr>
          <w:p w14:paraId="7B7518FA" w14:textId="77777777" w:rsidR="00696877" w:rsidRDefault="00696877">
            <w:r>
              <w:t>text(ST)</w:t>
            </w:r>
            <w:r>
              <w:tab/>
            </w:r>
            <w:r>
              <w:tab/>
            </w:r>
          </w:p>
        </w:tc>
        <w:tc>
          <w:tcPr>
            <w:tcW w:w="1529" w:type="dxa"/>
          </w:tcPr>
          <w:p w14:paraId="564C2FC5" w14:textId="77777777" w:rsidR="00696877" w:rsidRDefault="00696877">
            <w:r>
              <w:t xml:space="preserve">0..1 </w:t>
            </w:r>
          </w:p>
        </w:tc>
        <w:tc>
          <w:tcPr>
            <w:tcW w:w="4990" w:type="dxa"/>
          </w:tcPr>
          <w:p w14:paraId="43D189A2" w14:textId="77777777" w:rsidR="00696877" w:rsidRDefault="00696877">
            <w:r>
              <w:t>virheen lisätiedot</w:t>
            </w:r>
          </w:p>
        </w:tc>
      </w:tr>
      <w:tr w:rsidR="00696877" w14:paraId="4CCC445B" w14:textId="77777777">
        <w:tc>
          <w:tcPr>
            <w:tcW w:w="3259" w:type="dxa"/>
          </w:tcPr>
          <w:p w14:paraId="239A62A3" w14:textId="77777777" w:rsidR="00696877" w:rsidRDefault="00696877">
            <w:r>
              <w:t>value (ANY)</w:t>
            </w:r>
            <w:r>
              <w:tab/>
            </w:r>
            <w:r>
              <w:tab/>
            </w:r>
          </w:p>
        </w:tc>
        <w:tc>
          <w:tcPr>
            <w:tcW w:w="1529" w:type="dxa"/>
          </w:tcPr>
          <w:p w14:paraId="74C6D67C" w14:textId="77777777" w:rsidR="00696877" w:rsidRDefault="00696877">
            <w:r>
              <w:t>0..1</w:t>
            </w:r>
          </w:p>
        </w:tc>
        <w:tc>
          <w:tcPr>
            <w:tcW w:w="4990" w:type="dxa"/>
          </w:tcPr>
          <w:p w14:paraId="0B1F59FF" w14:textId="77777777" w:rsidR="00696877" w:rsidRDefault="00696877">
            <w:r>
              <w:t>tarkka virhetieto (Observation value-tyyppisesti).</w:t>
            </w:r>
          </w:p>
        </w:tc>
      </w:tr>
    </w:tbl>
    <w:p w14:paraId="53674427" w14:textId="77777777" w:rsidR="00696877" w:rsidRDefault="00696877"/>
    <w:p w14:paraId="3BAE77FE" w14:textId="77777777" w:rsidR="00696877" w:rsidRDefault="00696877"/>
    <w:p w14:paraId="2F3E0D5D" w14:textId="77777777" w:rsidR="00696877" w:rsidRDefault="00696877">
      <w:r>
        <w:t>DetectedIssueEvent luokan käyttö ja code elementissä käytettävä koodisto on kuvattava implementointioppaassa.</w:t>
      </w:r>
    </w:p>
    <w:p w14:paraId="7A936433" w14:textId="77777777" w:rsidR="00696877" w:rsidRDefault="00696877">
      <w:r>
        <w:t>Code elementti on pakollinen. Jos koodistoa ei ole, tässä kentässä voidaan käyttää koodistoa ActDetectedIssueCode code="1" codeSystem="1.2.246.537.5.40302" displayName="Issue Detected" ja ilmoittaa tarkka virhetieto value elementissä tekstinä.</w:t>
      </w:r>
    </w:p>
    <w:p w14:paraId="0377FA4F" w14:textId="77777777" w:rsidR="00696877" w:rsidRDefault="00696877"/>
    <w:p w14:paraId="2CCA4CE4" w14:textId="77777777" w:rsidR="00696877" w:rsidRDefault="00696877">
      <w:r>
        <w:t>Alla esimerkkinä ”Ajanvarausrajapinnat - Tekninen liittymämäärittely” dokumentissa kuvattu koodisto sovellustason virheiden ilmoittamiseen.</w:t>
      </w:r>
    </w:p>
    <w:p w14:paraId="67F49666" w14:textId="77777777" w:rsidR="00696877" w:rsidRDefault="00696877"/>
    <w:p w14:paraId="2D3AC383" w14:textId="77777777" w:rsidR="00696877" w:rsidRDefault="00696877">
      <w:pPr>
        <w:pStyle w:val="Normalharva"/>
        <w:rPr>
          <w:b/>
        </w:rPr>
      </w:pPr>
      <w:r>
        <w:rPr>
          <w:b/>
        </w:rPr>
        <w:t>Esim:  Ajanvarauksen sovellustason virhekoodit.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2418"/>
        <w:gridCol w:w="3554"/>
        <w:gridCol w:w="1751"/>
      </w:tblGrid>
      <w:tr w:rsidR="00696877" w14:paraId="73FDD3C8" w14:textId="77777777">
        <w:tc>
          <w:tcPr>
            <w:tcW w:w="1008" w:type="dxa"/>
            <w:shd w:val="clear" w:color="auto" w:fill="C0C0C0"/>
          </w:tcPr>
          <w:p w14:paraId="426B471D" w14:textId="77777777" w:rsidR="00696877" w:rsidRDefault="00696877">
            <w:pPr>
              <w:rPr>
                <w:b/>
                <w:lang w:val="en-GB"/>
              </w:rPr>
            </w:pPr>
            <w:r>
              <w:rPr>
                <w:b/>
                <w:lang w:val="en-GB"/>
              </w:rPr>
              <w:t>Code</w:t>
            </w:r>
          </w:p>
        </w:tc>
        <w:tc>
          <w:tcPr>
            <w:tcW w:w="2700" w:type="dxa"/>
            <w:shd w:val="clear" w:color="auto" w:fill="C0C0C0"/>
          </w:tcPr>
          <w:p w14:paraId="28940B2A" w14:textId="77777777" w:rsidR="00696877" w:rsidRDefault="00696877">
            <w:pPr>
              <w:rPr>
                <w:b/>
                <w:lang w:val="en-GB"/>
              </w:rPr>
            </w:pPr>
            <w:r>
              <w:rPr>
                <w:b/>
                <w:lang w:val="en-GB"/>
              </w:rPr>
              <w:t>DisplayName</w:t>
            </w:r>
          </w:p>
        </w:tc>
        <w:tc>
          <w:tcPr>
            <w:tcW w:w="4140" w:type="dxa"/>
            <w:shd w:val="clear" w:color="auto" w:fill="C0C0C0"/>
          </w:tcPr>
          <w:p w14:paraId="527D05C0" w14:textId="77777777" w:rsidR="00696877" w:rsidRDefault="00696877">
            <w:pPr>
              <w:rPr>
                <w:b/>
                <w:lang w:val="en-GB"/>
              </w:rPr>
            </w:pPr>
            <w:r>
              <w:rPr>
                <w:b/>
                <w:lang w:val="en-GB"/>
              </w:rPr>
              <w:t>detectedIssueEvent.text (esimerkiksi)</w:t>
            </w:r>
          </w:p>
        </w:tc>
        <w:tc>
          <w:tcPr>
            <w:tcW w:w="1930" w:type="dxa"/>
            <w:shd w:val="clear" w:color="auto" w:fill="C0C0C0"/>
          </w:tcPr>
          <w:p w14:paraId="21527922" w14:textId="77777777" w:rsidR="00696877" w:rsidRDefault="00696877">
            <w:pPr>
              <w:rPr>
                <w:b/>
              </w:rPr>
            </w:pPr>
            <w:r>
              <w:rPr>
                <w:b/>
              </w:rPr>
              <w:t>Interaktiot, joihin voi tulla va</w:t>
            </w:r>
            <w:r>
              <w:rPr>
                <w:b/>
              </w:rPr>
              <w:t>s</w:t>
            </w:r>
            <w:r>
              <w:rPr>
                <w:b/>
              </w:rPr>
              <w:t>tauksena</w:t>
            </w:r>
          </w:p>
        </w:tc>
      </w:tr>
      <w:tr w:rsidR="00696877" w14:paraId="7B9E02D7" w14:textId="77777777">
        <w:tc>
          <w:tcPr>
            <w:tcW w:w="1008" w:type="dxa"/>
          </w:tcPr>
          <w:p w14:paraId="6BB295F7" w14:textId="77777777" w:rsidR="00696877" w:rsidRDefault="00696877">
            <w:r>
              <w:t>S01</w:t>
            </w:r>
          </w:p>
        </w:tc>
        <w:tc>
          <w:tcPr>
            <w:tcW w:w="2700" w:type="dxa"/>
          </w:tcPr>
          <w:p w14:paraId="3D301DBD" w14:textId="77777777" w:rsidR="00696877" w:rsidRDefault="00696877">
            <w:r>
              <w:t>Yleinen virhe</w:t>
            </w:r>
          </w:p>
        </w:tc>
        <w:tc>
          <w:tcPr>
            <w:tcW w:w="4140" w:type="dxa"/>
          </w:tcPr>
          <w:p w14:paraId="79F1C2FC" w14:textId="77777777" w:rsidR="00696877" w:rsidRDefault="00696877">
            <w:r>
              <w:t>Virhe pyynnön käsittelyssä</w:t>
            </w:r>
          </w:p>
        </w:tc>
        <w:tc>
          <w:tcPr>
            <w:tcW w:w="1930" w:type="dxa"/>
          </w:tcPr>
          <w:p w14:paraId="4AD229E5" w14:textId="77777777" w:rsidR="00696877" w:rsidRDefault="00696877">
            <w:r>
              <w:t>pyyntö, kysely</w:t>
            </w:r>
          </w:p>
        </w:tc>
      </w:tr>
      <w:tr w:rsidR="00696877" w14:paraId="7E77B72C" w14:textId="77777777">
        <w:tc>
          <w:tcPr>
            <w:tcW w:w="1008" w:type="dxa"/>
          </w:tcPr>
          <w:p w14:paraId="77DFEB56" w14:textId="77777777" w:rsidR="00696877" w:rsidRDefault="00696877">
            <w:r>
              <w:t>S02</w:t>
            </w:r>
          </w:p>
        </w:tc>
        <w:tc>
          <w:tcPr>
            <w:tcW w:w="2700" w:type="dxa"/>
          </w:tcPr>
          <w:p w14:paraId="64543E8C" w14:textId="77777777" w:rsidR="00696877" w:rsidRDefault="00696877">
            <w:r>
              <w:t>Puuttuva tieto</w:t>
            </w:r>
          </w:p>
        </w:tc>
        <w:tc>
          <w:tcPr>
            <w:tcW w:w="4140" w:type="dxa"/>
          </w:tcPr>
          <w:p w14:paraId="0EF067E4" w14:textId="77777777" w:rsidR="00696877" w:rsidRDefault="00696877">
            <w:r>
              <w:t>Pakollinen tieto (palvelutuote) puuttuu</w:t>
            </w:r>
          </w:p>
        </w:tc>
        <w:tc>
          <w:tcPr>
            <w:tcW w:w="1930" w:type="dxa"/>
          </w:tcPr>
          <w:p w14:paraId="37CE3FF0" w14:textId="77777777" w:rsidR="00696877" w:rsidRDefault="00696877">
            <w:r>
              <w:t>pyyntö, kysely</w:t>
            </w:r>
          </w:p>
        </w:tc>
      </w:tr>
      <w:tr w:rsidR="00696877" w14:paraId="5EEBBD8E" w14:textId="77777777">
        <w:tc>
          <w:tcPr>
            <w:tcW w:w="1008" w:type="dxa"/>
          </w:tcPr>
          <w:p w14:paraId="51BAFCC8" w14:textId="77777777" w:rsidR="00696877" w:rsidRDefault="00696877">
            <w:r>
              <w:t>S03</w:t>
            </w:r>
          </w:p>
        </w:tc>
        <w:tc>
          <w:tcPr>
            <w:tcW w:w="2700" w:type="dxa"/>
          </w:tcPr>
          <w:p w14:paraId="0D8070C8" w14:textId="77777777" w:rsidR="00696877" w:rsidRDefault="00696877">
            <w:r>
              <w:t>Virheellinen koodi</w:t>
            </w:r>
          </w:p>
        </w:tc>
        <w:tc>
          <w:tcPr>
            <w:tcW w:w="4140" w:type="dxa"/>
          </w:tcPr>
          <w:p w14:paraId="13736042" w14:textId="77777777" w:rsidR="00696877" w:rsidRDefault="00696877">
            <w:r>
              <w:t>Palvelutuotetta "1" ei löydy ajanvarausjärjestelmästä</w:t>
            </w:r>
          </w:p>
        </w:tc>
        <w:tc>
          <w:tcPr>
            <w:tcW w:w="1930" w:type="dxa"/>
          </w:tcPr>
          <w:p w14:paraId="4C406EE9" w14:textId="77777777" w:rsidR="00696877" w:rsidRDefault="00696877">
            <w:r>
              <w:t>pyyntö, kysely</w:t>
            </w:r>
          </w:p>
        </w:tc>
      </w:tr>
      <w:tr w:rsidR="00696877" w14:paraId="2F3360F8" w14:textId="77777777">
        <w:tc>
          <w:tcPr>
            <w:tcW w:w="1008" w:type="dxa"/>
          </w:tcPr>
          <w:p w14:paraId="14D3D36B" w14:textId="77777777" w:rsidR="00696877" w:rsidRDefault="00696877">
            <w:r>
              <w:t>S04</w:t>
            </w:r>
          </w:p>
        </w:tc>
        <w:tc>
          <w:tcPr>
            <w:tcW w:w="2700" w:type="dxa"/>
          </w:tcPr>
          <w:p w14:paraId="1D6279C1" w14:textId="77777777" w:rsidR="00696877" w:rsidRDefault="00696877">
            <w:r>
              <w:t>Virheellinen koodisto</w:t>
            </w:r>
          </w:p>
        </w:tc>
        <w:tc>
          <w:tcPr>
            <w:tcW w:w="4140" w:type="dxa"/>
          </w:tcPr>
          <w:p w14:paraId="65E59855" w14:textId="77777777" w:rsidR="00696877" w:rsidRDefault="00696877">
            <w:r>
              <w:t>Tuntematon palvelutuotteiden koodisto</w:t>
            </w:r>
          </w:p>
        </w:tc>
        <w:tc>
          <w:tcPr>
            <w:tcW w:w="1930" w:type="dxa"/>
          </w:tcPr>
          <w:p w14:paraId="3411F010" w14:textId="77777777" w:rsidR="00696877" w:rsidRDefault="00696877">
            <w:r>
              <w:t>pyyntö, kysely</w:t>
            </w:r>
          </w:p>
        </w:tc>
      </w:tr>
      <w:tr w:rsidR="00696877" w14:paraId="322FC86A" w14:textId="77777777">
        <w:tc>
          <w:tcPr>
            <w:tcW w:w="1008" w:type="dxa"/>
          </w:tcPr>
          <w:p w14:paraId="611BC4B0" w14:textId="77777777" w:rsidR="00696877" w:rsidRDefault="00696877">
            <w:r>
              <w:t>S05</w:t>
            </w:r>
          </w:p>
        </w:tc>
        <w:tc>
          <w:tcPr>
            <w:tcW w:w="2700" w:type="dxa"/>
          </w:tcPr>
          <w:p w14:paraId="01556F6E" w14:textId="77777777" w:rsidR="00696877" w:rsidRDefault="00696877">
            <w:r>
              <w:t>Virheellinen tieto</w:t>
            </w:r>
          </w:p>
        </w:tc>
        <w:tc>
          <w:tcPr>
            <w:tcW w:w="4140" w:type="dxa"/>
          </w:tcPr>
          <w:p w14:paraId="45A07A1F" w14:textId="77777777" w:rsidR="00696877" w:rsidRDefault="00696877">
            <w:r>
              <w:t>Haettu aikaväli on virheellinen</w:t>
            </w:r>
          </w:p>
        </w:tc>
        <w:tc>
          <w:tcPr>
            <w:tcW w:w="1930" w:type="dxa"/>
          </w:tcPr>
          <w:p w14:paraId="3879C2B7" w14:textId="77777777" w:rsidR="00696877" w:rsidRDefault="00696877">
            <w:r>
              <w:t>pyyntö, kysely</w:t>
            </w:r>
          </w:p>
        </w:tc>
      </w:tr>
      <w:tr w:rsidR="00696877" w14:paraId="67F3DCB4" w14:textId="77777777">
        <w:tc>
          <w:tcPr>
            <w:tcW w:w="1008" w:type="dxa"/>
          </w:tcPr>
          <w:p w14:paraId="6E284D7E" w14:textId="77777777" w:rsidR="00696877" w:rsidRDefault="00696877">
            <w:r>
              <w:t>S06</w:t>
            </w:r>
          </w:p>
        </w:tc>
        <w:tc>
          <w:tcPr>
            <w:tcW w:w="2700" w:type="dxa"/>
          </w:tcPr>
          <w:p w14:paraId="1B31C373" w14:textId="77777777" w:rsidR="00696877" w:rsidRDefault="00696877">
            <w:r>
              <w:t>Liikaa pyydettyjä tietoja</w:t>
            </w:r>
          </w:p>
        </w:tc>
        <w:tc>
          <w:tcPr>
            <w:tcW w:w="4140" w:type="dxa"/>
          </w:tcPr>
          <w:p w14:paraId="5F23E32C" w14:textId="77777777" w:rsidR="00696877" w:rsidRDefault="00696877">
            <w:r>
              <w:t>Kyselyyn ei voida palauttaa pyydettyä määrää tietoja</w:t>
            </w:r>
          </w:p>
        </w:tc>
        <w:tc>
          <w:tcPr>
            <w:tcW w:w="1930" w:type="dxa"/>
          </w:tcPr>
          <w:p w14:paraId="7ECF0B5D" w14:textId="77777777" w:rsidR="00696877" w:rsidRDefault="00696877">
            <w:r>
              <w:t>kysely</w:t>
            </w:r>
          </w:p>
        </w:tc>
      </w:tr>
      <w:tr w:rsidR="00696877" w14:paraId="6FD1136C" w14:textId="77777777">
        <w:tc>
          <w:tcPr>
            <w:tcW w:w="1008" w:type="dxa"/>
          </w:tcPr>
          <w:p w14:paraId="1166D137" w14:textId="77777777" w:rsidR="00696877" w:rsidRDefault="00696877">
            <w:r>
              <w:t>S10</w:t>
            </w:r>
          </w:p>
        </w:tc>
        <w:tc>
          <w:tcPr>
            <w:tcW w:w="2700" w:type="dxa"/>
          </w:tcPr>
          <w:p w14:paraId="3074ED12" w14:textId="77777777" w:rsidR="00696877" w:rsidRDefault="00696877">
            <w:r>
              <w:t>Asiakasta ei löydy</w:t>
            </w:r>
          </w:p>
        </w:tc>
        <w:tc>
          <w:tcPr>
            <w:tcW w:w="4140" w:type="dxa"/>
          </w:tcPr>
          <w:p w14:paraId="10B786F6" w14:textId="77777777" w:rsidR="00696877" w:rsidRDefault="00696877">
            <w:r>
              <w:t>Henkilöä ei löydy ajanvarausjärjestelmästä</w:t>
            </w:r>
          </w:p>
        </w:tc>
        <w:tc>
          <w:tcPr>
            <w:tcW w:w="1930" w:type="dxa"/>
          </w:tcPr>
          <w:p w14:paraId="6BC1406A" w14:textId="77777777" w:rsidR="00696877" w:rsidRDefault="00696877">
            <w:r>
              <w:t>pyyntö, varattujen aikojen kys</w:t>
            </w:r>
            <w:r>
              <w:t>e</w:t>
            </w:r>
            <w:r>
              <w:t>ly</w:t>
            </w:r>
          </w:p>
        </w:tc>
      </w:tr>
      <w:tr w:rsidR="00696877" w14:paraId="1D9A9628" w14:textId="77777777">
        <w:tc>
          <w:tcPr>
            <w:tcW w:w="1008" w:type="dxa"/>
          </w:tcPr>
          <w:p w14:paraId="42E30C3F" w14:textId="77777777" w:rsidR="00696877" w:rsidRDefault="00696877">
            <w:r>
              <w:t>S11</w:t>
            </w:r>
          </w:p>
        </w:tc>
        <w:tc>
          <w:tcPr>
            <w:tcW w:w="2700" w:type="dxa"/>
          </w:tcPr>
          <w:p w14:paraId="1B59AA06" w14:textId="77777777" w:rsidR="00696877" w:rsidRDefault="00696877">
            <w:r>
              <w:t>Varattava aika ei ole vapaana</w:t>
            </w:r>
          </w:p>
        </w:tc>
        <w:tc>
          <w:tcPr>
            <w:tcW w:w="4140" w:type="dxa"/>
          </w:tcPr>
          <w:p w14:paraId="59DC798D" w14:textId="77777777" w:rsidR="00696877" w:rsidRDefault="00696877">
            <w:r>
              <w:t>Pyydettyyn aikaan ei ole saatavilla vapaita aikoja</w:t>
            </w:r>
          </w:p>
        </w:tc>
        <w:tc>
          <w:tcPr>
            <w:tcW w:w="1930" w:type="dxa"/>
          </w:tcPr>
          <w:p w14:paraId="7A2FFA19" w14:textId="77777777" w:rsidR="00696877" w:rsidRDefault="00696877">
            <w:r>
              <w:t>pyyntö</w:t>
            </w:r>
          </w:p>
        </w:tc>
      </w:tr>
      <w:tr w:rsidR="00696877" w14:paraId="72BB0E81" w14:textId="77777777">
        <w:tc>
          <w:tcPr>
            <w:tcW w:w="1008" w:type="dxa"/>
          </w:tcPr>
          <w:p w14:paraId="4E7F46C9" w14:textId="77777777" w:rsidR="00696877" w:rsidRDefault="00696877">
            <w:r>
              <w:t>S12</w:t>
            </w:r>
          </w:p>
        </w:tc>
        <w:tc>
          <w:tcPr>
            <w:tcW w:w="2700" w:type="dxa"/>
          </w:tcPr>
          <w:p w14:paraId="03CB6716" w14:textId="77777777" w:rsidR="00696877" w:rsidRDefault="00696877">
            <w:r>
              <w:t>Resursseja ei vapaana</w:t>
            </w:r>
          </w:p>
        </w:tc>
        <w:tc>
          <w:tcPr>
            <w:tcW w:w="4140" w:type="dxa"/>
          </w:tcPr>
          <w:p w14:paraId="2D3E7735" w14:textId="77777777" w:rsidR="00696877" w:rsidRDefault="00696877">
            <w:r>
              <w:t>Pyydettyyn palveluun tarvittavia resursseja ei ole saatavilla</w:t>
            </w:r>
          </w:p>
        </w:tc>
        <w:tc>
          <w:tcPr>
            <w:tcW w:w="1930" w:type="dxa"/>
          </w:tcPr>
          <w:p w14:paraId="506FF948" w14:textId="77777777" w:rsidR="00696877" w:rsidRDefault="00696877">
            <w:r>
              <w:t>pyyntö</w:t>
            </w:r>
          </w:p>
        </w:tc>
      </w:tr>
      <w:tr w:rsidR="00696877" w14:paraId="25EB66A9" w14:textId="77777777">
        <w:tc>
          <w:tcPr>
            <w:tcW w:w="1008" w:type="dxa"/>
          </w:tcPr>
          <w:p w14:paraId="0D28526B" w14:textId="77777777" w:rsidR="00696877" w:rsidRDefault="00696877">
            <w:r>
              <w:t>S13</w:t>
            </w:r>
          </w:p>
        </w:tc>
        <w:tc>
          <w:tcPr>
            <w:tcW w:w="2700" w:type="dxa"/>
          </w:tcPr>
          <w:p w14:paraId="5EEE878B" w14:textId="77777777" w:rsidR="00696877" w:rsidRDefault="00696877">
            <w:r>
              <w:t>Suostumusvirhe</w:t>
            </w:r>
          </w:p>
        </w:tc>
        <w:tc>
          <w:tcPr>
            <w:tcW w:w="4140" w:type="dxa"/>
          </w:tcPr>
          <w:p w14:paraId="7FD2D3EE" w14:textId="77777777" w:rsidR="00696877" w:rsidRDefault="00696877">
            <w:r>
              <w:t>Tarvittu suostumus puuttuu tai on virheellinen</w:t>
            </w:r>
          </w:p>
        </w:tc>
        <w:tc>
          <w:tcPr>
            <w:tcW w:w="1930" w:type="dxa"/>
          </w:tcPr>
          <w:p w14:paraId="56195C01" w14:textId="77777777" w:rsidR="00696877" w:rsidRDefault="00696877">
            <w:r>
              <w:t>varattujen aikojen kysely</w:t>
            </w:r>
          </w:p>
        </w:tc>
      </w:tr>
      <w:tr w:rsidR="00696877" w14:paraId="2D8DFA12" w14:textId="77777777">
        <w:tc>
          <w:tcPr>
            <w:tcW w:w="1008" w:type="dxa"/>
          </w:tcPr>
          <w:p w14:paraId="52CE2222" w14:textId="77777777" w:rsidR="00696877" w:rsidRDefault="00696877">
            <w:r>
              <w:t>S14</w:t>
            </w:r>
          </w:p>
        </w:tc>
        <w:tc>
          <w:tcPr>
            <w:tcW w:w="2700" w:type="dxa"/>
          </w:tcPr>
          <w:p w14:paraId="490049CB" w14:textId="77777777" w:rsidR="00696877" w:rsidRDefault="00696877">
            <w:r>
              <w:t>Ajanvarauspyyntö hylätty</w:t>
            </w:r>
          </w:p>
        </w:tc>
        <w:tc>
          <w:tcPr>
            <w:tcW w:w="4140" w:type="dxa"/>
          </w:tcPr>
          <w:p w14:paraId="2B1BC99D" w14:textId="77777777" w:rsidR="00696877" w:rsidRDefault="00696877">
            <w:r>
              <w:t>Ajanvarauksen perumispyyntö hylätty</w:t>
            </w:r>
          </w:p>
        </w:tc>
        <w:tc>
          <w:tcPr>
            <w:tcW w:w="1930" w:type="dxa"/>
          </w:tcPr>
          <w:p w14:paraId="64124FD8" w14:textId="77777777" w:rsidR="00696877" w:rsidRDefault="00696877">
            <w:r>
              <w:t>pyyntö</w:t>
            </w:r>
          </w:p>
        </w:tc>
      </w:tr>
    </w:tbl>
    <w:p w14:paraId="3ABF4DE5" w14:textId="77777777" w:rsidR="00696877" w:rsidRDefault="00696877"/>
    <w:p w14:paraId="581C1D5C" w14:textId="77777777" w:rsidR="00696877" w:rsidRDefault="00696877"/>
    <w:p w14:paraId="499F4416" w14:textId="77777777" w:rsidR="00696877" w:rsidRDefault="00696877">
      <w:r>
        <w:t>XML esimerkki sovellustason virheestä: (ajanvaraus)</w:t>
      </w:r>
    </w:p>
    <w:p w14:paraId="7E03EEE2" w14:textId="77777777" w:rsidR="00696877" w:rsidRDefault="00696877"/>
    <w:p w14:paraId="77F04DB5" w14:textId="77777777" w:rsidR="00696877" w:rsidRDefault="00696877">
      <w:pPr>
        <w:rPr>
          <w:sz w:val="22"/>
          <w:lang w:val="en-GB"/>
        </w:rPr>
      </w:pPr>
      <w:r>
        <w:rPr>
          <w:sz w:val="22"/>
          <w:lang w:val="en-GB"/>
        </w:rPr>
        <w:t>&lt;PRSC_IN040203FI01&gt;</w:t>
      </w:r>
    </w:p>
    <w:p w14:paraId="58E21176" w14:textId="77777777" w:rsidR="00696877" w:rsidRDefault="00696877">
      <w:pPr>
        <w:rPr>
          <w:sz w:val="22"/>
          <w:lang w:val="en-GB"/>
        </w:rPr>
      </w:pPr>
      <w:r>
        <w:rPr>
          <w:sz w:val="22"/>
          <w:lang w:val="en-GB"/>
        </w:rPr>
        <w:t>&lt;id .../&gt;</w:t>
      </w:r>
    </w:p>
    <w:p w14:paraId="73C4CDAE" w14:textId="77777777" w:rsidR="00696877" w:rsidRDefault="00696877">
      <w:pPr>
        <w:rPr>
          <w:sz w:val="22"/>
          <w:lang w:val="en-GB"/>
        </w:rPr>
      </w:pPr>
      <w:r>
        <w:rPr>
          <w:sz w:val="22"/>
          <w:lang w:val="en-GB"/>
        </w:rPr>
        <w:t xml:space="preserve"> ...</w:t>
      </w:r>
    </w:p>
    <w:p w14:paraId="6013890A" w14:textId="77777777" w:rsidR="00696877" w:rsidRDefault="00696877">
      <w:pPr>
        <w:rPr>
          <w:sz w:val="22"/>
          <w:lang w:val="en-GB"/>
        </w:rPr>
      </w:pPr>
      <w:r>
        <w:rPr>
          <w:sz w:val="22"/>
          <w:lang w:val="en-GB"/>
        </w:rPr>
        <w:t xml:space="preserve"> &lt;receiver .../&gt;</w:t>
      </w:r>
    </w:p>
    <w:p w14:paraId="687D3626" w14:textId="77777777" w:rsidR="00696877" w:rsidRDefault="00696877">
      <w:pPr>
        <w:rPr>
          <w:sz w:val="22"/>
          <w:lang w:val="en-GB"/>
        </w:rPr>
      </w:pPr>
      <w:r>
        <w:rPr>
          <w:sz w:val="22"/>
          <w:lang w:val="en-GB"/>
        </w:rPr>
        <w:t xml:space="preserve"> &lt;sender .../&gt;</w:t>
      </w:r>
    </w:p>
    <w:p w14:paraId="269330C4" w14:textId="77777777" w:rsidR="00696877" w:rsidRDefault="00696877">
      <w:pPr>
        <w:pStyle w:val="HTML-esimuotoiltu"/>
        <w:rPr>
          <w:lang w:val="en-GB"/>
        </w:rPr>
      </w:pPr>
      <w:r>
        <w:rPr>
          <w:lang w:val="en-GB"/>
        </w:rPr>
        <w:t>&lt;acknowledgement&gt;</w:t>
      </w:r>
    </w:p>
    <w:p w14:paraId="77C28453" w14:textId="77777777" w:rsidR="00696877" w:rsidRDefault="00696877">
      <w:pPr>
        <w:pStyle w:val="HTML-esimuotoiltu"/>
        <w:rPr>
          <w:lang w:val="en-GB"/>
        </w:rPr>
      </w:pPr>
      <w:r>
        <w:rPr>
          <w:lang w:val="en-GB"/>
        </w:rPr>
        <w:t xml:space="preserve">  &lt;!-- Sovellustason virhe --&gt;</w:t>
      </w:r>
    </w:p>
    <w:p w14:paraId="7C5B5C09" w14:textId="77777777" w:rsidR="00696877" w:rsidRDefault="00696877">
      <w:pPr>
        <w:pStyle w:val="HTML-esimuotoiltu"/>
        <w:rPr>
          <w:lang w:val="en-GB"/>
        </w:rPr>
      </w:pPr>
      <w:r>
        <w:rPr>
          <w:lang w:val="en-GB"/>
        </w:rPr>
        <w:t xml:space="preserve">  &lt;typeCode code="AE"/&gt;</w:t>
      </w:r>
    </w:p>
    <w:p w14:paraId="57E6B716" w14:textId="77777777" w:rsidR="00696877" w:rsidRDefault="00696877">
      <w:pPr>
        <w:pStyle w:val="HTML-esimuotoiltu"/>
        <w:rPr>
          <w:lang w:val="en-GB"/>
        </w:rPr>
      </w:pPr>
      <w:r>
        <w:rPr>
          <w:lang w:val="en-GB"/>
        </w:rPr>
        <w:t xml:space="preserve">  &lt;targetMessage&gt;</w:t>
      </w:r>
    </w:p>
    <w:p w14:paraId="490A9D89" w14:textId="77777777" w:rsidR="00696877" w:rsidRDefault="00696877">
      <w:pPr>
        <w:pStyle w:val="HTML-esimuotoiltu"/>
        <w:rPr>
          <w:lang w:val="en-GB"/>
        </w:rPr>
      </w:pPr>
      <w:r>
        <w:rPr>
          <w:lang w:val="en-GB"/>
        </w:rPr>
        <w:t xml:space="preserve">    &lt;id root="1.2.246.10.2458998.11.2006.19"/&gt;</w:t>
      </w:r>
    </w:p>
    <w:p w14:paraId="374A62BE" w14:textId="77777777" w:rsidR="00696877" w:rsidRDefault="00696877">
      <w:pPr>
        <w:pStyle w:val="HTML-esimuotoiltu"/>
        <w:rPr>
          <w:lang w:val="en-GB"/>
        </w:rPr>
      </w:pPr>
      <w:r>
        <w:rPr>
          <w:lang w:val="en-GB"/>
        </w:rPr>
        <w:t xml:space="preserve">  &lt;/targetMessage&gt;</w:t>
      </w:r>
    </w:p>
    <w:p w14:paraId="3BBAE1EC" w14:textId="77777777" w:rsidR="00696877" w:rsidRDefault="00696877">
      <w:pPr>
        <w:pStyle w:val="HTML-esimuotoiltu"/>
        <w:rPr>
          <w:lang w:val="en-GB"/>
        </w:rPr>
      </w:pPr>
      <w:r>
        <w:rPr>
          <w:lang w:val="en-GB"/>
        </w:rPr>
        <w:t xml:space="preserve"> &lt;/acknowledgement&gt;</w:t>
      </w:r>
    </w:p>
    <w:p w14:paraId="0B79FED8" w14:textId="77777777" w:rsidR="00696877" w:rsidRDefault="00696877">
      <w:pPr>
        <w:pStyle w:val="HTML-esimuotoiltu"/>
        <w:rPr>
          <w:lang w:val="en-GB"/>
        </w:rPr>
      </w:pPr>
      <w:r>
        <w:rPr>
          <w:lang w:val="en-GB"/>
        </w:rPr>
        <w:t xml:space="preserve"> &lt;controlActProcess moodCode="EVN"&gt;</w:t>
      </w:r>
    </w:p>
    <w:p w14:paraId="62324B5B" w14:textId="77777777" w:rsidR="00696877" w:rsidRDefault="00696877">
      <w:pPr>
        <w:pStyle w:val="HTML-esimuotoiltu"/>
        <w:rPr>
          <w:lang w:val="en-GB"/>
        </w:rPr>
      </w:pPr>
      <w:r>
        <w:rPr>
          <w:lang w:val="en-GB"/>
        </w:rPr>
        <w:t xml:space="preserve">  &lt;reasonOf&gt;</w:t>
      </w:r>
    </w:p>
    <w:p w14:paraId="3E81C650" w14:textId="77777777" w:rsidR="00696877" w:rsidRDefault="00696877">
      <w:pPr>
        <w:pStyle w:val="HTML-esimuotoiltu"/>
        <w:rPr>
          <w:lang w:val="en-GB"/>
        </w:rPr>
      </w:pPr>
      <w:r>
        <w:rPr>
          <w:lang w:val="en-GB"/>
        </w:rPr>
        <w:t xml:space="preserve">   &lt;detectedIssueEvent&gt;</w:t>
      </w:r>
    </w:p>
    <w:p w14:paraId="13A1C641" w14:textId="77777777" w:rsidR="00696877" w:rsidRDefault="00696877">
      <w:pPr>
        <w:pStyle w:val="HTML-esimuotoiltu"/>
        <w:rPr>
          <w:lang w:val="en-GB"/>
        </w:rPr>
      </w:pPr>
      <w:r>
        <w:rPr>
          <w:lang w:val="en-GB"/>
        </w:rPr>
        <w:t xml:space="preserve">    &lt;code code="S01" codeSystem="1.2.246.537.5.40204"/&gt;</w:t>
      </w:r>
    </w:p>
    <w:p w14:paraId="403F6143" w14:textId="77777777" w:rsidR="00696877" w:rsidRPr="00193A9E" w:rsidRDefault="00696877">
      <w:pPr>
        <w:pStyle w:val="HTML-esimuotoiltu"/>
        <w:rPr>
          <w:lang w:val="en-US"/>
        </w:rPr>
      </w:pPr>
      <w:r>
        <w:rPr>
          <w:lang w:val="en-GB"/>
        </w:rPr>
        <w:t xml:space="preserve">    </w:t>
      </w:r>
      <w:r w:rsidRPr="00193A9E">
        <w:rPr>
          <w:lang w:val="en-US"/>
        </w:rPr>
        <w:t>&lt;text mediaType="text/plain"&gt;Tuntematon ajanvaraus&lt;/text&gt;</w:t>
      </w:r>
    </w:p>
    <w:p w14:paraId="5A832347" w14:textId="77777777" w:rsidR="00696877" w:rsidRDefault="00696877">
      <w:pPr>
        <w:pStyle w:val="HTML-esimuotoiltu"/>
        <w:rPr>
          <w:lang w:val="en-GB"/>
        </w:rPr>
      </w:pPr>
      <w:r w:rsidRPr="00193A9E">
        <w:rPr>
          <w:lang w:val="en-US"/>
        </w:rPr>
        <w:t xml:space="preserve">   </w:t>
      </w:r>
      <w:r>
        <w:rPr>
          <w:lang w:val="en-GB"/>
        </w:rPr>
        <w:t>&lt;/detectedIssueEvent&gt;</w:t>
      </w:r>
    </w:p>
    <w:p w14:paraId="73ED2FC2" w14:textId="77777777" w:rsidR="00696877" w:rsidRDefault="00696877">
      <w:pPr>
        <w:pStyle w:val="HTML-esimuotoiltu"/>
        <w:rPr>
          <w:lang w:val="en-GB"/>
        </w:rPr>
      </w:pPr>
      <w:r>
        <w:rPr>
          <w:lang w:val="en-GB"/>
        </w:rPr>
        <w:t xml:space="preserve">  &lt;/reasonOf&gt;</w:t>
      </w:r>
    </w:p>
    <w:p w14:paraId="6D4E24ED" w14:textId="77777777" w:rsidR="00696877" w:rsidRDefault="00696877">
      <w:pPr>
        <w:pStyle w:val="HTML-esimuotoiltu"/>
        <w:rPr>
          <w:lang w:val="en-GB"/>
        </w:rPr>
      </w:pPr>
      <w:r>
        <w:rPr>
          <w:lang w:val="en-GB"/>
        </w:rPr>
        <w:t xml:space="preserve"> &lt;/controlActProcess&gt;</w:t>
      </w:r>
    </w:p>
    <w:p w14:paraId="69EB9740" w14:textId="77777777" w:rsidR="00696877" w:rsidRPr="00AE6937" w:rsidRDefault="00696877">
      <w:pPr>
        <w:pStyle w:val="HTML-esimuotoiltu"/>
        <w:rPr>
          <w:lang w:val="en-US"/>
        </w:rPr>
      </w:pPr>
      <w:r w:rsidRPr="00AE6937">
        <w:rPr>
          <w:lang w:val="en-US"/>
        </w:rPr>
        <w:t>&lt;/PRSC_IN040203FI01&gt;</w:t>
      </w:r>
    </w:p>
    <w:p w14:paraId="0E165589" w14:textId="77777777" w:rsidR="00696877" w:rsidRPr="00AE6937" w:rsidRDefault="00696877">
      <w:pPr>
        <w:rPr>
          <w:lang w:val="en-US"/>
        </w:rPr>
      </w:pPr>
    </w:p>
    <w:p w14:paraId="09DC0FBC" w14:textId="77777777" w:rsidR="00696877" w:rsidRPr="00AE6937" w:rsidRDefault="00696877">
      <w:pPr>
        <w:rPr>
          <w:lang w:val="en-US"/>
        </w:rPr>
      </w:pPr>
    </w:p>
    <w:p w14:paraId="5A546428" w14:textId="77777777" w:rsidR="00696877" w:rsidRPr="00AE6937" w:rsidRDefault="00696877">
      <w:pPr>
        <w:rPr>
          <w:lang w:val="en-US"/>
        </w:rPr>
      </w:pPr>
    </w:p>
    <w:p w14:paraId="72932998" w14:textId="77777777" w:rsidR="00696877" w:rsidRDefault="00696877">
      <w:pPr>
        <w:pStyle w:val="Otsikko1"/>
      </w:pPr>
      <w:bookmarkStart w:id="181" w:name="_Toc200435674"/>
      <w:r>
        <w:t>Tiedonsiirto</w:t>
      </w:r>
      <w:bookmarkEnd w:id="181"/>
    </w:p>
    <w:p w14:paraId="12AFAEF9" w14:textId="77777777" w:rsidR="00696877" w:rsidRDefault="00696877"/>
    <w:p w14:paraId="78D83895" w14:textId="77777777" w:rsidR="00696877" w:rsidRDefault="00696877">
      <w:pPr>
        <w:pStyle w:val="Otsikko2"/>
      </w:pPr>
      <w:bookmarkStart w:id="182" w:name="_Toc200435675"/>
      <w:r>
        <w:t>Yleiset periaatteet</w:t>
      </w:r>
      <w:bookmarkEnd w:id="182"/>
    </w:p>
    <w:p w14:paraId="19FF99D4" w14:textId="77777777" w:rsidR="00696877" w:rsidRDefault="00696877"/>
    <w:p w14:paraId="7DBD0A7E" w14:textId="77777777" w:rsidR="00696877" w:rsidRDefault="00696877">
      <w:pPr>
        <w:pStyle w:val="Otsikko3"/>
      </w:pPr>
      <w:bookmarkStart w:id="183" w:name="_Toc200435676"/>
      <w:r>
        <w:t>perusperiaatteet</w:t>
      </w:r>
      <w:bookmarkEnd w:id="183"/>
    </w:p>
    <w:p w14:paraId="5848719E" w14:textId="77777777" w:rsidR="00696877" w:rsidRDefault="00696877"/>
    <w:p w14:paraId="6E3B9F53" w14:textId="59BE779B" w:rsidR="00696877" w:rsidRDefault="004B1BB5">
      <w:r>
        <w:rPr>
          <w:noProof/>
        </w:rPr>
        <w:drawing>
          <wp:inline distT="0" distB="0" distL="0" distR="0" wp14:anchorId="5DE0F5AC" wp14:editId="7915F0A9">
            <wp:extent cx="5486400" cy="2362200"/>
            <wp:effectExtent l="0" t="0" r="0" b="0"/>
            <wp:docPr id="16"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86400" cy="2362200"/>
                    </a:xfrm>
                    <a:prstGeom prst="rect">
                      <a:avLst/>
                    </a:prstGeom>
                    <a:noFill/>
                    <a:ln>
                      <a:noFill/>
                    </a:ln>
                  </pic:spPr>
                </pic:pic>
              </a:graphicData>
            </a:graphic>
          </wp:inline>
        </w:drawing>
      </w:r>
    </w:p>
    <w:p w14:paraId="005C26B2" w14:textId="77777777" w:rsidR="00696877" w:rsidRDefault="00696877"/>
    <w:p w14:paraId="6A4531BC" w14:textId="77777777" w:rsidR="00696877" w:rsidRPr="00193A9E"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lang w:val="en-US"/>
        </w:rPr>
      </w:pPr>
      <w:r w:rsidRPr="00193A9E">
        <w:rPr>
          <w:rFonts w:eastAsia="Times New Roman"/>
          <w:szCs w:val="24"/>
          <w:lang w:val="en-US"/>
        </w:rPr>
        <w:t>Kuva 21: Sovellusarkkitehtuuri</w:t>
      </w:r>
    </w:p>
    <w:p w14:paraId="7B91E68A" w14:textId="77777777" w:rsidR="00696877" w:rsidRPr="00193A9E" w:rsidRDefault="00696877">
      <w:pPr>
        <w:rPr>
          <w:lang w:val="en-US"/>
        </w:rPr>
      </w:pPr>
      <w:r w:rsidRPr="00193A9E">
        <w:rPr>
          <w:lang w:val="en-US"/>
        </w:rPr>
        <w:t>Lähde: HL7 Version 3  Standard: Abstract transport specification, September 2005 Ballot</w:t>
      </w:r>
    </w:p>
    <w:p w14:paraId="27464448" w14:textId="77777777" w:rsidR="00696877" w:rsidRPr="00193A9E" w:rsidRDefault="00696877">
      <w:pPr>
        <w:rPr>
          <w:lang w:val="en-US"/>
        </w:rPr>
      </w:pPr>
    </w:p>
    <w:p w14:paraId="4DB63348" w14:textId="77777777" w:rsidR="00696877" w:rsidRPr="00193A9E" w:rsidRDefault="00696877">
      <w:pPr>
        <w:rPr>
          <w:lang w:val="en-US"/>
        </w:rPr>
      </w:pPr>
    </w:p>
    <w:p w14:paraId="61DA22AD" w14:textId="77777777" w:rsidR="00696877" w:rsidRDefault="00696877">
      <w:r>
        <w:t>HL7:n tiedonsiirron yleisiä (teknologiasta riippumattomia) periaatteita kuvataan määrityksessä HL7 Version 3  Standard: Abstract transport specification.</w:t>
      </w:r>
    </w:p>
    <w:p w14:paraId="087138AB" w14:textId="77777777" w:rsidR="00696877" w:rsidRDefault="00696877"/>
    <w:p w14:paraId="7A97A839" w14:textId="77777777" w:rsidR="00696877" w:rsidRDefault="00696877">
      <w:r>
        <w:t>Ylimmällä sovellustasolla (application layer) sijaitsee:</w:t>
      </w:r>
    </w:p>
    <w:p w14:paraId="271D8413" w14:textId="77777777" w:rsidR="00696877" w:rsidRDefault="00696877"/>
    <w:p w14:paraId="3260A000" w14:textId="77777777" w:rsidR="00696877" w:rsidRDefault="00696877">
      <w:pPr>
        <w:numPr>
          <w:ilvl w:val="0"/>
          <w:numId w:val="14"/>
        </w:numPr>
      </w:pPr>
      <w:r>
        <w:t>Varsinainen HL7-sovellus (application)</w:t>
      </w:r>
    </w:p>
    <w:p w14:paraId="3FE6E456" w14:textId="77777777" w:rsidR="00696877" w:rsidRDefault="00696877">
      <w:pPr>
        <w:numPr>
          <w:ilvl w:val="0"/>
          <w:numId w:val="14"/>
        </w:numPr>
      </w:pPr>
      <w:r>
        <w:t>adapterit (messaginng adapters), jotka eristävät sovelluksen sanomanvälitysinfrastruktuurista. Adapterit osaavat HL7-sovellustason protokollat ja muodostavat liitännän siirtoprotokollatasoon</w:t>
      </w:r>
    </w:p>
    <w:p w14:paraId="17D283E6" w14:textId="77777777" w:rsidR="00696877" w:rsidRDefault="00696877"/>
    <w:p w14:paraId="021ABB11" w14:textId="77777777" w:rsidR="00696877" w:rsidRDefault="00696877">
      <w:r>
        <w:t xml:space="preserve">Seuraavalla tasolla ovat siirtoprotokolla-adapterit (messaging infrastructure), jotka eivät tiedä HL7-protokollista mitään, mutta osaavat tietyn siirtoprotokollaan, esim. web services. </w:t>
      </w:r>
    </w:p>
    <w:p w14:paraId="56872A9B" w14:textId="77777777" w:rsidR="00696877" w:rsidRDefault="00696877"/>
    <w:p w14:paraId="1A7A5554" w14:textId="77777777" w:rsidR="00696877" w:rsidRDefault="00696877">
      <w:r>
        <w:t>Seuraavalla tasolla sijaitsevat siirtotekniikka-adapterit, joiden avulla siirtoprotokollataso liittyy varsinaiseen siirtotekniikkaan, esim. http.</w:t>
      </w:r>
    </w:p>
    <w:p w14:paraId="622839E6" w14:textId="77777777" w:rsidR="00696877" w:rsidRDefault="00696877"/>
    <w:p w14:paraId="3C422A36" w14:textId="77777777" w:rsidR="00696877" w:rsidRDefault="00696877"/>
    <w:p w14:paraId="515A248B" w14:textId="1E5D4348" w:rsidR="00696877" w:rsidRDefault="004B1BB5">
      <w:r>
        <w:rPr>
          <w:noProof/>
        </w:rPr>
        <w:drawing>
          <wp:inline distT="0" distB="0" distL="0" distR="0" wp14:anchorId="1A3DC18C" wp14:editId="3976D1D9">
            <wp:extent cx="5486400" cy="3771900"/>
            <wp:effectExtent l="0" t="0" r="0" b="0"/>
            <wp:docPr id="17" name="Kuv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86400" cy="3771900"/>
                    </a:xfrm>
                    <a:prstGeom prst="rect">
                      <a:avLst/>
                    </a:prstGeom>
                    <a:noFill/>
                    <a:ln>
                      <a:noFill/>
                    </a:ln>
                  </pic:spPr>
                </pic:pic>
              </a:graphicData>
            </a:graphic>
          </wp:inline>
        </w:drawing>
      </w:r>
    </w:p>
    <w:p w14:paraId="0A38DAEA" w14:textId="77777777" w:rsidR="00696877" w:rsidRPr="00193A9E"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lang w:val="en-US"/>
        </w:rPr>
      </w:pPr>
      <w:r w:rsidRPr="00193A9E">
        <w:rPr>
          <w:rFonts w:eastAsia="Times New Roman"/>
          <w:szCs w:val="24"/>
          <w:lang w:val="en-US"/>
        </w:rPr>
        <w:t>Kuva 22: Sanomanvälityksen abstraktointitasot</w:t>
      </w:r>
    </w:p>
    <w:p w14:paraId="4233047F" w14:textId="77777777" w:rsidR="00696877" w:rsidRPr="00193A9E" w:rsidRDefault="00696877">
      <w:pPr>
        <w:rPr>
          <w:lang w:val="en-US"/>
        </w:rPr>
      </w:pPr>
      <w:r w:rsidRPr="00193A9E">
        <w:rPr>
          <w:lang w:val="en-US"/>
        </w:rPr>
        <w:t>Lähde: HL7 Version 3  Standard: Abstract transport specification, May 2007 Ballot</w:t>
      </w:r>
    </w:p>
    <w:p w14:paraId="3A404C89" w14:textId="77777777" w:rsidR="00696877" w:rsidRPr="00193A9E" w:rsidRDefault="00696877">
      <w:pPr>
        <w:rPr>
          <w:lang w:val="en-US"/>
        </w:rPr>
      </w:pPr>
    </w:p>
    <w:p w14:paraId="4FC4F9C9" w14:textId="77777777" w:rsidR="00696877" w:rsidRDefault="00696877">
      <w:r>
        <w:t>Kerrosajattelun avulla kuljetusprotokolla ja varsinainen siirtotason toteutus pystytään pitämään erillään (eristämään) toisistaan.</w:t>
      </w:r>
    </w:p>
    <w:p w14:paraId="52AF81F0" w14:textId="77777777" w:rsidR="00696877" w:rsidRDefault="00696877"/>
    <w:p w14:paraId="3218BFF0" w14:textId="77777777" w:rsidR="00696877" w:rsidRDefault="00696877">
      <w:r>
        <w:t>Määrityksissä lähettäjä (sender) ja vastaanottaja (receiver) ovat sovellustasolla olevia adaptereita ja sanoman lähde (source) ja kohde (destination) ovat siirtoprotokollatasolla olevia adaptereita.</w:t>
      </w:r>
    </w:p>
    <w:p w14:paraId="7A88154D" w14:textId="77777777" w:rsidR="00696877" w:rsidRDefault="00696877"/>
    <w:p w14:paraId="51A6373D" w14:textId="77777777" w:rsidR="00696877" w:rsidRDefault="00696877">
      <w:r>
        <w:t>Siirto voidaan toteuttaa normaalisiirtona, jolloin lähettäjä lähettää sanoman. HL7-määrittelee myös pollaukseen perustuvan siirron, jossa vastaanottaja käy noutamassa sanomat lähettäjän jonosta. Tätä siirtotapaa ei käsitellä tarkemmin tässä dokumentissa.</w:t>
      </w:r>
    </w:p>
    <w:p w14:paraId="70A1FA32" w14:textId="77777777" w:rsidR="00696877" w:rsidRDefault="00696877"/>
    <w:p w14:paraId="1108449B" w14:textId="77777777" w:rsidR="00696877" w:rsidRDefault="00696877">
      <w:r>
        <w:t>Abstrakti tiedonsiirtomääritys sisältää useita vaatimuksia, joita siirtoprotokollatason tulee toteuttaa. Niitä kaikkia ei käydä  tässä läpi, sillä ne on tarkoitettu teknisille komiteoille, jotka toteuttavat siirtoprotokollatasoon sidottuja määrityksiä.</w:t>
      </w:r>
    </w:p>
    <w:p w14:paraId="053CAC47" w14:textId="77777777" w:rsidR="00696877" w:rsidRDefault="00696877"/>
    <w:p w14:paraId="03A9DB97" w14:textId="77777777" w:rsidR="00696877" w:rsidRDefault="00696877">
      <w:pPr>
        <w:pStyle w:val="Otsikko3"/>
        <w:jc w:val="left"/>
      </w:pPr>
      <w:bookmarkStart w:id="184" w:name="_Toc200435677"/>
      <w:r>
        <w:t>Siirron luotettavuus</w:t>
      </w:r>
      <w:bookmarkEnd w:id="184"/>
    </w:p>
    <w:p w14:paraId="2659E163" w14:textId="77777777" w:rsidR="00696877" w:rsidRDefault="00696877"/>
    <w:p w14:paraId="612848E9" w14:textId="77777777" w:rsidR="00696877" w:rsidRDefault="00696877">
      <w:pPr>
        <w:pStyle w:val="Otsikko4"/>
      </w:pPr>
      <w:bookmarkStart w:id="185" w:name="_Toc200435678"/>
      <w:r>
        <w:t>Siirtoprotokollataso – commit ack</w:t>
      </w:r>
      <w:bookmarkEnd w:id="185"/>
    </w:p>
    <w:p w14:paraId="61820A74" w14:textId="77777777" w:rsidR="00696877" w:rsidRDefault="00696877"/>
    <w:p w14:paraId="54D7EEFD" w14:textId="77777777" w:rsidR="00696877" w:rsidRDefault="00696877">
      <w:r>
        <w:t>Siirtoprotokollatason määrityksessä tulee kuvata, kuinka luotettava tiedonvälitys kahden pisteen välillä (source-destination) voidaan toteuttaa (ilman HL7:n sovellustason protokollia). HL7:n sovellustasolla on käytössä sovellustason kuittaus (vastaussanoma) ja  adapteritason vastaanottokuittaus (Accept Ack). Siirtoprotokollatasolla puhutaan commit ack:istä, joka lähetetään sen jälkeen, kun siirrettävä aineisto on vastaanotettu protokollatasolla ja turvallisesti talletettu eteenpäin välitystä varten. Commit ACK:illa ei ole HL7:n kanssa varsinaista tekemistä V3 messaging määrityksissä, sillä se kulkee vain siirtoprotokollatason adaptereiden (source-destination) välillä. HL7 versiossa 2 sen sijaan commit ack on oleellinen osa siirtoprotokollaa.</w:t>
      </w:r>
    </w:p>
    <w:p w14:paraId="7AF83A7F" w14:textId="77777777" w:rsidR="00696877" w:rsidRDefault="00696877"/>
    <w:p w14:paraId="1FE90B22" w14:textId="77777777" w:rsidR="00696877" w:rsidRDefault="00696877">
      <w:r>
        <w:t>Siirtoprotokollatasolla taataan siis sanoman perillemeno (tai ilmoitus  perille menemättömyydestä), mutta duplikaattiesto kuuluu sovellustason adapterille. Siirtoprotokollatason vaatimuksiin kuuluu nyt myös sanomien järjestyksen säilyttäminen, vaikkakin myös sovellusadapteritasolla on järjestyksen takaava protokolla (sequence number protocol).</w:t>
      </w:r>
    </w:p>
    <w:p w14:paraId="4A5CC788" w14:textId="77777777" w:rsidR="00696877" w:rsidRDefault="00696877"/>
    <w:p w14:paraId="645F7E60" w14:textId="77777777" w:rsidR="00696877" w:rsidRDefault="00696877">
      <w:pPr>
        <w:pStyle w:val="Leipteksti2"/>
      </w:pPr>
      <w:r>
        <w:t xml:space="preserve">Suomessa on CDA-dokumenttien siirrossa käytetty SOAP-tyyppistä tiedonsiirtoa ja kuittausta HL7Ficommit. Koska V3 messaging-käytössä on tarkoitus siirtyä mahdollisimman suureen kv. yhteensopivuuteen ja todellisen SOAP:in käyttöön, ei HL7Ficommit-kuittausta voida enää käyttää. Negatiivinen kuittaus saadaan SOAP-standardin mukaisena SOAP </w:t>
      </w:r>
      <w:r w:rsidR="005E3C34">
        <w:t>f</w:t>
      </w:r>
      <w:r>
        <w:t>ault</w:t>
      </w:r>
      <w:r w:rsidR="005E3C34">
        <w:t>-sanomana</w:t>
      </w:r>
      <w:r>
        <w:t xml:space="preserve"> tai </w:t>
      </w:r>
      <w:r w:rsidR="005E3C34">
        <w:t>ei-OK</w:t>
      </w:r>
      <w:r>
        <w:t xml:space="preserve"> http-kuittauskoodina. Positiiviseksi kuittaukseksi tulkitaan </w:t>
      </w:r>
      <w:r w:rsidR="005E3C34">
        <w:t>OK-</w:t>
      </w:r>
      <w:r>
        <w:t>http-koodit</w:t>
      </w:r>
      <w:r w:rsidR="005E3C34">
        <w:t xml:space="preserve"> (2XX, esim. 200 tai 202).</w:t>
      </w:r>
      <w:r>
        <w:t xml:space="preserve"> </w:t>
      </w:r>
    </w:p>
    <w:p w14:paraId="3E801E23" w14:textId="77777777" w:rsidR="00696877" w:rsidRDefault="00696877"/>
    <w:p w14:paraId="541108D1" w14:textId="77777777" w:rsidR="00696877" w:rsidRDefault="00696877">
      <w:r>
        <w:t>Jos siirtokanavaa ei pidetä tarpeeksi luotettavana, voidaan  käyttää ylemmän tason luotettavan tiedonsiirron protokollaa: WS-ReliableMessaging ( ks. kappale 3.2.6).</w:t>
      </w:r>
    </w:p>
    <w:p w14:paraId="2C8C2D8B" w14:textId="77777777" w:rsidR="00696877" w:rsidRDefault="00696877">
      <w:pPr>
        <w:pStyle w:val="Otsikko4"/>
      </w:pPr>
      <w:bookmarkStart w:id="186" w:name="_Toc200435679"/>
      <w:r>
        <w:t>Sovellustason adapterit ja vastaanottokuittaus</w:t>
      </w:r>
      <w:bookmarkEnd w:id="186"/>
    </w:p>
    <w:p w14:paraId="18BBEB64" w14:textId="77777777" w:rsidR="00696877" w:rsidRDefault="00696877"/>
    <w:p w14:paraId="7C421026" w14:textId="77777777" w:rsidR="00696877" w:rsidRDefault="00696877">
      <w:r>
        <w:t>Sovellustason adapteri erottaa sovelluksen siirtoprotokollatasosta. Sovellustason adaptereiden välillä (sender-receiver) kulkee vastaanottokuittaus (MCCI_IN000002UV01 = Accept Ack), jos sellaista on siirtokehyksessä (transmission wrapper) pyydetty (acceptAckCode). Vastaanottokuittaus voidaan pyytää aina (”AL”), vain virhetilanteissa (”ER”) tai ei koskaan (”NE”). (Joissakin tilanteissa voidaan sanoa, että asynkronisessa liikenteessä riittää, että palvelin vastaa HTTP - koodeilla 200 tai 202. Tällöin viesti on mennyt ainakin perille, vaikkakaan sitä ei ole välttämättä ymmärretty tai sitä ei käsitellä sovellustasolla.)</w:t>
      </w:r>
    </w:p>
    <w:p w14:paraId="0D72842F" w14:textId="77777777" w:rsidR="00696877" w:rsidRDefault="00696877">
      <w:r>
        <w:t xml:space="preserve"> Sovellustason interaktioissa määritellään, mitä sovellustason kuittausta käytetään, eikä se kuulu sovellustason adapterille. Interaktion receiver responsibilities osiossa määritetään millä interaktiolla tai interaktioilla ko. interaktioon on vastattava ja vastausinteraktiossa välitettävä sanoma on sovellustason kuittaussanoma. Yleensä on kyseessä pyyntö ja sen vastauksena/kuittauksena hyväksyvä tai hylkäävä interaktio. </w:t>
      </w:r>
    </w:p>
    <w:p w14:paraId="7D45B4A5" w14:textId="77777777" w:rsidR="00696877" w:rsidRDefault="00696877"/>
    <w:p w14:paraId="76301945" w14:textId="77777777" w:rsidR="00696877" w:rsidRDefault="00696877">
      <w:r>
        <w:t>Sovellustason adapterilla pitää olla tietämys siirtokehyksestä sekä siinä esitetystä sovellustason protokollasta (esim. batch, sequence number protocol). Adapteri voi välittää sanoman sovellustasolle merkkijonona, mutta se voi myös purkaa sanoman objektimuotoon. Validointi voidaan tehdä adapterissa tai varsinaisella sovellustasolla.</w:t>
      </w:r>
    </w:p>
    <w:p w14:paraId="2E466BAC" w14:textId="77777777" w:rsidR="00696877" w:rsidRDefault="00696877"/>
    <w:p w14:paraId="5E9D65D9" w14:textId="77777777" w:rsidR="00696877" w:rsidRDefault="00696877">
      <w:r>
        <w:t>Adapteritason vastaanottokuittauksessa (MCCI_IN000002UV01) ei ole kontrollikehystä eikä varsinaista payloadia. Kuittaustiedot sijoitetaan siirtokehyksen elementtiin acknowledgement. Negatiivinen vastaanottokuittaus voidaan lähettää esim. seuraavissa tapauksissa:</w:t>
      </w:r>
    </w:p>
    <w:p w14:paraId="575910CB" w14:textId="77777777" w:rsidR="00696877" w:rsidRDefault="00696877"/>
    <w:p w14:paraId="0EE62938" w14:textId="77777777" w:rsidR="00696877" w:rsidRDefault="00696877">
      <w:pPr>
        <w:numPr>
          <w:ilvl w:val="0"/>
          <w:numId w:val="15"/>
        </w:numPr>
      </w:pPr>
      <w:r>
        <w:t>vastaanottavaa sovellusta ei tunnisteta tai lähettäjä ei ole sallittu</w:t>
      </w:r>
    </w:p>
    <w:p w14:paraId="2EC80B48" w14:textId="77777777" w:rsidR="00696877" w:rsidRDefault="00696877">
      <w:pPr>
        <w:numPr>
          <w:ilvl w:val="0"/>
          <w:numId w:val="15"/>
        </w:numPr>
      </w:pPr>
      <w:r>
        <w:t>interaktiota ei tueta</w:t>
      </w:r>
    </w:p>
    <w:p w14:paraId="4B659D00" w14:textId="77777777" w:rsidR="00696877" w:rsidRDefault="00696877">
      <w:pPr>
        <w:numPr>
          <w:ilvl w:val="0"/>
          <w:numId w:val="15"/>
        </w:numPr>
      </w:pPr>
      <w:r>
        <w:t>sanoma ei noudata sovittua profiilia</w:t>
      </w:r>
    </w:p>
    <w:p w14:paraId="1444ECA8" w14:textId="77777777" w:rsidR="00696877" w:rsidRDefault="00696877"/>
    <w:p w14:paraId="3337B2D6" w14:textId="77777777" w:rsidR="00696877" w:rsidRDefault="00696877">
      <w:r>
        <w:t>Kuittaussanomassa kuittaustiedot sijoitetaan siirtokehykseen. Accept Ack kuittaus on kuvattu kohdassa 2.6.</w:t>
      </w:r>
    </w:p>
    <w:p w14:paraId="7AD4925B" w14:textId="77777777" w:rsidR="00696877" w:rsidRDefault="00696877"/>
    <w:p w14:paraId="47FFAC5D" w14:textId="77777777" w:rsidR="00696877" w:rsidRDefault="00696877"/>
    <w:p w14:paraId="368436A4" w14:textId="77777777" w:rsidR="00696877" w:rsidRDefault="00696877">
      <w:r>
        <w:t>Koska adapteri ei ole tietoinen sovellustason interaktioista, esim. kyselysanomat ja normaalit päivityssanomat käsitellään samalla tavalla adapteritasolla. Liikenne voi olla synkronista tai asynkronista. Adapteri palauttaa sovellustasolle lähetyspyyntöön negatiivisen vastineen, jos:</w:t>
      </w:r>
    </w:p>
    <w:p w14:paraId="0930F6AA" w14:textId="77777777" w:rsidR="00696877" w:rsidRDefault="00696877"/>
    <w:p w14:paraId="36739D5E" w14:textId="77777777" w:rsidR="00696877" w:rsidRDefault="00696877">
      <w:pPr>
        <w:numPr>
          <w:ilvl w:val="0"/>
          <w:numId w:val="16"/>
        </w:numPr>
      </w:pPr>
      <w:r>
        <w:t>protokollatason adapteri ilmoittaa vastaanottopäästä tulleesta negatiivisesta commit-tason kuittauksesta</w:t>
      </w:r>
    </w:p>
    <w:p w14:paraId="0C68EF2D" w14:textId="77777777" w:rsidR="00696877" w:rsidRDefault="00696877">
      <w:pPr>
        <w:numPr>
          <w:ilvl w:val="0"/>
          <w:numId w:val="16"/>
        </w:numPr>
      </w:pPr>
      <w:r>
        <w:t>Lähetys ei onnistunut uudelleenyritystenkään jälkeen</w:t>
      </w:r>
    </w:p>
    <w:p w14:paraId="30AC4486" w14:textId="77777777" w:rsidR="00696877" w:rsidRDefault="00696877">
      <w:pPr>
        <w:numPr>
          <w:ilvl w:val="0"/>
          <w:numId w:val="16"/>
        </w:numPr>
      </w:pPr>
      <w:r>
        <w:t>Pyydettyä siirtotapaa ei tueta</w:t>
      </w:r>
    </w:p>
    <w:p w14:paraId="5BCDA4D7" w14:textId="77777777" w:rsidR="00696877" w:rsidRDefault="00696877"/>
    <w:p w14:paraId="7B39B5FA" w14:textId="77777777" w:rsidR="00696877" w:rsidRDefault="00696877">
      <w:pPr>
        <w:pStyle w:val="Otsikko4"/>
      </w:pPr>
      <w:bookmarkStart w:id="187" w:name="_Toc200435680"/>
      <w:r>
        <w:t>Gateway</w:t>
      </w:r>
      <w:bookmarkEnd w:id="187"/>
    </w:p>
    <w:p w14:paraId="70072AE8" w14:textId="77777777" w:rsidR="00696877" w:rsidRDefault="00696877"/>
    <w:p w14:paraId="5E06067B" w14:textId="77777777" w:rsidR="00696877" w:rsidRDefault="00696877">
      <w:r>
        <w:t>Gateway on järjestelmä, joka toteuttaa businesstason logiikkaa muiden sovellusten puolesta. Lähettäjän kannalta gateway on normaali HL7-sovellus. Gateway kuitenkin välittää sanoman eteenpäin ja yleensä muodostaa sanoman uudestaan, jolloin myös message.id muuttuu. Gateway voi suorittaa esim. täydellisen protokollamuunnoksen tai generoida yhdestä interaktiosta useita interaktioita. Gateway on erittäin hyödyllinen esim. tapauksessa, jossa potilastietojen master-järjestelmä haluaa ilmoittaa usealle erillisjärjestelmälle potilaan sisäänkirjauksesta. Tällöin sisäänkirjaussanoma lähetetään gatewaylle, joka rakentaa alkuperäisestä sanomasta sanomat kullekin erillisjärjestelmälle ja hoitaa noista järjestelmistä tulleet sovellustason kuittaukset. Gatewayn avulla voidaan vähentää keskeisten järjestelmien liittyminen lukumäärää ja yksinkertaistaa business-logiikkaa.</w:t>
      </w:r>
    </w:p>
    <w:p w14:paraId="283394CC" w14:textId="77777777" w:rsidR="00696877" w:rsidRDefault="00696877"/>
    <w:p w14:paraId="5DE0101A" w14:textId="77777777" w:rsidR="00696877" w:rsidRDefault="00696877">
      <w:r>
        <w:t>Koska gateway on normaali HL7-sovellus, kuittauskäytännössä lähettäjän ja gatewayn välillä ei ole tulkintaongelmia.</w:t>
      </w:r>
    </w:p>
    <w:p w14:paraId="77D6A5E9" w14:textId="77777777" w:rsidR="00696877" w:rsidRDefault="00696877"/>
    <w:p w14:paraId="00A7CE24" w14:textId="77777777" w:rsidR="00696877" w:rsidRDefault="00696877">
      <w:pPr>
        <w:pStyle w:val="Otsikko4"/>
      </w:pPr>
      <w:bookmarkStart w:id="188" w:name="_Toc200435681"/>
      <w:r>
        <w:t>Bridge - silta</w:t>
      </w:r>
      <w:bookmarkEnd w:id="188"/>
    </w:p>
    <w:p w14:paraId="409BDD2C" w14:textId="77777777" w:rsidR="00696877" w:rsidRDefault="00696877"/>
    <w:p w14:paraId="3680AD43" w14:textId="77777777" w:rsidR="00696877" w:rsidRDefault="00696877">
      <w:r>
        <w:t>Bridgen tehtävänä on sanomien reititys ja yleensä protokollamuutokset siirtoprotokollatasolla. Muunnos voi olla esim. web services – MLLP. Bridge ei ole HL7-sovellus ja sanoman sisältöön (HL7 composite message) ei kosketa. Bridge lähettää alkuperäiselle lähettäjälle commit ack:in, kun sanoma on vastaanotettu ja talletettu. Ongelma syntyy, jos bridge ei saakaan välitettyä sanomaa eteenpäin. Tällöin bridgen pitää lähettää negatiivinen vastaanottokuittaus (MCCI_IN000002UV01), jos vastaanottokuittausta on sanomassa pyydetty. Tämän vuoksi myös bridgen pitää ymmärtää siirtokehyksen rakenne (transmission wrapper).</w:t>
      </w:r>
    </w:p>
    <w:p w14:paraId="0183C533" w14:textId="77777777" w:rsidR="00696877" w:rsidRDefault="00696877"/>
    <w:p w14:paraId="3730F18C" w14:textId="77777777" w:rsidR="00696877" w:rsidRDefault="00696877">
      <w:r>
        <w:t>HL7-sovellusten  yleissääntö: Jos siirtokehyksessä on eri vastaanottaja kuin sovellus itse, on sovellusta pyydetty olemaan siltana ja välittämään sanoma eteenpäin todelliselle vastaanottajalle. Jos tämä ei onnistu, pitää lähettää negatiivinen vastaanottokuittaus.</w:t>
      </w:r>
    </w:p>
    <w:p w14:paraId="6BAF4E4A" w14:textId="77777777" w:rsidR="00696877" w:rsidRDefault="00696877"/>
    <w:p w14:paraId="3F5B6EA9" w14:textId="77777777" w:rsidR="00696877" w:rsidRDefault="00696877"/>
    <w:p w14:paraId="31B113F3" w14:textId="5B311959" w:rsidR="00696877" w:rsidRDefault="004B1BB5">
      <w:r>
        <w:rPr>
          <w:noProof/>
        </w:rPr>
        <w:drawing>
          <wp:inline distT="0" distB="0" distL="0" distR="0" wp14:anchorId="4E36C737" wp14:editId="589159DB">
            <wp:extent cx="5229225" cy="2409825"/>
            <wp:effectExtent l="0" t="0" r="0" b="0"/>
            <wp:docPr id="18" name="Kuv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29225" cy="2409825"/>
                    </a:xfrm>
                    <a:prstGeom prst="rect">
                      <a:avLst/>
                    </a:prstGeom>
                    <a:noFill/>
                    <a:ln>
                      <a:noFill/>
                    </a:ln>
                  </pic:spPr>
                </pic:pic>
              </a:graphicData>
            </a:graphic>
          </wp:inline>
        </w:drawing>
      </w:r>
    </w:p>
    <w:p w14:paraId="715720D9" w14:textId="77777777" w:rsidR="00696877" w:rsidRPr="00193A9E"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lang w:val="en-US"/>
        </w:rPr>
      </w:pPr>
      <w:r w:rsidRPr="00193A9E">
        <w:rPr>
          <w:rFonts w:eastAsia="Times New Roman"/>
          <w:szCs w:val="24"/>
          <w:lang w:val="en-US"/>
        </w:rPr>
        <w:t>Kuva 23: Silta siirtotason protokollamuuntimena</w:t>
      </w:r>
    </w:p>
    <w:p w14:paraId="3694214A" w14:textId="77777777" w:rsidR="00696877" w:rsidRDefault="00696877">
      <w:pPr>
        <w:rPr>
          <w:lang w:val="en-GB"/>
        </w:rPr>
      </w:pPr>
      <w:r>
        <w:rPr>
          <w:lang w:val="en-GB"/>
        </w:rPr>
        <w:t>Lähde: HL7 Version 3  Standard: Abstract transport specification, Mayr 2007 Ballot</w:t>
      </w:r>
    </w:p>
    <w:p w14:paraId="6BCDE27B" w14:textId="77777777" w:rsidR="00696877" w:rsidRDefault="00696877">
      <w:pPr>
        <w:rPr>
          <w:lang w:val="en-GB"/>
        </w:rPr>
      </w:pPr>
    </w:p>
    <w:p w14:paraId="54767747" w14:textId="77777777" w:rsidR="00696877" w:rsidRDefault="00696877">
      <w:pPr>
        <w:rPr>
          <w:lang w:val="en-GB"/>
        </w:rPr>
      </w:pPr>
    </w:p>
    <w:p w14:paraId="5FCABC87" w14:textId="77777777" w:rsidR="00696877" w:rsidRDefault="00696877">
      <w:pPr>
        <w:pStyle w:val="Otsikko4"/>
        <w:rPr>
          <w:lang w:val="en-GB"/>
        </w:rPr>
      </w:pPr>
      <w:bookmarkStart w:id="189" w:name="_Toc200435682"/>
      <w:r>
        <w:rPr>
          <w:lang w:val="en-GB"/>
        </w:rPr>
        <w:t>Reititin  (intermediary, router)</w:t>
      </w:r>
      <w:bookmarkEnd w:id="189"/>
    </w:p>
    <w:p w14:paraId="7FAF69CB" w14:textId="77777777" w:rsidR="00696877" w:rsidRDefault="00696877">
      <w:pPr>
        <w:rPr>
          <w:lang w:val="en-GB"/>
        </w:rPr>
      </w:pPr>
    </w:p>
    <w:p w14:paraId="077AA063" w14:textId="77777777" w:rsidR="00696877" w:rsidRDefault="00696877">
      <w:r>
        <w:t>Reititin toimii kuljetustasolla. Se voi reitittää sanomia ja muuntaa kuljetustason protokollaa, kunhan siirtotason protokolla pysyy samana. Välittimellä on lupa muuttaa siirtoprotokollatason metatietoja. Välitin ei lähetä mitään ”ylemmän tason” kuittauksia, sillä commit ack:kikin on määritelty siirtoprotokollatasolle. Reititin ei siis mitenkään näy HL7-sanomaliikenteessä.</w:t>
      </w:r>
    </w:p>
    <w:p w14:paraId="0667B163" w14:textId="77777777" w:rsidR="00696877" w:rsidRDefault="00696877"/>
    <w:p w14:paraId="530CD803" w14:textId="77777777" w:rsidR="00696877" w:rsidRDefault="00696877"/>
    <w:p w14:paraId="2EC7DC02" w14:textId="77777777" w:rsidR="00696877" w:rsidRDefault="00696877"/>
    <w:p w14:paraId="4450084D" w14:textId="77777777" w:rsidR="00696877" w:rsidRDefault="00696877"/>
    <w:p w14:paraId="4D5B4811" w14:textId="77777777" w:rsidR="00696877" w:rsidRDefault="00696877"/>
    <w:p w14:paraId="41E882B3" w14:textId="69B525CC" w:rsidR="00696877" w:rsidRDefault="004B1BB5">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rPr>
      </w:pPr>
      <w:r>
        <w:rPr>
          <w:rFonts w:eastAsia="Times New Roman"/>
          <w:noProof/>
          <w:szCs w:val="24"/>
        </w:rPr>
        <w:drawing>
          <wp:inline distT="0" distB="0" distL="0" distR="0" wp14:anchorId="26855B07" wp14:editId="2422E4ED">
            <wp:extent cx="5486400" cy="2266950"/>
            <wp:effectExtent l="0" t="0" r="0" b="0"/>
            <wp:docPr id="19" name="Kuv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2266950"/>
                    </a:xfrm>
                    <a:prstGeom prst="rect">
                      <a:avLst/>
                    </a:prstGeom>
                    <a:noFill/>
                    <a:ln>
                      <a:noFill/>
                    </a:ln>
                  </pic:spPr>
                </pic:pic>
              </a:graphicData>
            </a:graphic>
          </wp:inline>
        </w:drawing>
      </w:r>
    </w:p>
    <w:p w14:paraId="0FEAF4A8" w14:textId="77777777" w:rsidR="00696877"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rPr>
      </w:pPr>
      <w:r>
        <w:rPr>
          <w:rFonts w:eastAsia="Times New Roman"/>
          <w:szCs w:val="24"/>
        </w:rPr>
        <w:t>Kuva 24: Gatewayn, sillan ja reitittimen ero</w:t>
      </w:r>
    </w:p>
    <w:p w14:paraId="43B88C86" w14:textId="77777777" w:rsidR="00696877" w:rsidRDefault="00696877">
      <w:pPr>
        <w:rPr>
          <w:lang w:val="en-GB"/>
        </w:rPr>
      </w:pPr>
      <w:r>
        <w:rPr>
          <w:lang w:val="en-GB"/>
        </w:rPr>
        <w:t>Lähde: HL7 Version 3  Standard: Abstract transport specification, May 2007 Ballot</w:t>
      </w:r>
    </w:p>
    <w:p w14:paraId="19F3D310" w14:textId="77777777" w:rsidR="00696877" w:rsidRDefault="00696877">
      <w:pPr>
        <w:rPr>
          <w:lang w:val="en-GB"/>
        </w:rPr>
      </w:pPr>
    </w:p>
    <w:p w14:paraId="39F4D33F" w14:textId="77777777" w:rsidR="00696877" w:rsidRDefault="00696877">
      <w:pPr>
        <w:rPr>
          <w:lang w:val="en-GB"/>
        </w:rPr>
      </w:pPr>
    </w:p>
    <w:p w14:paraId="0058E7D7" w14:textId="77777777" w:rsidR="00696877" w:rsidRDefault="00696877">
      <w:pPr>
        <w:rPr>
          <w:lang w:val="en-GB"/>
        </w:rPr>
      </w:pPr>
    </w:p>
    <w:p w14:paraId="6DC2CF50" w14:textId="77777777" w:rsidR="00696877" w:rsidRDefault="00696877">
      <w:pPr>
        <w:pStyle w:val="Otsikko3"/>
      </w:pPr>
      <w:bookmarkStart w:id="190" w:name="_Toc200435683"/>
      <w:r>
        <w:t>Osoitteistus</w:t>
      </w:r>
      <w:bookmarkEnd w:id="190"/>
    </w:p>
    <w:p w14:paraId="65981058" w14:textId="77777777" w:rsidR="00696877" w:rsidRDefault="00696877"/>
    <w:p w14:paraId="15B7F7EF" w14:textId="77777777" w:rsidR="00696877" w:rsidRDefault="00696877">
      <w:r>
        <w:t xml:space="preserve">Siirtoprotokollatason määrityksissä pitää kuvata, kuinka siirtokehyksessä (transmission wrapper) ilmoitetut looginen lähettäjä ja vastaanottaja kuvataan siirtotasolla fyysisiksi osoitteiksi. </w:t>
      </w:r>
    </w:p>
    <w:p w14:paraId="4DAF37E2" w14:textId="77777777" w:rsidR="00696877" w:rsidRDefault="00696877"/>
    <w:p w14:paraId="55FFAB72" w14:textId="77777777" w:rsidR="00696877" w:rsidRDefault="00696877">
      <w:pPr>
        <w:pStyle w:val="Otsikko3"/>
      </w:pPr>
      <w:bookmarkStart w:id="191" w:name="_Toc200435684"/>
      <w:r>
        <w:t>Yhteenvetokuva</w:t>
      </w:r>
      <w:bookmarkEnd w:id="191"/>
    </w:p>
    <w:p w14:paraId="4C612628" w14:textId="77777777" w:rsidR="00696877" w:rsidRDefault="00696877"/>
    <w:p w14:paraId="46019C08" w14:textId="77777777" w:rsidR="00696877" w:rsidRDefault="00696877"/>
    <w:p w14:paraId="46CBAE08" w14:textId="77777777" w:rsidR="00696877" w:rsidRDefault="00696877"/>
    <w:p w14:paraId="0EE03B8E" w14:textId="77777777" w:rsidR="00696877" w:rsidRDefault="00696877"/>
    <w:p w14:paraId="4B597779" w14:textId="77777777" w:rsidR="00696877" w:rsidRDefault="00696877"/>
    <w:p w14:paraId="42494256" w14:textId="77777777" w:rsidR="00696877" w:rsidRDefault="00696877"/>
    <w:p w14:paraId="0F82ADDE" w14:textId="77777777" w:rsidR="00696877" w:rsidRDefault="00696877"/>
    <w:p w14:paraId="2354E236" w14:textId="77777777" w:rsidR="00696877" w:rsidRDefault="00696877"/>
    <w:p w14:paraId="0A76ECD0" w14:textId="77777777" w:rsidR="00696877" w:rsidRDefault="00696877"/>
    <w:p w14:paraId="0F67AE13" w14:textId="77777777" w:rsidR="00696877" w:rsidRDefault="00696877"/>
    <w:p w14:paraId="178DBF75" w14:textId="77777777" w:rsidR="00696877" w:rsidRDefault="00696877"/>
    <w:p w14:paraId="33F6B9F4" w14:textId="77777777" w:rsidR="00696877" w:rsidRDefault="00696877"/>
    <w:p w14:paraId="1B48A64D" w14:textId="77777777" w:rsidR="00696877" w:rsidRDefault="00696877"/>
    <w:p w14:paraId="4D209796" w14:textId="77777777" w:rsidR="00696877" w:rsidRDefault="00696877"/>
    <w:p w14:paraId="7664377F" w14:textId="77777777" w:rsidR="00696877" w:rsidRDefault="00696877"/>
    <w:p w14:paraId="7DB1F373" w14:textId="77777777" w:rsidR="00696877" w:rsidRDefault="00696877"/>
    <w:p w14:paraId="2ED58DC5" w14:textId="77777777" w:rsidR="00696877" w:rsidRDefault="00696877"/>
    <w:p w14:paraId="51AC964F" w14:textId="690E0985" w:rsidR="00696877" w:rsidRDefault="004B1BB5">
      <w:r>
        <w:rPr>
          <w:noProof/>
          <w:sz w:val="20"/>
        </w:rPr>
        <mc:AlternateContent>
          <mc:Choice Requires="wps">
            <w:drawing>
              <wp:anchor distT="0" distB="0" distL="114300" distR="114300" simplePos="0" relativeHeight="251657728" behindDoc="0" locked="0" layoutInCell="1" allowOverlap="1" wp14:anchorId="2F0D56FD" wp14:editId="262EB622">
                <wp:simplePos x="0" y="0"/>
                <wp:positionH relativeFrom="column">
                  <wp:posOffset>4533900</wp:posOffset>
                </wp:positionH>
                <wp:positionV relativeFrom="paragraph">
                  <wp:posOffset>151765</wp:posOffset>
                </wp:positionV>
                <wp:extent cx="1504950" cy="1990725"/>
                <wp:effectExtent l="9525" t="8890" r="9525" b="10160"/>
                <wp:wrapNone/>
                <wp:docPr id="3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199072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0000"/>
                              </a:solidFill>
                            </a14:hiddenFill>
                          </a:ext>
                        </a:extLst>
                      </wps:spPr>
                      <wps:txbx>
                        <w:txbxContent>
                          <w:p w14:paraId="71B86242" w14:textId="77777777" w:rsidR="002E16C5" w:rsidRDefault="002E16C5">
                            <w:r>
                              <w:t>Adapteri (sovellustasolla), joka voi käyttää normaalilähetyksen lisäksi polling- mekanismia. Voi toteuttaa luotetun siirron sequence number protokollalla.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D56FD" id="Rectangle 25" o:spid="_x0000_s1035" style="position:absolute;margin-left:357pt;margin-top:11.95pt;width:118.5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" filled="f" fillcolor="red" strokecolor="red" strokeweight="1pt">
                <v:textbox>
                  <w:txbxContent>
                    <w:p w14:paraId="71B86242" w14:textId="77777777" w:rsidR="002E16C5" w:rsidRDefault="002E16C5">
                      <w:r>
                        <w:t>Adapteri (sovellustasolla), joka voi käyttää normaalilähetyksen lisäksi polling- mekanismia. Voi toteuttaa luotetun siirron sequence number protokollalla.</w:t>
                      </w:r>
                    </w:p>
                  </w:txbxContent>
                </v:textbox>
              </v:rect>
            </w:pict>
          </mc:Fallback>
        </mc:AlternateContent>
      </w:r>
    </w:p>
    <w:p w14:paraId="650F2313" w14:textId="77777777" w:rsidR="00696877" w:rsidRDefault="00696877"/>
    <w:p w14:paraId="10C16998" w14:textId="77777777" w:rsidR="00696877" w:rsidRDefault="00696877"/>
    <w:p w14:paraId="66FCAFF4" w14:textId="77777777" w:rsidR="00696877" w:rsidRDefault="00696877"/>
    <w:p w14:paraId="06F70547" w14:textId="6BDB9988" w:rsidR="00696877" w:rsidRDefault="004B1BB5">
      <w:r>
        <w:rPr>
          <w:noProof/>
          <w:sz w:val="20"/>
        </w:rPr>
        <mc:AlternateContent>
          <mc:Choice Requires="wps">
            <w:drawing>
              <wp:anchor distT="0" distB="0" distL="114300" distR="114300" simplePos="0" relativeHeight="251656704" behindDoc="0" locked="0" layoutInCell="1" allowOverlap="1" wp14:anchorId="2DCEE188" wp14:editId="3553D33D">
                <wp:simplePos x="0" y="0"/>
                <wp:positionH relativeFrom="column">
                  <wp:posOffset>1381125</wp:posOffset>
                </wp:positionH>
                <wp:positionV relativeFrom="paragraph">
                  <wp:posOffset>74295</wp:posOffset>
                </wp:positionV>
                <wp:extent cx="2495550" cy="733425"/>
                <wp:effectExtent l="9525" t="7620" r="9525" b="11430"/>
                <wp:wrapNone/>
                <wp:docPr id="3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733425"/>
                        </a:xfrm>
                        <a:prstGeom prst="rect">
                          <a:avLst/>
                        </a:prstGeom>
                        <a:solidFill>
                          <a:srgbClr val="FFFFFF"/>
                        </a:solidFill>
                        <a:ln w="12700">
                          <a:solidFill>
                            <a:srgbClr val="FF0000"/>
                          </a:solidFill>
                          <a:miter lim="800000"/>
                          <a:headEnd/>
                          <a:tailEnd/>
                        </a:ln>
                      </wps:spPr>
                      <wps:txbx>
                        <w:txbxContent>
                          <w:p w14:paraId="5C4AEB46" w14:textId="77777777" w:rsidR="002E16C5" w:rsidRDefault="002E16C5">
                            <w:pPr>
                              <w:jc w:val="center"/>
                            </w:pPr>
                            <w:r>
                              <w:t>varsinainen sovellus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EE188" id="Rectangle 24" o:spid="_x0000_s1036" style="position:absolute;margin-left:108.75pt;margin-top:5.85pt;width:196.5pt;height: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" strokecolor="red" strokeweight="1pt">
                <v:textbox>
                  <w:txbxContent>
                    <w:p w14:paraId="5C4AEB46" w14:textId="77777777" w:rsidR="002E16C5" w:rsidRDefault="002E16C5">
                      <w:pPr>
                        <w:jc w:val="center"/>
                      </w:pPr>
                      <w:r>
                        <w:t>varsinainen sovellus</w:t>
                      </w:r>
                    </w:p>
                  </w:txbxContent>
                </v:textbox>
              </v:rect>
            </w:pict>
          </mc:Fallback>
        </mc:AlternateContent>
      </w:r>
    </w:p>
    <w:p w14:paraId="4D921BE8" w14:textId="07981C9B" w:rsidR="00696877" w:rsidRDefault="004B1BB5">
      <w:r>
        <w:rPr>
          <w:noProof/>
          <w:sz w:val="20"/>
        </w:rPr>
        <mc:AlternateContent>
          <mc:Choice Requires="wps">
            <w:drawing>
              <wp:anchor distT="0" distB="0" distL="114300" distR="114300" simplePos="0" relativeHeight="251662848" behindDoc="0" locked="0" layoutInCell="1" allowOverlap="1" wp14:anchorId="74AEEC07" wp14:editId="6DAC5725">
                <wp:simplePos x="0" y="0"/>
                <wp:positionH relativeFrom="column">
                  <wp:posOffset>4000500</wp:posOffset>
                </wp:positionH>
                <wp:positionV relativeFrom="paragraph">
                  <wp:posOffset>134620</wp:posOffset>
                </wp:positionV>
                <wp:extent cx="304800" cy="209550"/>
                <wp:effectExtent l="9525" t="10795" r="47625" b="55880"/>
                <wp:wrapNone/>
                <wp:docPr id="3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A0E3B" id="Line 30"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0.6pt" to="339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">
                <v:stroke endarrow="block"/>
              </v:line>
            </w:pict>
          </mc:Fallback>
        </mc:AlternateContent>
      </w:r>
    </w:p>
    <w:p w14:paraId="79456613" w14:textId="77777777" w:rsidR="00696877" w:rsidRDefault="00696877"/>
    <w:p w14:paraId="7669DC16" w14:textId="77777777" w:rsidR="00696877" w:rsidRDefault="00696877"/>
    <w:p w14:paraId="562D3B7E" w14:textId="77777777" w:rsidR="00696877" w:rsidRDefault="00696877"/>
    <w:p w14:paraId="20502239" w14:textId="77777777" w:rsidR="00696877" w:rsidRDefault="00696877"/>
    <w:p w14:paraId="3D3DA931" w14:textId="680A330E" w:rsidR="00696877" w:rsidRDefault="004B1BB5">
      <w:r>
        <w:rPr>
          <w:noProof/>
          <w:sz w:val="20"/>
        </w:rPr>
        <mc:AlternateContent>
          <mc:Choice Requires="wps">
            <w:drawing>
              <wp:anchor distT="0" distB="0" distL="114300" distR="114300" simplePos="0" relativeHeight="251653632" behindDoc="0" locked="0" layoutInCell="1" allowOverlap="1" wp14:anchorId="75A1CFA3" wp14:editId="6BC462AB">
                <wp:simplePos x="0" y="0"/>
                <wp:positionH relativeFrom="column">
                  <wp:posOffset>923925</wp:posOffset>
                </wp:positionH>
                <wp:positionV relativeFrom="paragraph">
                  <wp:posOffset>69850</wp:posOffset>
                </wp:positionV>
                <wp:extent cx="285750" cy="2299970"/>
                <wp:effectExtent l="9525" t="12700" r="9525" b="1143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85750" cy="2299970"/>
                        </a:xfrm>
                        <a:prstGeom prst="rightBrace">
                          <a:avLst>
                            <a:gd name="adj1" fmla="val 670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5A194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1" o:spid="_x0000_s1026" type="#_x0000_t88" style="position:absolute;margin-left:72.75pt;margin-top:5.5pt;width:22.5pt;height:181.1pt;rotation:18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"/>
            </w:pict>
          </mc:Fallback>
        </mc:AlternateContent>
      </w:r>
      <w:r>
        <w:rPr>
          <w:noProof/>
          <w:sz w:val="20"/>
        </w:rPr>
        <mc:AlternateContent>
          <mc:Choice Requires="wps">
            <w:drawing>
              <wp:anchor distT="0" distB="0" distL="114300" distR="114300" simplePos="0" relativeHeight="251651584" behindDoc="0" locked="0" layoutInCell="1" allowOverlap="1" wp14:anchorId="5BA78D3C" wp14:editId="5A1B6421">
                <wp:simplePos x="0" y="0"/>
                <wp:positionH relativeFrom="column">
                  <wp:posOffset>1390650</wp:posOffset>
                </wp:positionH>
                <wp:positionV relativeFrom="paragraph">
                  <wp:posOffset>89535</wp:posOffset>
                </wp:positionV>
                <wp:extent cx="2495550" cy="733425"/>
                <wp:effectExtent l="9525" t="13335" r="9525" b="5715"/>
                <wp:wrapNone/>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733425"/>
                        </a:xfrm>
                        <a:prstGeom prst="rect">
                          <a:avLst/>
                        </a:prstGeom>
                        <a:solidFill>
                          <a:srgbClr val="FFFFFF"/>
                        </a:solidFill>
                        <a:ln w="9525">
                          <a:solidFill>
                            <a:srgbClr val="000000"/>
                          </a:solidFill>
                          <a:miter lim="800000"/>
                          <a:headEnd/>
                          <a:tailEnd/>
                        </a:ln>
                      </wps:spPr>
                      <wps:txbx>
                        <w:txbxContent>
                          <w:p w14:paraId="0520A2FE" w14:textId="77777777" w:rsidR="002E16C5" w:rsidRDefault="002E16C5">
                            <w:pPr>
                              <w:jc w:val="center"/>
                            </w:pPr>
                            <w:r>
                              <w:t>interaktion mukainen varsinainen sanomasisältö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78D3C" id="Rectangle 19" o:spid="_x0000_s1037" style="position:absolute;margin-left:109.5pt;margin-top:7.05pt;width:196.5pt;height:57.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">
                <v:textbox>
                  <w:txbxContent>
                    <w:p w14:paraId="0520A2FE" w14:textId="77777777" w:rsidR="002E16C5" w:rsidRDefault="002E16C5">
                      <w:pPr>
                        <w:jc w:val="center"/>
                      </w:pPr>
                      <w:r>
                        <w:t>interaktion mukainen varsinainen sanomasisältö</w:t>
                      </w:r>
                    </w:p>
                  </w:txbxContent>
                </v:textbox>
              </v:rect>
            </w:pict>
          </mc:Fallback>
        </mc:AlternateContent>
      </w:r>
      <w:r>
        <w:rPr>
          <w:noProof/>
          <w:sz w:val="20"/>
        </w:rPr>
        <mc:AlternateContent>
          <mc:Choice Requires="wps">
            <w:drawing>
              <wp:anchor distT="0" distB="0" distL="114300" distR="114300" simplePos="0" relativeHeight="251652608" behindDoc="0" locked="0" layoutInCell="1" allowOverlap="1" wp14:anchorId="45E21BBA" wp14:editId="7A4767D8">
                <wp:simplePos x="0" y="0"/>
                <wp:positionH relativeFrom="column">
                  <wp:posOffset>4010025</wp:posOffset>
                </wp:positionH>
                <wp:positionV relativeFrom="paragraph">
                  <wp:posOffset>111760</wp:posOffset>
                </wp:positionV>
                <wp:extent cx="295275" cy="1543050"/>
                <wp:effectExtent l="9525" t="6985" r="9525" b="12065"/>
                <wp:wrapNone/>
                <wp:docPr id="2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543050"/>
                        </a:xfrm>
                        <a:prstGeom prst="rightBrace">
                          <a:avLst>
                            <a:gd name="adj1" fmla="val 435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B3F2C" id="AutoShape 20" o:spid="_x0000_s1026" type="#_x0000_t88" style="position:absolute;margin-left:315.75pt;margin-top:8.8pt;width:23.25pt;height:12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"/>
            </w:pict>
          </mc:Fallback>
        </mc:AlternateContent>
      </w:r>
    </w:p>
    <w:p w14:paraId="01909765" w14:textId="77777777" w:rsidR="00696877" w:rsidRDefault="00696877"/>
    <w:p w14:paraId="230CA1F5" w14:textId="77777777" w:rsidR="00696877" w:rsidRDefault="00696877"/>
    <w:p w14:paraId="36AE0A8C" w14:textId="0CDCBE30" w:rsidR="00696877" w:rsidRDefault="004B1BB5">
      <w:r>
        <w:rPr>
          <w:noProof/>
          <w:sz w:val="20"/>
        </w:rPr>
        <mc:AlternateContent>
          <mc:Choice Requires="wps">
            <w:drawing>
              <wp:anchor distT="0" distB="0" distL="114300" distR="114300" simplePos="0" relativeHeight="251664896" behindDoc="0" locked="0" layoutInCell="1" allowOverlap="1" wp14:anchorId="0E4E7BC0" wp14:editId="6EDF701B">
                <wp:simplePos x="0" y="0"/>
                <wp:positionH relativeFrom="column">
                  <wp:posOffset>4657725</wp:posOffset>
                </wp:positionH>
                <wp:positionV relativeFrom="paragraph">
                  <wp:posOffset>76200</wp:posOffset>
                </wp:positionV>
                <wp:extent cx="885825" cy="638175"/>
                <wp:effectExtent l="47625" t="9525" r="9525" b="57150"/>
                <wp:wrapNone/>
                <wp:docPr id="2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638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55D77" id="Line 3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5pt,6pt" to="436.5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">
                <v:stroke endarrow="block"/>
              </v:line>
            </w:pict>
          </mc:Fallback>
        </mc:AlternateContent>
      </w:r>
      <w:r>
        <w:rPr>
          <w:noProof/>
          <w:sz w:val="20"/>
        </w:rPr>
        <mc:AlternateContent>
          <mc:Choice Requires="wps">
            <w:drawing>
              <wp:anchor distT="0" distB="0" distL="114300" distR="114300" simplePos="0" relativeHeight="251655680" behindDoc="0" locked="0" layoutInCell="1" allowOverlap="1" wp14:anchorId="73EE2BAB" wp14:editId="7EFED2E0">
                <wp:simplePos x="0" y="0"/>
                <wp:positionH relativeFrom="column">
                  <wp:posOffset>4429125</wp:posOffset>
                </wp:positionH>
                <wp:positionV relativeFrom="paragraph">
                  <wp:posOffset>71755</wp:posOffset>
                </wp:positionV>
                <wp:extent cx="1076325" cy="495300"/>
                <wp:effectExtent l="0" t="0" r="0" b="4445"/>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C8D5" w14:textId="77777777" w:rsidR="002E16C5" w:rsidRDefault="002E16C5">
                            <w:r>
                              <w:t>semanttinen 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E2BAB" id="Text Box 23" o:spid="_x0000_s1038" type="#_x0000_t202" style="position:absolute;margin-left:348.75pt;margin-top:5.65pt;width:84.75pt;height: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" stroked="f">
                <v:textbox>
                  <w:txbxContent>
                    <w:p w14:paraId="010AC8D5" w14:textId="77777777" w:rsidR="002E16C5" w:rsidRDefault="002E16C5">
                      <w:r>
                        <w:t>semanttinen sisältö</w:t>
                      </w:r>
                    </w:p>
                  </w:txbxContent>
                </v:textbox>
              </v:shape>
            </w:pict>
          </mc:Fallback>
        </mc:AlternateContent>
      </w:r>
    </w:p>
    <w:p w14:paraId="4DD77A55" w14:textId="107C72D1" w:rsidR="00696877" w:rsidRDefault="004B1BB5">
      <w:r>
        <w:rPr>
          <w:noProof/>
          <w:sz w:val="20"/>
        </w:rPr>
        <mc:AlternateContent>
          <mc:Choice Requires="wps">
            <w:drawing>
              <wp:anchor distT="0" distB="0" distL="114300" distR="114300" simplePos="0" relativeHeight="251650560" behindDoc="0" locked="0" layoutInCell="1" allowOverlap="1" wp14:anchorId="130E44CC" wp14:editId="1840FED2">
                <wp:simplePos x="0" y="0"/>
                <wp:positionH relativeFrom="column">
                  <wp:posOffset>1390650</wp:posOffset>
                </wp:positionH>
                <wp:positionV relativeFrom="paragraph">
                  <wp:posOffset>123825</wp:posOffset>
                </wp:positionV>
                <wp:extent cx="2619375" cy="847725"/>
                <wp:effectExtent l="9525" t="9525" r="9525" b="9525"/>
                <wp:wrapNone/>
                <wp:docPr id="2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847725"/>
                        </a:xfrm>
                        <a:prstGeom prst="rect">
                          <a:avLst/>
                        </a:prstGeom>
                        <a:solidFill>
                          <a:srgbClr val="FFFFFF"/>
                        </a:solidFill>
                        <a:ln w="9525">
                          <a:solidFill>
                            <a:srgbClr val="000000"/>
                          </a:solidFill>
                          <a:miter lim="800000"/>
                          <a:headEnd/>
                          <a:tailEnd/>
                        </a:ln>
                      </wps:spPr>
                      <wps:txbx>
                        <w:txbxContent>
                          <w:p w14:paraId="18CAF32D" w14:textId="77777777" w:rsidR="002E16C5" w:rsidRDefault="002E16C5">
                            <w:pPr>
                              <w:jc w:val="center"/>
                            </w:pPr>
                            <w:r>
                              <w:t>Kontrollikehys, joka riippuu siitä, onko kyseessä normaali sanoma, query, vai master file/registry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E44CC" id="Rectangle 18" o:spid="_x0000_s1039" style="position:absolute;margin-left:109.5pt;margin-top:9.75pt;width:206.25pt;height:66.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">
                <v:textbox>
                  <w:txbxContent>
                    <w:p w14:paraId="18CAF32D" w14:textId="77777777" w:rsidR="002E16C5" w:rsidRDefault="002E16C5">
                      <w:pPr>
                        <w:jc w:val="center"/>
                      </w:pPr>
                      <w:r>
                        <w:t>Kontrollikehys, joka riippuu siitä, onko kyseessä normaali sanoma, query, vai master file/registry</w:t>
                      </w:r>
                    </w:p>
                  </w:txbxContent>
                </v:textbox>
              </v:rect>
            </w:pict>
          </mc:Fallback>
        </mc:AlternateContent>
      </w:r>
    </w:p>
    <w:p w14:paraId="5E7CEC63" w14:textId="2D7EE2E0" w:rsidR="00696877" w:rsidRDefault="004B1BB5">
      <w:r>
        <w:rPr>
          <w:noProof/>
          <w:sz w:val="20"/>
        </w:rPr>
        <mc:AlternateContent>
          <mc:Choice Requires="wps">
            <w:drawing>
              <wp:anchor distT="0" distB="0" distL="114300" distR="114300" simplePos="0" relativeHeight="251654656" behindDoc="0" locked="0" layoutInCell="1" allowOverlap="1" wp14:anchorId="2571FB63" wp14:editId="09E83D28">
                <wp:simplePos x="0" y="0"/>
                <wp:positionH relativeFrom="column">
                  <wp:posOffset>-114300</wp:posOffset>
                </wp:positionH>
                <wp:positionV relativeFrom="paragraph">
                  <wp:posOffset>107950</wp:posOffset>
                </wp:positionV>
                <wp:extent cx="914400" cy="542925"/>
                <wp:effectExtent l="0" t="3175" r="0" b="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E3EFB" w14:textId="77777777" w:rsidR="002E16C5" w:rsidRDefault="002E16C5">
                            <w:r>
                              <w:t>interaktio</w:t>
                            </w:r>
                          </w:p>
                          <w:p w14:paraId="22332436" w14:textId="77777777" w:rsidR="002E16C5" w:rsidRDefault="002E16C5">
                            <w:r>
                              <w:t>määrittelee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1FB63" id="Text Box 22" o:spid="_x0000_s1040" type="#_x0000_t202" style="position:absolute;margin-left:-9pt;margin-top:8.5pt;width:1in;height:4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" filled="f" stroked="f">
                <v:textbox>
                  <w:txbxContent>
                    <w:p w14:paraId="6D2E3EFB" w14:textId="77777777" w:rsidR="002E16C5" w:rsidRDefault="002E16C5">
                      <w:r>
                        <w:t>interaktio</w:t>
                      </w:r>
                    </w:p>
                    <w:p w14:paraId="22332436" w14:textId="77777777" w:rsidR="002E16C5" w:rsidRDefault="002E16C5">
                      <w:r>
                        <w:t>määrittelee</w:t>
                      </w:r>
                    </w:p>
                  </w:txbxContent>
                </v:textbox>
              </v:shape>
            </w:pict>
          </mc:Fallback>
        </mc:AlternateContent>
      </w:r>
    </w:p>
    <w:p w14:paraId="7985862D" w14:textId="77777777" w:rsidR="00696877" w:rsidRDefault="00696877"/>
    <w:p w14:paraId="127961FD" w14:textId="77777777" w:rsidR="00696877" w:rsidRDefault="00696877"/>
    <w:p w14:paraId="55B0E147" w14:textId="77777777" w:rsidR="00696877" w:rsidRDefault="00696877"/>
    <w:p w14:paraId="7DBF4DBC" w14:textId="2CB23931" w:rsidR="00696877" w:rsidRDefault="004B1BB5">
      <w:r>
        <w:rPr>
          <w:noProof/>
          <w:sz w:val="20"/>
        </w:rPr>
        <mc:AlternateContent>
          <mc:Choice Requires="wps">
            <w:drawing>
              <wp:anchor distT="0" distB="0" distL="114300" distR="114300" simplePos="0" relativeHeight="251658752" behindDoc="0" locked="0" layoutInCell="1" allowOverlap="1" wp14:anchorId="20C5BE10" wp14:editId="540A5D82">
                <wp:simplePos x="0" y="0"/>
                <wp:positionH relativeFrom="column">
                  <wp:posOffset>4380230</wp:posOffset>
                </wp:positionH>
                <wp:positionV relativeFrom="paragraph">
                  <wp:posOffset>158750</wp:posOffset>
                </wp:positionV>
                <wp:extent cx="887730" cy="1009650"/>
                <wp:effectExtent l="17780" t="6350" r="8890" b="50800"/>
                <wp:wrapNone/>
                <wp:docPr id="23" name="Ar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7730" cy="1009650"/>
                        </a:xfrm>
                        <a:custGeom>
                          <a:avLst/>
                          <a:gdLst>
                            <a:gd name="G0" fmla="+- 1802 0 0"/>
                            <a:gd name="G1" fmla="+- 21600 0 0"/>
                            <a:gd name="G2" fmla="+- 21600 0 0"/>
                            <a:gd name="T0" fmla="*/ 1802 w 23402"/>
                            <a:gd name="T1" fmla="*/ 0 h 43200"/>
                            <a:gd name="T2" fmla="*/ 0 w 23402"/>
                            <a:gd name="T3" fmla="*/ 43125 h 43200"/>
                            <a:gd name="T4" fmla="*/ 1802 w 23402"/>
                            <a:gd name="T5" fmla="*/ 21600 h 43200"/>
                          </a:gdLst>
                          <a:ahLst/>
                          <a:cxnLst>
                            <a:cxn ang="0">
                              <a:pos x="T0" y="T1"/>
                            </a:cxn>
                            <a:cxn ang="0">
                              <a:pos x="T2" y="T3"/>
                            </a:cxn>
                            <a:cxn ang="0">
                              <a:pos x="T4" y="T5"/>
                            </a:cxn>
                          </a:cxnLst>
                          <a:rect l="0" t="0" r="r" b="b"/>
                          <a:pathLst>
                            <a:path w="23402" h="43200" fill="none" extrusionOk="0">
                              <a:moveTo>
                                <a:pt x="1802" y="0"/>
                              </a:moveTo>
                              <a:cubicBezTo>
                                <a:pt x="13731" y="0"/>
                                <a:pt x="23402" y="9670"/>
                                <a:pt x="23402" y="21600"/>
                              </a:cubicBezTo>
                              <a:cubicBezTo>
                                <a:pt x="23402" y="33529"/>
                                <a:pt x="13731" y="43200"/>
                                <a:pt x="1802" y="43200"/>
                              </a:cubicBezTo>
                              <a:cubicBezTo>
                                <a:pt x="1200" y="43199"/>
                                <a:pt x="599" y="43174"/>
                                <a:pt x="0" y="43124"/>
                              </a:cubicBezTo>
                            </a:path>
                            <a:path w="23402" h="43200" stroke="0" extrusionOk="0">
                              <a:moveTo>
                                <a:pt x="1802" y="0"/>
                              </a:moveTo>
                              <a:cubicBezTo>
                                <a:pt x="13731" y="0"/>
                                <a:pt x="23402" y="9670"/>
                                <a:pt x="23402" y="21600"/>
                              </a:cubicBezTo>
                              <a:cubicBezTo>
                                <a:pt x="23402" y="33529"/>
                                <a:pt x="13731" y="43200"/>
                                <a:pt x="1802" y="43200"/>
                              </a:cubicBezTo>
                              <a:cubicBezTo>
                                <a:pt x="1200" y="43199"/>
                                <a:pt x="599" y="43174"/>
                                <a:pt x="0" y="43124"/>
                              </a:cubicBezTo>
                              <a:lnTo>
                                <a:pt x="1802"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6CEE" id="Arc 26" o:spid="_x0000_s1026" style="position:absolute;margin-left:344.9pt;margin-top:12.5pt;width:69.9pt;height: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402,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" path="m1802,nfc13731,,23402,9670,23402,21600v,11929,-9671,21600,-21600,21600c1200,43199,599,43174,,43124em1802,nsc13731,,23402,9670,23402,21600v,11929,-9671,21600,-21600,21600c1200,43199,599,43174,,43124l1802,21600,1802,xe" filled="f">
                <v:stroke endarrow="block"/>
                <v:path arrowok="t" o:extrusionok="f" o:connecttype="custom" o:connectlocs="68357,0;0,1007897;68357,504825" o:connectangles="0,0,0"/>
              </v:shape>
            </w:pict>
          </mc:Fallback>
        </mc:AlternateContent>
      </w:r>
      <w:r>
        <w:rPr>
          <w:noProof/>
          <w:sz w:val="20"/>
        </w:rPr>
        <mc:AlternateContent>
          <mc:Choice Requires="wps">
            <w:drawing>
              <wp:anchor distT="0" distB="0" distL="114300" distR="114300" simplePos="0" relativeHeight="251659776" behindDoc="0" locked="0" layoutInCell="1" allowOverlap="1" wp14:anchorId="5D192F06" wp14:editId="217CF9DD">
                <wp:simplePos x="0" y="0"/>
                <wp:positionH relativeFrom="column">
                  <wp:posOffset>5448300</wp:posOffset>
                </wp:positionH>
                <wp:positionV relativeFrom="paragraph">
                  <wp:posOffset>91440</wp:posOffset>
                </wp:positionV>
                <wp:extent cx="895350" cy="981075"/>
                <wp:effectExtent l="0" t="0" r="0" b="381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4B926" w14:textId="77777777" w:rsidR="002E16C5" w:rsidRDefault="002E16C5"/>
                          <w:p w14:paraId="443F8A8C" w14:textId="77777777" w:rsidR="002E16C5" w:rsidRDefault="002E16C5">
                            <w:r>
                              <w:t xml:space="preserve">tarvitsee </w:t>
                            </w:r>
                          </w:p>
                          <w:p w14:paraId="54B2E8FC" w14:textId="77777777" w:rsidR="002E16C5" w:rsidRDefault="002E16C5">
                            <w:r>
                              <w:t>sanoma-kehyksen</w:t>
                            </w:r>
                          </w:p>
                          <w:p w14:paraId="6EA0FA5D" w14:textId="77777777" w:rsidR="002E16C5" w:rsidRDefault="002E16C5">
                            <w:r>
                              <w:t xml:space="preserve"> tietoja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92F06" id="Text Box 27" o:spid="_x0000_s1041" type="#_x0000_t202" style="position:absolute;margin-left:429pt;margin-top:7.2pt;width:70.5pt;height:7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" stroked="f">
                <v:textbox>
                  <w:txbxContent>
                    <w:p w14:paraId="0404B926" w14:textId="77777777" w:rsidR="002E16C5" w:rsidRDefault="002E16C5"/>
                    <w:p w14:paraId="443F8A8C" w14:textId="77777777" w:rsidR="002E16C5" w:rsidRDefault="002E16C5">
                      <w:r>
                        <w:t xml:space="preserve">tarvitsee </w:t>
                      </w:r>
                    </w:p>
                    <w:p w14:paraId="54B2E8FC" w14:textId="77777777" w:rsidR="002E16C5" w:rsidRDefault="002E16C5">
                      <w:r>
                        <w:t>sanoma-kehyksen</w:t>
                      </w:r>
                    </w:p>
                    <w:p w14:paraId="6EA0FA5D" w14:textId="77777777" w:rsidR="002E16C5" w:rsidRDefault="002E16C5">
                      <w:r>
                        <w:t xml:space="preserve"> tietoja</w:t>
                      </w:r>
                    </w:p>
                  </w:txbxContent>
                </v:textbox>
              </v:shape>
            </w:pict>
          </mc:Fallback>
        </mc:AlternateContent>
      </w:r>
      <w:r>
        <w:rPr>
          <w:noProof/>
          <w:sz w:val="20"/>
        </w:rPr>
        <mc:AlternateContent>
          <mc:Choice Requires="wps">
            <w:drawing>
              <wp:anchor distT="0" distB="0" distL="114300" distR="114300" simplePos="0" relativeHeight="251649536" behindDoc="0" locked="0" layoutInCell="1" allowOverlap="1" wp14:anchorId="2A2DD066" wp14:editId="44525AD3">
                <wp:simplePos x="0" y="0"/>
                <wp:positionH relativeFrom="column">
                  <wp:posOffset>1390650</wp:posOffset>
                </wp:positionH>
                <wp:positionV relativeFrom="paragraph">
                  <wp:posOffset>85725</wp:posOffset>
                </wp:positionV>
                <wp:extent cx="2771775" cy="781050"/>
                <wp:effectExtent l="9525" t="9525" r="9525" b="9525"/>
                <wp:wrapNone/>
                <wp:docPr id="1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781050"/>
                        </a:xfrm>
                        <a:prstGeom prst="rect">
                          <a:avLst/>
                        </a:prstGeom>
                        <a:solidFill>
                          <a:srgbClr val="FFFFFF"/>
                        </a:solidFill>
                        <a:ln w="9525">
                          <a:solidFill>
                            <a:srgbClr val="000000"/>
                          </a:solidFill>
                          <a:miter lim="800000"/>
                          <a:headEnd/>
                          <a:tailEnd/>
                        </a:ln>
                      </wps:spPr>
                      <wps:txbx>
                        <w:txbxContent>
                          <w:p w14:paraId="2C639024" w14:textId="77777777" w:rsidR="002E16C5" w:rsidRDefault="002E16C5">
                            <w:r>
                              <w:t>Siirtokehys, johon vaikuttaa, onko kyseessä yksittäinen sanoma vai batch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DD066" id="Rectangle 17" o:spid="_x0000_s1042" style="position:absolute;margin-left:109.5pt;margin-top:6.75pt;width:218.25pt;height:6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">
                <v:textbox>
                  <w:txbxContent>
                    <w:p w14:paraId="2C639024" w14:textId="77777777" w:rsidR="002E16C5" w:rsidRDefault="002E16C5">
                      <w:r>
                        <w:t>Siirtokehys, johon vaikuttaa, onko kyseessä yksittäinen sanoma vai batch</w:t>
                      </w:r>
                    </w:p>
                  </w:txbxContent>
                </v:textbox>
              </v:rect>
            </w:pict>
          </mc:Fallback>
        </mc:AlternateContent>
      </w:r>
    </w:p>
    <w:p w14:paraId="2F16298C" w14:textId="77777777" w:rsidR="00696877" w:rsidRDefault="00696877"/>
    <w:p w14:paraId="0044AA44" w14:textId="77777777" w:rsidR="00696877" w:rsidRDefault="00696877"/>
    <w:p w14:paraId="6544B457" w14:textId="77777777" w:rsidR="00696877" w:rsidRDefault="00696877"/>
    <w:p w14:paraId="17C74BF2" w14:textId="6646BEB5" w:rsidR="00696877" w:rsidRDefault="004B1BB5">
      <w:r>
        <w:rPr>
          <w:noProof/>
          <w:sz w:val="20"/>
        </w:rPr>
        <mc:AlternateContent>
          <mc:Choice Requires="wps">
            <w:drawing>
              <wp:anchor distT="0" distB="0" distL="114300" distR="114300" simplePos="0" relativeHeight="251660800" behindDoc="0" locked="0" layoutInCell="1" allowOverlap="1" wp14:anchorId="3AA09D04" wp14:editId="19D39D50">
                <wp:simplePos x="0" y="0"/>
                <wp:positionH relativeFrom="column">
                  <wp:posOffset>1390650</wp:posOffset>
                </wp:positionH>
                <wp:positionV relativeFrom="paragraph">
                  <wp:posOffset>171450</wp:posOffset>
                </wp:positionV>
                <wp:extent cx="2905125" cy="759460"/>
                <wp:effectExtent l="9525" t="9525" r="9525" b="12065"/>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759460"/>
                        </a:xfrm>
                        <a:prstGeom prst="rect">
                          <a:avLst/>
                        </a:prstGeom>
                        <a:solidFill>
                          <a:srgbClr val="FFFFFF"/>
                        </a:solidFill>
                        <a:ln w="9525">
                          <a:solidFill>
                            <a:srgbClr val="000000"/>
                          </a:solidFill>
                          <a:miter lim="800000"/>
                          <a:headEnd/>
                          <a:tailEnd/>
                        </a:ln>
                      </wps:spPr>
                      <wps:txbx>
                        <w:txbxContent>
                          <w:p w14:paraId="7052CC9F" w14:textId="77777777" w:rsidR="002E16C5" w:rsidRDefault="002E16C5">
                            <w:r>
                              <w:t>Siirtoprotokolla (esim. Web services/SOAP). Voi toteuttaa luotettavan siirron esim. WS RM-standardilla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09D04" id="Rectangle 28" o:spid="_x0000_s1043" style="position:absolute;margin-left:109.5pt;margin-top:13.5pt;width:228.75pt;height:59.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">
                <v:textbox>
                  <w:txbxContent>
                    <w:p w14:paraId="7052CC9F" w14:textId="77777777" w:rsidR="002E16C5" w:rsidRDefault="002E16C5">
                      <w:r>
                        <w:t>Siirtoprotokolla (esim. Web services/SOAP). Voi toteuttaa luotettavan siirron esim. WS RM-standardilla</w:t>
                      </w:r>
                    </w:p>
                  </w:txbxContent>
                </v:textbox>
              </v:rect>
            </w:pict>
          </mc:Fallback>
        </mc:AlternateContent>
      </w:r>
    </w:p>
    <w:p w14:paraId="53B938B6" w14:textId="3AA3EC41" w:rsidR="00696877" w:rsidRDefault="004B1BB5">
      <w:r>
        <w:rPr>
          <w:noProof/>
          <w:sz w:val="20"/>
        </w:rPr>
        <mc:AlternateContent>
          <mc:Choice Requires="wps">
            <w:drawing>
              <wp:anchor distT="0" distB="0" distL="114300" distR="114300" simplePos="0" relativeHeight="251665920" behindDoc="0" locked="0" layoutInCell="1" allowOverlap="1" wp14:anchorId="3EB472A0" wp14:editId="789D03B3">
                <wp:simplePos x="0" y="0"/>
                <wp:positionH relativeFrom="column">
                  <wp:posOffset>-161925</wp:posOffset>
                </wp:positionH>
                <wp:positionV relativeFrom="paragraph">
                  <wp:posOffset>129540</wp:posOffset>
                </wp:positionV>
                <wp:extent cx="914400" cy="914400"/>
                <wp:effectExtent l="0" t="0" r="0" b="381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CCFFA" w14:textId="77777777" w:rsidR="002E16C5" w:rsidRDefault="002E16C5">
                            <w:r>
                              <w:t>osoite</w:t>
                            </w:r>
                          </w:p>
                          <w:p w14:paraId="4DD38BFA" w14:textId="77777777" w:rsidR="002E16C5" w:rsidRDefault="002E16C5">
                            <w:r>
                              <w:t>loogisesta</w:t>
                            </w:r>
                          </w:p>
                          <w:p w14:paraId="47ADCDDC" w14:textId="77777777" w:rsidR="002E16C5" w:rsidRDefault="002E16C5">
                            <w:r>
                              <w:t>fyysiseksi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472A0" id="Text Box 33" o:spid="_x0000_s1044" type="#_x0000_t202" style="position:absolute;margin-left:-12.75pt;margin-top:10.2pt;width:1in;height:1in;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" stroked="f">
                <v:textbox>
                  <w:txbxContent>
                    <w:p w14:paraId="704CCFFA" w14:textId="77777777" w:rsidR="002E16C5" w:rsidRDefault="002E16C5">
                      <w:r>
                        <w:t>osoite</w:t>
                      </w:r>
                    </w:p>
                    <w:p w14:paraId="4DD38BFA" w14:textId="77777777" w:rsidR="002E16C5" w:rsidRDefault="002E16C5">
                      <w:r>
                        <w:t>loogisesta</w:t>
                      </w:r>
                    </w:p>
                    <w:p w14:paraId="47ADCDDC" w14:textId="77777777" w:rsidR="002E16C5" w:rsidRDefault="002E16C5">
                      <w:r>
                        <w:t>fyysiseksi</w:t>
                      </w:r>
                    </w:p>
                  </w:txbxContent>
                </v:textbox>
              </v:shape>
            </w:pict>
          </mc:Fallback>
        </mc:AlternateContent>
      </w:r>
      <w:r>
        <w:rPr>
          <w:noProof/>
          <w:sz w:val="20"/>
        </w:rPr>
        <mc:AlternateContent>
          <mc:Choice Requires="wps">
            <w:drawing>
              <wp:anchor distT="0" distB="0" distL="114300" distR="114300" simplePos="0" relativeHeight="251663872" behindDoc="0" locked="0" layoutInCell="1" allowOverlap="1" wp14:anchorId="2B9E4B9A" wp14:editId="52780681">
                <wp:simplePos x="0" y="0"/>
                <wp:positionH relativeFrom="column">
                  <wp:posOffset>876300</wp:posOffset>
                </wp:positionH>
                <wp:positionV relativeFrom="paragraph">
                  <wp:posOffset>139065</wp:posOffset>
                </wp:positionV>
                <wp:extent cx="190500" cy="588645"/>
                <wp:effectExtent l="9525" t="5715" r="9525" b="53340"/>
                <wp:wrapNone/>
                <wp:docPr id="12" name="Ar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0500" cy="588645"/>
                        </a:xfrm>
                        <a:custGeom>
                          <a:avLst/>
                          <a:gdLst>
                            <a:gd name="G0" fmla="+- 0 0 0"/>
                            <a:gd name="G1" fmla="+- 21600 0 0"/>
                            <a:gd name="G2" fmla="+- 21600 0 0"/>
                            <a:gd name="T0" fmla="*/ 0 w 21600"/>
                            <a:gd name="T1" fmla="*/ 0 h 43068"/>
                            <a:gd name="T2" fmla="*/ 2383 w 21600"/>
                            <a:gd name="T3" fmla="*/ 43068 h 43068"/>
                            <a:gd name="T4" fmla="*/ 0 w 21600"/>
                            <a:gd name="T5" fmla="*/ 21600 h 43068"/>
                          </a:gdLst>
                          <a:ahLst/>
                          <a:cxnLst>
                            <a:cxn ang="0">
                              <a:pos x="T0" y="T1"/>
                            </a:cxn>
                            <a:cxn ang="0">
                              <a:pos x="T2" y="T3"/>
                            </a:cxn>
                            <a:cxn ang="0">
                              <a:pos x="T4" y="T5"/>
                            </a:cxn>
                          </a:cxnLst>
                          <a:rect l="0" t="0" r="r" b="b"/>
                          <a:pathLst>
                            <a:path w="21600" h="43068" fill="none" extrusionOk="0">
                              <a:moveTo>
                                <a:pt x="0" y="0"/>
                              </a:moveTo>
                              <a:cubicBezTo>
                                <a:pt x="11929" y="0"/>
                                <a:pt x="21600" y="9670"/>
                                <a:pt x="21600" y="21600"/>
                              </a:cubicBezTo>
                              <a:cubicBezTo>
                                <a:pt x="21600" y="32607"/>
                                <a:pt x="13322" y="41853"/>
                                <a:pt x="2383" y="43068"/>
                              </a:cubicBezTo>
                            </a:path>
                            <a:path w="21600" h="43068" stroke="0" extrusionOk="0">
                              <a:moveTo>
                                <a:pt x="0" y="0"/>
                              </a:moveTo>
                              <a:cubicBezTo>
                                <a:pt x="11929" y="0"/>
                                <a:pt x="21600" y="9670"/>
                                <a:pt x="21600" y="21600"/>
                              </a:cubicBezTo>
                              <a:cubicBezTo>
                                <a:pt x="21600" y="32607"/>
                                <a:pt x="13322" y="41853"/>
                                <a:pt x="2383" y="43068"/>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8D566" id="Arc 31" o:spid="_x0000_s1026" style="position:absolute;margin-left:69pt;margin-top:10.95pt;width:15pt;height:46.3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43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" path="m,nfc11929,,21600,9670,21600,21600v,11007,-8278,20253,-19217,21468em,nsc11929,,21600,9670,21600,21600v,11007,-8278,20253,-19217,21468l,21600,,xe" filled="f">
                <v:stroke endarrow="block"/>
                <v:path arrowok="t" o:extrusionok="f" o:connecttype="custom" o:connectlocs="0,0;21017,588645;0,295225" o:connectangles="0,0,0"/>
              </v:shape>
            </w:pict>
          </mc:Fallback>
        </mc:AlternateContent>
      </w:r>
    </w:p>
    <w:p w14:paraId="03C187FF" w14:textId="77777777" w:rsidR="00696877" w:rsidRDefault="00696877"/>
    <w:p w14:paraId="328AE800" w14:textId="77777777" w:rsidR="00696877" w:rsidRDefault="00696877"/>
    <w:p w14:paraId="15F321D8" w14:textId="77777777" w:rsidR="00696877" w:rsidRDefault="00696877">
      <w:pPr>
        <w:ind w:left="720"/>
      </w:pPr>
    </w:p>
    <w:p w14:paraId="2B6606C7" w14:textId="461776AD" w:rsidR="00696877" w:rsidRDefault="004B1BB5">
      <w:r>
        <w:rPr>
          <w:noProof/>
          <w:sz w:val="20"/>
        </w:rPr>
        <mc:AlternateContent>
          <mc:Choice Requires="wps">
            <w:drawing>
              <wp:anchor distT="0" distB="0" distL="114300" distR="114300" simplePos="0" relativeHeight="251661824" behindDoc="0" locked="0" layoutInCell="1" allowOverlap="1" wp14:anchorId="72C726DD" wp14:editId="76E4E44E">
                <wp:simplePos x="0" y="0"/>
                <wp:positionH relativeFrom="column">
                  <wp:posOffset>1371600</wp:posOffset>
                </wp:positionH>
                <wp:positionV relativeFrom="paragraph">
                  <wp:posOffset>54610</wp:posOffset>
                </wp:positionV>
                <wp:extent cx="3076575" cy="800100"/>
                <wp:effectExtent l="9525" t="6985" r="9525" b="12065"/>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800100"/>
                        </a:xfrm>
                        <a:prstGeom prst="rect">
                          <a:avLst/>
                        </a:prstGeom>
                        <a:solidFill>
                          <a:srgbClr val="FFFFFF"/>
                        </a:solidFill>
                        <a:ln w="9525">
                          <a:solidFill>
                            <a:srgbClr val="000000"/>
                          </a:solidFill>
                          <a:miter lim="800000"/>
                          <a:headEnd/>
                          <a:tailEnd/>
                        </a:ln>
                      </wps:spPr>
                      <wps:txbx>
                        <w:txbxContent>
                          <w:p w14:paraId="55197030" w14:textId="77777777" w:rsidR="002E16C5" w:rsidRDefault="002E16C5">
                            <w:r>
                              <w:t>Kuljetusprotokolla (esim. http)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726DD" id="Rectangle 29" o:spid="_x0000_s1045" style="position:absolute;margin-left:108pt;margin-top:4.3pt;width:242.25pt;height:6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">
                <v:textbox>
                  <w:txbxContent>
                    <w:p w14:paraId="55197030" w14:textId="77777777" w:rsidR="002E16C5" w:rsidRDefault="002E16C5">
                      <w:r>
                        <w:t>Kuljetusprotokolla (esim. http)</w:t>
                      </w:r>
                    </w:p>
                  </w:txbxContent>
                </v:textbox>
              </v:rect>
            </w:pict>
          </mc:Fallback>
        </mc:AlternateContent>
      </w:r>
    </w:p>
    <w:p w14:paraId="041ED9B0" w14:textId="77777777" w:rsidR="00696877" w:rsidRDefault="00696877"/>
    <w:p w14:paraId="2E91DCCD" w14:textId="77777777" w:rsidR="00696877" w:rsidRDefault="00696877"/>
    <w:p w14:paraId="2CD0703A" w14:textId="77777777" w:rsidR="00696877" w:rsidRDefault="00696877"/>
    <w:p w14:paraId="536E2D0C" w14:textId="77777777" w:rsidR="00696877" w:rsidRDefault="00696877"/>
    <w:p w14:paraId="44C3063E" w14:textId="77777777" w:rsidR="00696877" w:rsidRDefault="00696877"/>
    <w:p w14:paraId="08D34D0C" w14:textId="77777777" w:rsidR="00696877" w:rsidRDefault="00696877"/>
    <w:p w14:paraId="2D3F74A4" w14:textId="77777777" w:rsidR="00696877" w:rsidRDefault="00696877">
      <w:pPr>
        <w:pStyle w:val="Otsikko8"/>
        <w:rPr>
          <w:rFonts w:ascii="Courier New" w:hAnsi="Courier New" w:cs="Courier New"/>
          <w:i w:val="0"/>
          <w:iCs w:val="0"/>
          <w:szCs w:val="24"/>
          <w:lang w:eastAsia="fi-FI"/>
        </w:rPr>
      </w:pPr>
      <w:r>
        <w:rPr>
          <w:rFonts w:ascii="Courier New" w:hAnsi="Courier New" w:cs="Courier New"/>
          <w:i w:val="0"/>
          <w:iCs w:val="0"/>
          <w:szCs w:val="24"/>
          <w:lang w:eastAsia="fi-FI"/>
        </w:rPr>
        <w:t>Kuva 25 – kerrosajattelun yhteenveto</w:t>
      </w:r>
    </w:p>
    <w:p w14:paraId="766A82A7" w14:textId="77777777" w:rsidR="00696877" w:rsidRDefault="00696877"/>
    <w:p w14:paraId="6F234105" w14:textId="77777777" w:rsidR="00696877" w:rsidRDefault="00696877"/>
    <w:p w14:paraId="36823C80" w14:textId="77777777" w:rsidR="00696877" w:rsidRDefault="00696877"/>
    <w:p w14:paraId="3D57D2B1" w14:textId="77777777" w:rsidR="00696877" w:rsidRDefault="00696877"/>
    <w:p w14:paraId="6D3AA21F" w14:textId="77777777" w:rsidR="00696877" w:rsidRDefault="00696877">
      <w:pPr>
        <w:pStyle w:val="Otsikko2"/>
      </w:pPr>
      <w:bookmarkStart w:id="192" w:name="_Toc200435685"/>
      <w:r>
        <w:t>Web services tiedonsiirto</w:t>
      </w:r>
      <w:bookmarkEnd w:id="192"/>
    </w:p>
    <w:p w14:paraId="7D6A6696" w14:textId="77777777" w:rsidR="00696877" w:rsidRDefault="00696877"/>
    <w:p w14:paraId="75EE74E9" w14:textId="77777777" w:rsidR="00696877" w:rsidRDefault="00696877">
      <w:r>
        <w:t xml:space="preserve">Tässä dokumentissa oletetaan, että lukija on aiemmin perehtynyt web services – tekniikoihin, WS-I basic profileen sekä WSDL-kuvauskieleen. Implementointia tekevän pitää lukea myös alkuperäinen HL7 web services profile – dokumentti (”Transport Specification - Web Services Profile, Release </w:t>
      </w:r>
      <w:smartTag w:uri="urn:schemas-microsoft-com:office:smarttags" w:element="metricconverter">
        <w:smartTagPr>
          <w:attr w:name="ProductID" w:val="2”"/>
        </w:smartTagPr>
        <w:r>
          <w:t>2”</w:t>
        </w:r>
      </w:smartTag>
      <w:r>
        <w:t xml:space="preserve"> May 2007 HL7-äänestyspaketti ja jatkossa normatiivinen versio). Lyhenteitä ja termejä on selitetty liitetiedostossa Wslyhe.doc.</w:t>
      </w:r>
    </w:p>
    <w:p w14:paraId="5808088D" w14:textId="77777777" w:rsidR="00696877" w:rsidRDefault="00696877"/>
    <w:p w14:paraId="473CF771" w14:textId="77777777" w:rsidR="00696877" w:rsidRDefault="00696877">
      <w:pPr>
        <w:pStyle w:val="Otsikko3"/>
      </w:pPr>
      <w:bookmarkStart w:id="193" w:name="_Toc200435686"/>
      <w:r>
        <w:t>Web services yleiskuvaus</w:t>
      </w:r>
      <w:bookmarkEnd w:id="193"/>
    </w:p>
    <w:p w14:paraId="08ED8B50" w14:textId="77777777" w:rsidR="00696877" w:rsidRDefault="00696877"/>
    <w:p w14:paraId="1C0626B3" w14:textId="77777777" w:rsidR="00696877" w:rsidRDefault="00696877">
      <w:r>
        <w:t>Web services tekniikoilla tiedonsiirto saadaan toteutettua  alustariippumattomasti.</w:t>
      </w:r>
    </w:p>
    <w:p w14:paraId="33076211" w14:textId="77777777" w:rsidR="00696877" w:rsidRDefault="00696877"/>
    <w:p w14:paraId="3D49F321" w14:textId="759551EB" w:rsidR="00696877" w:rsidRDefault="004B1BB5">
      <w:r>
        <w:rPr>
          <w:noProof/>
        </w:rPr>
        <w:drawing>
          <wp:inline distT="0" distB="0" distL="0" distR="0" wp14:anchorId="6501F169" wp14:editId="3070E1DB">
            <wp:extent cx="4772025" cy="2581275"/>
            <wp:effectExtent l="0" t="0" r="0" b="0"/>
            <wp:docPr id="20" name="Kuv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72025" cy="2581275"/>
                    </a:xfrm>
                    <a:prstGeom prst="rect">
                      <a:avLst/>
                    </a:prstGeom>
                    <a:noFill/>
                    <a:ln>
                      <a:noFill/>
                    </a:ln>
                  </pic:spPr>
                </pic:pic>
              </a:graphicData>
            </a:graphic>
          </wp:inline>
        </w:drawing>
      </w:r>
    </w:p>
    <w:p w14:paraId="5901015E" w14:textId="77777777" w:rsidR="00696877" w:rsidRDefault="00696877"/>
    <w:p w14:paraId="169E5ED3" w14:textId="77777777" w:rsidR="00696877" w:rsidRDefault="00696877">
      <w:pPr>
        <w:rPr>
          <w:rFonts w:ascii="Courier New" w:hAnsi="Courier New" w:cs="Courier New"/>
          <w:sz w:val="20"/>
        </w:rPr>
      </w:pPr>
      <w:r>
        <w:rPr>
          <w:rFonts w:ascii="Courier New" w:hAnsi="Courier New" w:cs="Courier New"/>
          <w:sz w:val="20"/>
        </w:rPr>
        <w:t>Kuva 26 - Web services standardiperheen yleisrakenne:</w:t>
      </w:r>
    </w:p>
    <w:p w14:paraId="54A878CD" w14:textId="77777777" w:rsidR="00696877" w:rsidRDefault="00696877">
      <w:pPr>
        <w:rPr>
          <w:lang w:val="en-GB"/>
        </w:rPr>
      </w:pPr>
      <w:r>
        <w:rPr>
          <w:lang w:val="en-GB"/>
        </w:rPr>
        <w:t xml:space="preserve">Lähde: </w:t>
      </w:r>
    </w:p>
    <w:p w14:paraId="5E2F3A7F" w14:textId="77777777" w:rsidR="00696877" w:rsidRDefault="00696877">
      <w:pPr>
        <w:rPr>
          <w:lang w:val="en-GB"/>
        </w:rPr>
      </w:pPr>
      <w:r>
        <w:rPr>
          <w:lang w:val="en-GB"/>
        </w:rPr>
        <w:t>HL7 Version 3 standard – Transport specification – Web services profile, release 2</w:t>
      </w:r>
    </w:p>
    <w:p w14:paraId="54E3F4CD" w14:textId="77777777" w:rsidR="00696877" w:rsidRDefault="00696877">
      <w:pPr>
        <w:pStyle w:val="Sisluet1"/>
        <w:rPr>
          <w:lang w:val="en-GB"/>
        </w:rPr>
      </w:pPr>
    </w:p>
    <w:p w14:paraId="48332E12" w14:textId="77777777" w:rsidR="00696877" w:rsidRDefault="00696877">
      <w:pPr>
        <w:rPr>
          <w:lang w:val="en-GB"/>
        </w:rPr>
      </w:pPr>
    </w:p>
    <w:p w14:paraId="6E7B3AF5" w14:textId="77777777" w:rsidR="00696877" w:rsidRDefault="00696877">
      <w:r>
        <w:t xml:space="preserve">Alimmalla kuljetustasolla tyypillisin protokolla on http tai http/s. Varsinaisella siirtotasolla käytetään XML:ää siirron aikaisena esitysmuotona sekä SOAP-protokollaa. SOAP jakaa siirrettävän aineiston bodyyn, jossa on varsinainen payload sekä headeriiin, joka sisältää ohjaustietoja. SOAP:in päälle on web services standardiperheessä rakennettu useita ylemmän tason protokollia, jotka käytännössä perustuvat SOAP-headeriin sijoitettaviin ohjaustietoihin. Messaging tasolla määritellään perussanomanvälitys. Web services käyttö dokumentoidaan WSDL-kuvauskielen avulla, joskin muutakin metadataa tarvitaan. </w:t>
      </w:r>
    </w:p>
    <w:p w14:paraId="0891C1B8" w14:textId="77777777" w:rsidR="00696877" w:rsidRDefault="00696877"/>
    <w:p w14:paraId="5AC154EF" w14:textId="77777777" w:rsidR="00696877" w:rsidRDefault="00696877"/>
    <w:p w14:paraId="45E42B4B" w14:textId="77777777" w:rsidR="00696877" w:rsidRDefault="00696877">
      <w:pPr>
        <w:pStyle w:val="Otsikko3"/>
        <w:rPr>
          <w:lang w:val="en-GB"/>
        </w:rPr>
      </w:pPr>
      <w:bookmarkStart w:id="194" w:name="_Toc200435687"/>
      <w:r>
        <w:rPr>
          <w:lang w:val="en-GB"/>
        </w:rPr>
        <w:t>HL7:n web services profiilit</w:t>
      </w:r>
      <w:bookmarkEnd w:id="194"/>
    </w:p>
    <w:p w14:paraId="5D5DA73F" w14:textId="77777777" w:rsidR="00696877" w:rsidRDefault="00696877">
      <w:pPr>
        <w:rPr>
          <w:lang w:val="en-GB"/>
        </w:rPr>
      </w:pPr>
    </w:p>
    <w:p w14:paraId="6CE61545" w14:textId="77777777" w:rsidR="00696877" w:rsidRDefault="00696877">
      <w:r>
        <w:t xml:space="preserve">HL7 on määritellyt web services standardeille soveltamisohjeita. </w:t>
      </w:r>
      <w:r>
        <w:rPr>
          <w:lang w:val="en-GB"/>
        </w:rPr>
        <w:t xml:space="preserve">Sen nimi on HL7WSP (health level 7 web services profiles). </w:t>
      </w:r>
      <w:r w:rsidRPr="00193A9E">
        <w:rPr>
          <w:lang w:val="en-US"/>
        </w:rPr>
        <w:t xml:space="preserve">Soveltamisohjeiden pohjana on WS-I basic profile v 1.0. </w:t>
      </w:r>
      <w:r>
        <w:t>Itse asiassa profiileita on useita:</w:t>
      </w:r>
    </w:p>
    <w:p w14:paraId="51CADBCC" w14:textId="77777777" w:rsidR="00696877" w:rsidRDefault="00696877"/>
    <w:p w14:paraId="6E5EF1F4" w14:textId="77777777" w:rsidR="00696877" w:rsidRDefault="00696877">
      <w:pPr>
        <w:numPr>
          <w:ilvl w:val="0"/>
          <w:numId w:val="20"/>
        </w:numPr>
      </w:pPr>
      <w:r>
        <w:t>Basic profile – perusprofiili</w:t>
      </w:r>
    </w:p>
    <w:p w14:paraId="4B751D78" w14:textId="77777777" w:rsidR="00696877" w:rsidRDefault="00696877">
      <w:pPr>
        <w:numPr>
          <w:ilvl w:val="0"/>
          <w:numId w:val="20"/>
        </w:numPr>
      </w:pPr>
      <w:r>
        <w:t>Addressing profile – osoitteistusprofiili</w:t>
      </w:r>
    </w:p>
    <w:p w14:paraId="66F859EF" w14:textId="77777777" w:rsidR="00696877" w:rsidRDefault="00696877">
      <w:pPr>
        <w:numPr>
          <w:ilvl w:val="0"/>
          <w:numId w:val="20"/>
        </w:numPr>
      </w:pPr>
      <w:r>
        <w:t>Security profile – tietoturvaprofiili</w:t>
      </w:r>
    </w:p>
    <w:p w14:paraId="609F21C1" w14:textId="77777777" w:rsidR="00696877" w:rsidRDefault="00696877">
      <w:pPr>
        <w:numPr>
          <w:ilvl w:val="0"/>
          <w:numId w:val="20"/>
        </w:numPr>
      </w:pPr>
      <w:r>
        <w:t>Reliable messaging – luotettavan sanomavälityksen profiili</w:t>
      </w:r>
    </w:p>
    <w:p w14:paraId="53DED396" w14:textId="77777777" w:rsidR="00696877" w:rsidRDefault="00696877"/>
    <w:p w14:paraId="2667FF9B" w14:textId="77777777" w:rsidR="00696877" w:rsidRDefault="00696877">
      <w:r>
        <w:t>Määräykset on koodattu seuraavasti:</w:t>
      </w:r>
    </w:p>
    <w:p w14:paraId="7EC5962D" w14:textId="77777777" w:rsidR="00696877" w:rsidRDefault="00696877"/>
    <w:p w14:paraId="7D1F3760" w14:textId="77777777" w:rsidR="00696877" w:rsidRDefault="00696877">
      <w:pPr>
        <w:pStyle w:val="Otsikko8"/>
      </w:pPr>
      <w:r>
        <w:t>HL7-WS[P|A|S|RM]nnn ohje</w:t>
      </w:r>
    </w:p>
    <w:p w14:paraId="319C67F8" w14:textId="77777777" w:rsidR="00696877" w:rsidRDefault="00696877">
      <w:pPr>
        <w:rPr>
          <w:lang w:val="en-GB"/>
        </w:rPr>
      </w:pPr>
      <w:r>
        <w:rPr>
          <w:lang w:val="en-GB"/>
        </w:rPr>
        <w:t>Kirjainten selitys on seuraava: P = basic profile, A = addressing profile, S= security profile, RM = reliable messaging profile.</w:t>
      </w:r>
    </w:p>
    <w:p w14:paraId="584D65F1" w14:textId="77777777" w:rsidR="00696877" w:rsidRDefault="00696877">
      <w:pPr>
        <w:rPr>
          <w:lang w:val="en-GB"/>
        </w:rPr>
      </w:pPr>
    </w:p>
    <w:p w14:paraId="2C4CA804" w14:textId="77777777" w:rsidR="00696877" w:rsidRDefault="00696877">
      <w:r>
        <w:t>HL7 Finland on määritellyt, että web services osapuolten pitää tukea perusprofiilia sekä osoitteistusprofiilia sekä tässä dokumentissa mainittuja lisärajoituksia.</w:t>
      </w:r>
    </w:p>
    <w:p w14:paraId="13D676A6" w14:textId="77777777" w:rsidR="00696877" w:rsidRDefault="00696877"/>
    <w:p w14:paraId="259285F0" w14:textId="77777777" w:rsidR="00696877" w:rsidRDefault="00696877">
      <w:r>
        <w:t xml:space="preserve">Poikkeuksena sallitaan synkronisessa web services liikenteessä poikkeaminen  perusprofiilin kohdasta </w:t>
      </w:r>
      <w:r>
        <w:rPr>
          <w:b/>
          <w:bCs/>
        </w:rPr>
        <w:t>HL7-WEP100</w:t>
      </w:r>
      <w:r>
        <w:t xml:space="preserve"> jonka mukaan SOAP Bodyn juurielementti (”metodin nimi”) on aina interaktion tunnus koska usean vaihtoehtoisen interaktion käyttö paluuviestinä ei onnistu muutoin.</w:t>
      </w:r>
    </w:p>
    <w:p w14:paraId="0129148B" w14:textId="77777777" w:rsidR="00696877" w:rsidRDefault="00696877"/>
    <w:p w14:paraId="2005CF7F" w14:textId="77777777" w:rsidR="00696877" w:rsidRDefault="00696877">
      <w:pPr>
        <w:pStyle w:val="Otsikko3"/>
        <w:rPr>
          <w:lang w:val="en-GB"/>
        </w:rPr>
      </w:pPr>
      <w:bookmarkStart w:id="195" w:name="_Toc200435688"/>
      <w:r>
        <w:rPr>
          <w:lang w:val="en-GB"/>
        </w:rPr>
        <w:t>Perusprofiili (HL7 Web services basic profile, HL7WSP)</w:t>
      </w:r>
      <w:bookmarkEnd w:id="195"/>
    </w:p>
    <w:p w14:paraId="19F5FB0E" w14:textId="77777777" w:rsidR="00696877" w:rsidRDefault="00696877">
      <w:pPr>
        <w:rPr>
          <w:lang w:val="en-GB"/>
        </w:rPr>
      </w:pPr>
    </w:p>
    <w:p w14:paraId="0CAD04BE" w14:textId="77777777" w:rsidR="00696877" w:rsidRDefault="00696877">
      <w:pPr>
        <w:pStyle w:val="Leipteksti"/>
      </w:pPr>
      <w:r>
        <w:t>Siirrettäessä HL7 Version 3 sanomia web services tyylisesti, on SOAP-Bodyn rakenne seuraava, oli kyseessä sitten varsinainen sanoma tai sovellustason kuittaussanoma:</w:t>
      </w:r>
    </w:p>
    <w:p w14:paraId="649BB524" w14:textId="77777777" w:rsidR="00696877" w:rsidRDefault="00696877">
      <w:pPr>
        <w:pStyle w:val="Leipteksti"/>
      </w:pPr>
    </w:p>
    <w:p w14:paraId="44810C8B" w14:textId="77777777" w:rsidR="00696877" w:rsidRDefault="00696877">
      <w:pPr>
        <w:pStyle w:val="Leipteksti"/>
      </w:pPr>
    </w:p>
    <w:p w14:paraId="25CB0637" w14:textId="77777777" w:rsidR="00696877" w:rsidRDefault="00696877">
      <w:pPr>
        <w:pStyle w:val="Leipteksti"/>
      </w:pPr>
    </w:p>
    <w:p w14:paraId="78BA3E06" w14:textId="2DD6FEDC" w:rsidR="00696877" w:rsidRDefault="004B1BB5">
      <w:pPr>
        <w:pStyle w:val="Leipteksti"/>
      </w:pPr>
      <w:r>
        <w:rPr>
          <w:noProof/>
        </w:rPr>
        <w:drawing>
          <wp:anchor distT="0" distB="0" distL="114300" distR="114300" simplePos="0" relativeHeight="251673088" behindDoc="0" locked="0" layoutInCell="1" allowOverlap="1" wp14:anchorId="5D2AD6E8" wp14:editId="25CFBEC9">
            <wp:simplePos x="0" y="0"/>
            <wp:positionH relativeFrom="column">
              <wp:posOffset>0</wp:posOffset>
            </wp:positionH>
            <wp:positionV relativeFrom="paragraph">
              <wp:posOffset>0</wp:posOffset>
            </wp:positionV>
            <wp:extent cx="3333750" cy="3535045"/>
            <wp:effectExtent l="0" t="0" r="0" b="0"/>
            <wp:wrapTopAndBottom/>
            <wp:docPr id="622" name="Kuva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33750" cy="3535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EA686A" w14:textId="77777777" w:rsidR="00696877" w:rsidRDefault="00696877">
      <w:pPr>
        <w:pStyle w:val="Leipteksti"/>
      </w:pPr>
    </w:p>
    <w:p w14:paraId="0AB46448" w14:textId="77777777" w:rsidR="00696877" w:rsidRDefault="00696877">
      <w:pPr>
        <w:pStyle w:val="Leipteksti"/>
        <w:rPr>
          <w:rFonts w:ascii="Courier New" w:hAnsi="Courier New" w:cs="Courier New"/>
          <w:sz w:val="20"/>
        </w:rPr>
      </w:pPr>
      <w:r>
        <w:rPr>
          <w:rFonts w:ascii="Courier New" w:hAnsi="Courier New" w:cs="Courier New"/>
          <w:sz w:val="20"/>
        </w:rPr>
        <w:t>Kuva 27 – Web services siirron rakenne</w:t>
      </w:r>
    </w:p>
    <w:p w14:paraId="4577D35B" w14:textId="77777777" w:rsidR="00696877" w:rsidRDefault="00696877">
      <w:pPr>
        <w:pStyle w:val="Leipteksti"/>
      </w:pPr>
    </w:p>
    <w:p w14:paraId="20F4228D" w14:textId="77777777" w:rsidR="00696877" w:rsidRDefault="00696877">
      <w:pPr>
        <w:pStyle w:val="Leipteksti"/>
      </w:pPr>
    </w:p>
    <w:p w14:paraId="50DE428E" w14:textId="77777777" w:rsidR="00696877" w:rsidRDefault="00696877">
      <w:pPr>
        <w:pStyle w:val="Leipteksti"/>
      </w:pPr>
    </w:p>
    <w:p w14:paraId="79AC186D" w14:textId="77777777" w:rsidR="00696877" w:rsidRDefault="00696877">
      <w:pPr>
        <w:pStyle w:val="Leipteksti"/>
      </w:pPr>
    </w:p>
    <w:p w14:paraId="5A31FB71" w14:textId="77777777" w:rsidR="00696877" w:rsidRDefault="00696877">
      <w:pPr>
        <w:pStyle w:val="Leipteksti"/>
      </w:pPr>
    </w:p>
    <w:p w14:paraId="4A8802FB" w14:textId="77777777" w:rsidR="00696877" w:rsidRDefault="00696877">
      <w:pPr>
        <w:pStyle w:val="Leipteksti"/>
      </w:pPr>
      <w:r>
        <w:t>HL7 Version 3 sanomasta käytetään termiä HL7 V3 composite message, koska sanoma itse asiassa koostuu kolmesta osasta: siirtokehys eli transmission  wrapper, kontrollikehys eli control act wrapper ja  varsinainen sanoma. Siirtokehys ja kontrollikehys  ovat kaikille sanomille lähes yhteisiä rakenteita. Ne kuitenkin erikseen määrätään jokaisessa interaktiossa. Vastaanottokuittauksesta (Accept ACK, Message adapter ACK) kontrollikehys  puuttuu. Vastaanottokuittaus lähetetään, jos lähettäjä sellaista pyytää (siirtokehyksessä). Siirtokehys vastaa 2.x sanomamääritysten MSH-segmenttiä ja kontrollikehys 2.x:n  EVN-segmenttiä.</w:t>
      </w:r>
    </w:p>
    <w:p w14:paraId="5EE7245C" w14:textId="77777777" w:rsidR="00696877" w:rsidRDefault="00696877">
      <w:pPr>
        <w:pStyle w:val="Leipteksti"/>
      </w:pPr>
    </w:p>
    <w:p w14:paraId="646ABAB5" w14:textId="77777777" w:rsidR="00696877" w:rsidRDefault="00696877">
      <w:pPr>
        <w:pStyle w:val="Leipteksti"/>
      </w:pPr>
    </w:p>
    <w:p w14:paraId="6D89910F" w14:textId="77777777" w:rsidR="00696877" w:rsidRDefault="00696877">
      <w:pPr>
        <w:pStyle w:val="Leipteksti"/>
      </w:pPr>
      <w:r>
        <w:t>.</w:t>
      </w:r>
    </w:p>
    <w:p w14:paraId="518EEE73" w14:textId="77777777" w:rsidR="00696877" w:rsidRDefault="00696877">
      <w:pPr>
        <w:pStyle w:val="Leipteksti"/>
      </w:pPr>
    </w:p>
    <w:p w14:paraId="735E914F" w14:textId="77777777" w:rsidR="00696877" w:rsidRDefault="00696877">
      <w:pPr>
        <w:pStyle w:val="Otsikko4"/>
      </w:pPr>
      <w:bookmarkStart w:id="196" w:name="_Toc91053038"/>
      <w:bookmarkStart w:id="197" w:name="_Toc200435689"/>
      <w:r>
        <w:t>SOAP-body</w:t>
      </w:r>
      <w:bookmarkEnd w:id="197"/>
      <w:r>
        <w:t xml:space="preserve"> </w:t>
      </w:r>
      <w:bookmarkEnd w:id="196"/>
    </w:p>
    <w:p w14:paraId="0DF9743F" w14:textId="77777777" w:rsidR="00696877" w:rsidRDefault="00696877">
      <w:r>
        <w:t>Web services tyylinen soveltamistapa paketoi HL7 Composite messagen metodin nimen alle. Metodin nimi korvaa siirtokehyksen message-elementin.</w:t>
      </w:r>
    </w:p>
    <w:p w14:paraId="35ED41C5" w14:textId="77777777" w:rsidR="00696877" w:rsidRDefault="00696877">
      <w:pPr>
        <w:pStyle w:val="Leipteksti"/>
        <w:rPr>
          <w:b/>
          <w:bCs/>
        </w:rPr>
      </w:pPr>
      <w:r>
        <w:t xml:space="preserve">Metodin nimi on sama kuin interaktion tunnus. Tämä on määräys </w:t>
      </w:r>
      <w:r>
        <w:rPr>
          <w:b/>
          <w:bCs/>
        </w:rPr>
        <w:t>HL7-WSP100.</w:t>
      </w:r>
    </w:p>
    <w:p w14:paraId="6A00F4D6" w14:textId="77777777" w:rsidR="00696877" w:rsidRDefault="00696877">
      <w:pPr>
        <w:pStyle w:val="Leipteksti"/>
      </w:pPr>
    </w:p>
    <w:p w14:paraId="41BDA084" w14:textId="77777777" w:rsidR="00696877" w:rsidRDefault="00696877">
      <w:pPr>
        <w:pStyle w:val="Leipteksti"/>
      </w:pPr>
      <w:r>
        <w:t>Lisäksi määritellään namespace: xmlns=”urn:hl7-org:v3”</w:t>
      </w:r>
    </w:p>
    <w:p w14:paraId="22C3BB93" w14:textId="77777777" w:rsidR="00696877" w:rsidRDefault="00696877"/>
    <w:p w14:paraId="49FFC527" w14:textId="77777777" w:rsidR="00696877" w:rsidRPr="00193A9E" w:rsidRDefault="00696877">
      <w:pPr>
        <w:rPr>
          <w:lang w:val="en-US"/>
        </w:rPr>
      </w:pPr>
      <w:r w:rsidRPr="00193A9E">
        <w:rPr>
          <w:lang w:val="en-US"/>
        </w:rPr>
        <w:t xml:space="preserve">Esimerkki: </w:t>
      </w:r>
    </w:p>
    <w:p w14:paraId="743B3F55" w14:textId="77777777" w:rsidR="00696877" w:rsidRPr="00193A9E" w:rsidRDefault="00696877">
      <w:pPr>
        <w:rPr>
          <w:lang w:val="en-US"/>
        </w:rPr>
      </w:pPr>
    </w:p>
    <w:p w14:paraId="1FF99BBD" w14:textId="77777777" w:rsidR="00696877" w:rsidRPr="00193A9E" w:rsidRDefault="00696877">
      <w:pPr>
        <w:pStyle w:val="HTML-esimuotoiltu"/>
        <w:rPr>
          <w:color w:val="000000"/>
          <w:lang w:val="en-US"/>
        </w:rPr>
      </w:pPr>
      <w:r w:rsidRPr="00193A9E">
        <w:rPr>
          <w:color w:val="000000"/>
          <w:lang w:val="en-US"/>
        </w:rPr>
        <w:t>&lt;soap:Envelope xmlns:soap="..."&gt;</w:t>
      </w:r>
    </w:p>
    <w:p w14:paraId="45D85EE0" w14:textId="77777777" w:rsidR="00696877" w:rsidRDefault="00696877">
      <w:pPr>
        <w:pStyle w:val="HTML-esimuotoiltu"/>
        <w:rPr>
          <w:color w:val="000000"/>
          <w:lang w:val="en-GB"/>
        </w:rPr>
      </w:pPr>
      <w:r w:rsidRPr="00193A9E">
        <w:rPr>
          <w:color w:val="000000"/>
          <w:lang w:val="en-US"/>
        </w:rPr>
        <w:t xml:space="preserve">  </w:t>
      </w:r>
      <w:r>
        <w:rPr>
          <w:color w:val="000000"/>
          <w:lang w:val="en-GB"/>
        </w:rPr>
        <w:t>&lt;soap:Body&gt;</w:t>
      </w:r>
    </w:p>
    <w:p w14:paraId="18BCA094" w14:textId="77777777" w:rsidR="00696877" w:rsidRDefault="00696877">
      <w:pPr>
        <w:pStyle w:val="HTML-esimuotoiltu"/>
        <w:rPr>
          <w:color w:val="000000"/>
          <w:lang w:val="en-GB"/>
        </w:rPr>
      </w:pPr>
      <w:r>
        <w:rPr>
          <w:color w:val="000000"/>
          <w:lang w:val="en-GB"/>
        </w:rPr>
        <w:t xml:space="preserve">    &lt;PRPA_IN101201 xmlns="urn:hl7-org:v3"&gt;</w:t>
      </w:r>
    </w:p>
    <w:p w14:paraId="17690225" w14:textId="77777777" w:rsidR="00696877" w:rsidRDefault="00696877">
      <w:pPr>
        <w:pStyle w:val="HTML-esimuotoiltu"/>
        <w:rPr>
          <w:color w:val="000000"/>
          <w:lang w:val="en-GB"/>
        </w:rPr>
      </w:pPr>
      <w:r>
        <w:rPr>
          <w:color w:val="000000"/>
          <w:lang w:val="en-GB"/>
        </w:rPr>
        <w:t xml:space="preserve">      &lt;id root="2.16.840.1.113883.9876.393.79"/&gt;</w:t>
      </w:r>
    </w:p>
    <w:p w14:paraId="3283F7A5" w14:textId="77777777" w:rsidR="00696877" w:rsidRDefault="00696877">
      <w:pPr>
        <w:pStyle w:val="HTML-esimuotoiltu"/>
        <w:rPr>
          <w:color w:val="000000"/>
          <w:lang w:val="en-GB"/>
        </w:rPr>
      </w:pPr>
      <w:r>
        <w:rPr>
          <w:color w:val="000000"/>
          <w:lang w:val="en-GB"/>
        </w:rPr>
        <w:t xml:space="preserve">      &lt;creationTime value="20040205132400"/&gt;</w:t>
      </w:r>
    </w:p>
    <w:p w14:paraId="0BC0433F" w14:textId="77777777" w:rsidR="00696877" w:rsidRDefault="00696877">
      <w:pPr>
        <w:pStyle w:val="HTML-esimuotoiltu"/>
        <w:rPr>
          <w:color w:val="000000"/>
          <w:lang w:val="de-DE"/>
        </w:rPr>
      </w:pPr>
      <w:r>
        <w:rPr>
          <w:color w:val="000000"/>
          <w:lang w:val="en-GB"/>
        </w:rPr>
        <w:t xml:space="preserve">      </w:t>
      </w:r>
      <w:r>
        <w:rPr>
          <w:color w:val="000000"/>
          <w:lang w:val="de-DE"/>
        </w:rPr>
        <w:t>&lt;versionCode code="V3-2006"/&gt;</w:t>
      </w:r>
    </w:p>
    <w:p w14:paraId="69E0743E" w14:textId="77777777" w:rsidR="00696877" w:rsidRDefault="00696877">
      <w:pPr>
        <w:pStyle w:val="HTML-esimuotoiltu"/>
        <w:rPr>
          <w:color w:val="000000"/>
          <w:lang w:val="en-GB"/>
        </w:rPr>
      </w:pPr>
      <w:r>
        <w:rPr>
          <w:color w:val="000000"/>
          <w:lang w:val="de-DE"/>
        </w:rPr>
        <w:t xml:space="preserve">      </w:t>
      </w:r>
      <w:r>
        <w:rPr>
          <w:color w:val="000000"/>
          <w:lang w:val="en-GB"/>
        </w:rPr>
        <w:t>...</w:t>
      </w:r>
    </w:p>
    <w:p w14:paraId="62D85CBE" w14:textId="77777777" w:rsidR="00696877" w:rsidRDefault="00696877">
      <w:pPr>
        <w:pStyle w:val="HTML-esimuotoiltu"/>
        <w:rPr>
          <w:color w:val="000000"/>
          <w:lang w:val="en-GB"/>
        </w:rPr>
      </w:pPr>
      <w:r>
        <w:rPr>
          <w:color w:val="000000"/>
          <w:lang w:val="en-GB"/>
        </w:rPr>
        <w:t xml:space="preserve">    &lt;/PRPA_IN101201&gt;</w:t>
      </w:r>
    </w:p>
    <w:p w14:paraId="216AC648" w14:textId="77777777" w:rsidR="00696877" w:rsidRDefault="00696877">
      <w:pPr>
        <w:pStyle w:val="HTML-esimuotoiltu"/>
        <w:rPr>
          <w:color w:val="000000"/>
          <w:lang w:val="en-GB"/>
        </w:rPr>
      </w:pPr>
      <w:r>
        <w:rPr>
          <w:color w:val="000000"/>
          <w:lang w:val="en-GB"/>
        </w:rPr>
        <w:t xml:space="preserve">  &lt;/soap:Body&gt;</w:t>
      </w:r>
    </w:p>
    <w:p w14:paraId="18458928" w14:textId="77777777" w:rsidR="00696877" w:rsidRPr="00193A9E" w:rsidRDefault="00696877">
      <w:pPr>
        <w:pStyle w:val="HTML-esimuotoiltu"/>
        <w:rPr>
          <w:color w:val="000000"/>
          <w:lang w:val="en-US"/>
        </w:rPr>
      </w:pPr>
      <w:r w:rsidRPr="00193A9E">
        <w:rPr>
          <w:color w:val="000000"/>
          <w:lang w:val="en-US"/>
        </w:rPr>
        <w:t>&lt;/soap:Envelope&gt;</w:t>
      </w:r>
    </w:p>
    <w:p w14:paraId="3EAB8492" w14:textId="77777777" w:rsidR="00696877" w:rsidRPr="00193A9E" w:rsidRDefault="00696877">
      <w:pPr>
        <w:rPr>
          <w:lang w:val="en-US"/>
        </w:rPr>
      </w:pPr>
    </w:p>
    <w:p w14:paraId="5509A1FD" w14:textId="77777777" w:rsidR="00696877" w:rsidRDefault="00696877">
      <w:r>
        <w:t>HL7FI Poikkeus:</w:t>
      </w:r>
    </w:p>
    <w:p w14:paraId="6D9855A7" w14:textId="77777777" w:rsidR="00696877" w:rsidRDefault="00696877">
      <w:r>
        <w:t>Synkronisessa web services liikenteessä sallitaan poikkeaminen tästä säännöstä request-response tyyppisessä liikenteessä paluuviestin osalta, koska usean vaihtoehtoisen interaktion käyttö paluuviestinä ei onnistu muutoin. (WSDL sallii message määrittelyissä vain yhden output sanoman.)</w:t>
      </w:r>
    </w:p>
    <w:p w14:paraId="081AD358" w14:textId="77777777" w:rsidR="00696877" w:rsidRDefault="00696877"/>
    <w:p w14:paraId="082A8B33" w14:textId="77777777" w:rsidR="00696877" w:rsidRDefault="00696877"/>
    <w:p w14:paraId="632AC7CA" w14:textId="77777777" w:rsidR="00696877" w:rsidRDefault="00696877"/>
    <w:p w14:paraId="7B3F8D49" w14:textId="77777777" w:rsidR="00696877" w:rsidRDefault="00696877">
      <w:pPr>
        <w:pStyle w:val="Otsikko4"/>
      </w:pPr>
      <w:bookmarkStart w:id="198" w:name="_Toc200435690"/>
      <w:r>
        <w:t>WSDL-kuvaukset</w:t>
      </w:r>
      <w:bookmarkEnd w:id="198"/>
    </w:p>
    <w:p w14:paraId="501C21DB" w14:textId="77777777" w:rsidR="00696877" w:rsidRDefault="00696877"/>
    <w:p w14:paraId="624B9D9B" w14:textId="77777777" w:rsidR="00696877" w:rsidRDefault="00696877">
      <w:pPr>
        <w:pStyle w:val="Otsikko7"/>
        <w:rPr>
          <w:szCs w:val="24"/>
          <w:lang w:eastAsia="fi-FI"/>
        </w:rPr>
      </w:pPr>
      <w:r>
        <w:rPr>
          <w:szCs w:val="24"/>
          <w:lang w:eastAsia="fi-FI"/>
        </w:rPr>
        <w:t>Perusohjeet</w:t>
      </w:r>
    </w:p>
    <w:p w14:paraId="09EA355A" w14:textId="77777777" w:rsidR="00696877" w:rsidRDefault="00696877"/>
    <w:p w14:paraId="790D82B3" w14:textId="77777777" w:rsidR="00696877" w:rsidRDefault="00696877">
      <w:r>
        <w:t>WSDL  (web services description language) on XML-kieli, jolla kuvataan palveluosapuolen rajapinta XML-tekniikalla. Yleensä adapterisovellukset rakentavat liikennöinnissä tarvittavan WS-rajapinnan automaattisesti vastapään sovelluksen WSDL:n avulla. WSDL on siis koneellisesti luettava ”konfigurointiohje”. Se sitoo varsinaisen sanomamäärityksen operaatioihin ja palveluportteihin.</w:t>
      </w:r>
    </w:p>
    <w:p w14:paraId="165C1866" w14:textId="77777777" w:rsidR="00696877" w:rsidRDefault="00696877">
      <w:r>
        <w:t>WSDL:n kuvaamaan rajapintaan vaikuttaa liikenteen tyyppi (interaktio). Perusliikennetyyppejä ovat:</w:t>
      </w:r>
    </w:p>
    <w:p w14:paraId="6620AED5" w14:textId="77777777" w:rsidR="00696877" w:rsidRDefault="00696877"/>
    <w:p w14:paraId="0EE020E9" w14:textId="77777777" w:rsidR="00696877" w:rsidRDefault="00696877">
      <w:pPr>
        <w:numPr>
          <w:ilvl w:val="0"/>
          <w:numId w:val="21"/>
        </w:numPr>
      </w:pPr>
      <w:r>
        <w:t>yksisuuntainen liikenne  (one-way)</w:t>
      </w:r>
    </w:p>
    <w:p w14:paraId="475B43F7" w14:textId="77777777" w:rsidR="00696877" w:rsidRDefault="00696877">
      <w:pPr>
        <w:numPr>
          <w:ilvl w:val="0"/>
          <w:numId w:val="21"/>
        </w:numPr>
      </w:pPr>
      <w:r>
        <w:t>(synkroninen) kysely-vastausliikenne (request-response)</w:t>
      </w:r>
    </w:p>
    <w:p w14:paraId="134B32D9" w14:textId="77777777" w:rsidR="00696877" w:rsidRDefault="00696877">
      <w:pPr>
        <w:numPr>
          <w:ilvl w:val="0"/>
          <w:numId w:val="21"/>
        </w:numPr>
      </w:pPr>
      <w:r>
        <w:t>asynkroninen vastaus (solicit response)</w:t>
      </w:r>
    </w:p>
    <w:p w14:paraId="46EA79AF" w14:textId="77777777" w:rsidR="00696877" w:rsidRDefault="00696877">
      <w:pPr>
        <w:numPr>
          <w:ilvl w:val="0"/>
          <w:numId w:val="21"/>
        </w:numPr>
      </w:pPr>
      <w:r>
        <w:t>ilmoitus (notification)</w:t>
      </w:r>
    </w:p>
    <w:p w14:paraId="2C4B1A06" w14:textId="77777777" w:rsidR="00696877" w:rsidRDefault="00696877"/>
    <w:p w14:paraId="58321DC9" w14:textId="3907965F" w:rsidR="00696877" w:rsidRDefault="004B1BB5">
      <w:r>
        <w:rPr>
          <w:noProof/>
        </w:rPr>
        <w:drawing>
          <wp:inline distT="0" distB="0" distL="0" distR="0" wp14:anchorId="16972921" wp14:editId="7DD03ED6">
            <wp:extent cx="3838575" cy="2085975"/>
            <wp:effectExtent l="0" t="0" r="0"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38575" cy="2085975"/>
                    </a:xfrm>
                    <a:prstGeom prst="rect">
                      <a:avLst/>
                    </a:prstGeom>
                    <a:noFill/>
                    <a:ln>
                      <a:noFill/>
                    </a:ln>
                  </pic:spPr>
                </pic:pic>
              </a:graphicData>
            </a:graphic>
          </wp:inline>
        </w:drawing>
      </w:r>
    </w:p>
    <w:p w14:paraId="15AD9E69" w14:textId="77777777" w:rsidR="00696877" w:rsidRDefault="00696877"/>
    <w:p w14:paraId="40A2D552"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28 –perusliikennetyypit (MEP)</w:t>
      </w:r>
    </w:p>
    <w:p w14:paraId="41DE86F3" w14:textId="77777777" w:rsidR="00696877" w:rsidRDefault="00696877"/>
    <w:p w14:paraId="10EC0227" w14:textId="77777777" w:rsidR="00696877" w:rsidRDefault="00696877">
      <w:r>
        <w:t>Liikenteen teknisen toteutuksen kannalta  tapaukset 2 ja 3 ovat keskenään samanlaisia sekä 1 ja 4. Perusliikennetyypin englanninkielinen termi on Message Exchange Pattern, MEP.</w:t>
      </w:r>
    </w:p>
    <w:p w14:paraId="491B5EE5" w14:textId="77777777" w:rsidR="00696877" w:rsidRDefault="00696877"/>
    <w:p w14:paraId="3A145108" w14:textId="77777777" w:rsidR="00696877" w:rsidRDefault="00696877">
      <w:r>
        <w:rPr>
          <w:b/>
          <w:bCs/>
        </w:rPr>
        <w:t>HL7-WSP200</w:t>
      </w:r>
      <w:r>
        <w:t>: WSDL-dokumentin tulee perustua sovelluksen rooliin.</w:t>
      </w:r>
    </w:p>
    <w:p w14:paraId="38757194" w14:textId="77777777" w:rsidR="00696877" w:rsidRDefault="00696877">
      <w:r>
        <w:rPr>
          <w:b/>
          <w:bCs/>
        </w:rPr>
        <w:t>HL7-WSP201</w:t>
      </w:r>
      <w:r>
        <w:t>: Attribuutin /wsdl:definitions/@name tulee olla sovelluksen roolille annettu tunnus.</w:t>
      </w:r>
    </w:p>
    <w:p w14:paraId="0C931429" w14:textId="77777777" w:rsidR="00696877" w:rsidRDefault="00696877"/>
    <w:p w14:paraId="017910C3" w14:textId="77777777" w:rsidR="00696877" w:rsidRDefault="00696877">
      <w:r>
        <w:t>Seuraavassa taulukossa {NAME} tarkoittaa sovelluksen roolia. Seuraava taulukko ei ole määräys, vaan ehdotus hyväksi tavaksi.</w:t>
      </w:r>
    </w:p>
    <w:p w14:paraId="1C84AE3B" w14:textId="77777777" w:rsidR="00696877" w:rsidRDefault="00696877"/>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714"/>
        <w:gridCol w:w="5048"/>
      </w:tblGrid>
      <w:tr w:rsidR="00696877" w14:paraId="30558736"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91CD96A" w14:textId="77777777" w:rsidR="00696877" w:rsidRDefault="00696877">
            <w:pPr>
              <w:rPr>
                <w:rFonts w:ascii="Verdana" w:hAnsi="Verdana"/>
                <w:color w:val="000000"/>
                <w:sz w:val="20"/>
                <w:lang w:val="en-GB"/>
              </w:rPr>
            </w:pPr>
            <w:r>
              <w:rPr>
                <w:rFonts w:ascii="Verdana" w:hAnsi="Verdana"/>
                <w:color w:val="000000"/>
                <w:sz w:val="20"/>
                <w:lang w:val="en-GB"/>
              </w:rPr>
              <w:t>WSDL Artifact</w:t>
            </w:r>
          </w:p>
        </w:tc>
        <w:tc>
          <w:tcPr>
            <w:tcW w:w="0" w:type="auto"/>
            <w:tcBorders>
              <w:top w:val="outset" w:sz="6" w:space="0" w:color="0000FF"/>
              <w:left w:val="outset" w:sz="6" w:space="0" w:color="0000FF"/>
              <w:bottom w:val="outset" w:sz="6" w:space="0" w:color="0000FF"/>
              <w:right w:val="outset" w:sz="6" w:space="0" w:color="0000FF"/>
            </w:tcBorders>
            <w:vAlign w:val="center"/>
          </w:tcPr>
          <w:p w14:paraId="52CD7D87" w14:textId="77777777" w:rsidR="00696877" w:rsidRDefault="00696877">
            <w:pPr>
              <w:rPr>
                <w:rFonts w:ascii="Verdana" w:hAnsi="Verdana"/>
                <w:color w:val="000000"/>
                <w:sz w:val="20"/>
                <w:lang w:val="en-GB"/>
              </w:rPr>
            </w:pPr>
            <w:r>
              <w:rPr>
                <w:rFonts w:ascii="Verdana" w:hAnsi="Verdana"/>
                <w:color w:val="000000"/>
                <w:sz w:val="20"/>
                <w:lang w:val="en-GB"/>
              </w:rPr>
              <w:t>Proposed Naming</w:t>
            </w:r>
          </w:p>
        </w:tc>
      </w:tr>
      <w:tr w:rsidR="00696877" w14:paraId="0EF10D51"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C30F8A2" w14:textId="77777777" w:rsidR="00696877" w:rsidRDefault="00696877">
            <w:pPr>
              <w:rPr>
                <w:rFonts w:ascii="Verdana" w:hAnsi="Verdana"/>
                <w:color w:val="000000"/>
                <w:sz w:val="20"/>
                <w:lang w:val="en-GB"/>
              </w:rPr>
            </w:pPr>
            <w:r>
              <w:rPr>
                <w:rFonts w:ascii="Verdana" w:hAnsi="Verdana"/>
                <w:color w:val="000000"/>
                <w:sz w:val="20"/>
                <w:lang w:val="en-GB"/>
              </w:rPr>
              <w:t>message</w:t>
            </w:r>
          </w:p>
        </w:tc>
        <w:tc>
          <w:tcPr>
            <w:tcW w:w="0" w:type="auto"/>
            <w:tcBorders>
              <w:top w:val="outset" w:sz="6" w:space="0" w:color="0000FF"/>
              <w:left w:val="outset" w:sz="6" w:space="0" w:color="0000FF"/>
              <w:bottom w:val="outset" w:sz="6" w:space="0" w:color="0000FF"/>
              <w:right w:val="outset" w:sz="6" w:space="0" w:color="0000FF"/>
            </w:tcBorders>
            <w:vAlign w:val="center"/>
          </w:tcPr>
          <w:p w14:paraId="5DBF4CC5" w14:textId="77777777" w:rsidR="00696877" w:rsidRDefault="00696877">
            <w:pPr>
              <w:rPr>
                <w:rFonts w:ascii="Verdana" w:hAnsi="Verdana"/>
                <w:color w:val="000000"/>
                <w:sz w:val="20"/>
                <w:lang w:val="en-GB"/>
              </w:rPr>
            </w:pPr>
            <w:r>
              <w:rPr>
                <w:rFonts w:ascii="Verdana" w:hAnsi="Verdana"/>
                <w:color w:val="000000"/>
                <w:sz w:val="20"/>
                <w:lang w:val="en-GB"/>
              </w:rPr>
              <w:t>{Interaction Artifact Id}_Message</w:t>
            </w:r>
          </w:p>
        </w:tc>
      </w:tr>
      <w:tr w:rsidR="00696877" w14:paraId="10424519"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098978B" w14:textId="77777777" w:rsidR="00696877" w:rsidRDefault="00696877">
            <w:pPr>
              <w:rPr>
                <w:rFonts w:ascii="Verdana" w:hAnsi="Verdana"/>
                <w:color w:val="000000"/>
                <w:sz w:val="20"/>
                <w:lang w:val="en-GB"/>
              </w:rPr>
            </w:pPr>
            <w:r>
              <w:rPr>
                <w:rFonts w:ascii="Verdana" w:hAnsi="Verdana"/>
                <w:color w:val="000000"/>
                <w:sz w:val="20"/>
                <w:lang w:val="en-GB"/>
              </w:rPr>
              <w:t>portType</w:t>
            </w:r>
          </w:p>
        </w:tc>
        <w:tc>
          <w:tcPr>
            <w:tcW w:w="0" w:type="auto"/>
            <w:tcBorders>
              <w:top w:val="outset" w:sz="6" w:space="0" w:color="0000FF"/>
              <w:left w:val="outset" w:sz="6" w:space="0" w:color="0000FF"/>
              <w:bottom w:val="outset" w:sz="6" w:space="0" w:color="0000FF"/>
              <w:right w:val="outset" w:sz="6" w:space="0" w:color="0000FF"/>
            </w:tcBorders>
            <w:vAlign w:val="center"/>
          </w:tcPr>
          <w:p w14:paraId="08FA9567" w14:textId="77777777" w:rsidR="00696877" w:rsidRDefault="00696877">
            <w:pPr>
              <w:rPr>
                <w:rFonts w:ascii="Verdana" w:hAnsi="Verdana"/>
                <w:color w:val="000000"/>
                <w:sz w:val="20"/>
                <w:lang w:val="en-GB"/>
              </w:rPr>
            </w:pPr>
            <w:r>
              <w:rPr>
                <w:rFonts w:ascii="Verdana" w:hAnsi="Verdana"/>
                <w:color w:val="000000"/>
                <w:sz w:val="20"/>
                <w:lang w:val="en-GB"/>
              </w:rPr>
              <w:t>{NAME}_PortType</w:t>
            </w:r>
          </w:p>
        </w:tc>
      </w:tr>
      <w:tr w:rsidR="00696877" w14:paraId="53077A51"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96177CB" w14:textId="77777777" w:rsidR="00696877" w:rsidRDefault="00696877">
            <w:pPr>
              <w:rPr>
                <w:rFonts w:ascii="Verdana" w:hAnsi="Verdana"/>
                <w:color w:val="000000"/>
                <w:sz w:val="20"/>
                <w:lang w:val="en-GB"/>
              </w:rPr>
            </w:pPr>
            <w:r>
              <w:rPr>
                <w:rFonts w:ascii="Verdana" w:hAnsi="Verdana"/>
                <w:color w:val="000000"/>
                <w:sz w:val="20"/>
                <w:lang w:val="en-GB"/>
              </w:rPr>
              <w:t>operation</w:t>
            </w:r>
          </w:p>
        </w:tc>
        <w:tc>
          <w:tcPr>
            <w:tcW w:w="0" w:type="auto"/>
            <w:tcBorders>
              <w:top w:val="outset" w:sz="6" w:space="0" w:color="0000FF"/>
              <w:left w:val="outset" w:sz="6" w:space="0" w:color="0000FF"/>
              <w:bottom w:val="outset" w:sz="6" w:space="0" w:color="0000FF"/>
              <w:right w:val="outset" w:sz="6" w:space="0" w:color="0000FF"/>
            </w:tcBorders>
            <w:vAlign w:val="center"/>
          </w:tcPr>
          <w:p w14:paraId="0B3D8AEE" w14:textId="77777777" w:rsidR="00696877" w:rsidRDefault="00696877">
            <w:pPr>
              <w:rPr>
                <w:rFonts w:ascii="Verdana" w:hAnsi="Verdana"/>
                <w:color w:val="000000"/>
                <w:sz w:val="20"/>
                <w:lang w:val="en-GB"/>
              </w:rPr>
            </w:pPr>
            <w:r>
              <w:rPr>
                <w:rFonts w:ascii="Verdana" w:hAnsi="Verdana"/>
                <w:color w:val="000000"/>
                <w:sz w:val="20"/>
                <w:lang w:val="en-GB"/>
              </w:rPr>
              <w:t>{NAME}_{Interaction Artifact Id}</w:t>
            </w:r>
          </w:p>
        </w:tc>
      </w:tr>
      <w:tr w:rsidR="00696877" w14:paraId="0CBABC15"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0EC558F" w14:textId="77777777" w:rsidR="00696877" w:rsidRDefault="00696877">
            <w:pPr>
              <w:rPr>
                <w:rFonts w:ascii="Verdana" w:hAnsi="Verdana"/>
                <w:color w:val="000000"/>
                <w:sz w:val="20"/>
                <w:lang w:val="en-GB"/>
              </w:rPr>
            </w:pPr>
            <w:r>
              <w:rPr>
                <w:rFonts w:ascii="Verdana" w:hAnsi="Verdana"/>
                <w:color w:val="000000"/>
                <w:sz w:val="20"/>
                <w:lang w:val="en-GB"/>
              </w:rPr>
              <w:t>SOAP 1.1 binding</w:t>
            </w:r>
          </w:p>
        </w:tc>
        <w:tc>
          <w:tcPr>
            <w:tcW w:w="0" w:type="auto"/>
            <w:tcBorders>
              <w:top w:val="outset" w:sz="6" w:space="0" w:color="0000FF"/>
              <w:left w:val="outset" w:sz="6" w:space="0" w:color="0000FF"/>
              <w:bottom w:val="outset" w:sz="6" w:space="0" w:color="0000FF"/>
              <w:right w:val="outset" w:sz="6" w:space="0" w:color="0000FF"/>
            </w:tcBorders>
            <w:vAlign w:val="center"/>
          </w:tcPr>
          <w:p w14:paraId="659B2A82" w14:textId="77777777" w:rsidR="00696877" w:rsidRDefault="00696877">
            <w:pPr>
              <w:rPr>
                <w:rFonts w:ascii="Verdana" w:hAnsi="Verdana"/>
                <w:color w:val="000000"/>
                <w:sz w:val="20"/>
                <w:lang w:val="en-GB"/>
              </w:rPr>
            </w:pPr>
            <w:r>
              <w:rPr>
                <w:rFonts w:ascii="Verdana" w:hAnsi="Verdana"/>
                <w:color w:val="000000"/>
                <w:sz w:val="20"/>
                <w:lang w:val="en-GB"/>
              </w:rPr>
              <w:t>{NAME}_Binding</w:t>
            </w:r>
          </w:p>
        </w:tc>
      </w:tr>
      <w:tr w:rsidR="00696877" w14:paraId="081D3B2D"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72CE38F5" w14:textId="77777777" w:rsidR="00696877" w:rsidRDefault="00696877">
            <w:pPr>
              <w:rPr>
                <w:rFonts w:ascii="Verdana" w:hAnsi="Verdana"/>
                <w:color w:val="000000"/>
                <w:sz w:val="20"/>
                <w:lang w:val="en-GB"/>
              </w:rPr>
            </w:pPr>
            <w:r>
              <w:rPr>
                <w:rFonts w:ascii="Verdana" w:hAnsi="Verdana"/>
                <w:color w:val="000000"/>
                <w:sz w:val="20"/>
                <w:lang w:val="en-GB"/>
              </w:rPr>
              <w:t>SOAP 1.2 binding</w:t>
            </w:r>
          </w:p>
        </w:tc>
        <w:tc>
          <w:tcPr>
            <w:tcW w:w="0" w:type="auto"/>
            <w:tcBorders>
              <w:top w:val="outset" w:sz="6" w:space="0" w:color="0000FF"/>
              <w:left w:val="outset" w:sz="6" w:space="0" w:color="0000FF"/>
              <w:bottom w:val="outset" w:sz="6" w:space="0" w:color="0000FF"/>
              <w:right w:val="outset" w:sz="6" w:space="0" w:color="0000FF"/>
            </w:tcBorders>
            <w:vAlign w:val="center"/>
          </w:tcPr>
          <w:p w14:paraId="6C6C0C35" w14:textId="77777777" w:rsidR="00696877" w:rsidRDefault="00696877">
            <w:pPr>
              <w:rPr>
                <w:rFonts w:ascii="Verdana" w:hAnsi="Verdana"/>
                <w:color w:val="000000"/>
                <w:sz w:val="20"/>
                <w:lang w:val="en-GB"/>
              </w:rPr>
            </w:pPr>
            <w:r>
              <w:rPr>
                <w:rFonts w:ascii="Verdana" w:hAnsi="Verdana"/>
                <w:color w:val="000000"/>
                <w:sz w:val="20"/>
                <w:lang w:val="en-GB"/>
              </w:rPr>
              <w:t>{NAME}_BindingSoap12</w:t>
            </w:r>
          </w:p>
        </w:tc>
      </w:tr>
      <w:tr w:rsidR="00696877" w14:paraId="003C1F4E"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473F2CE" w14:textId="77777777" w:rsidR="00696877" w:rsidRDefault="00696877">
            <w:pPr>
              <w:rPr>
                <w:rFonts w:ascii="Verdana" w:hAnsi="Verdana"/>
                <w:color w:val="000000"/>
                <w:sz w:val="20"/>
                <w:lang w:val="en-GB"/>
              </w:rPr>
            </w:pPr>
            <w:r>
              <w:rPr>
                <w:rFonts w:ascii="Verdana" w:hAnsi="Verdana"/>
                <w:color w:val="000000"/>
                <w:sz w:val="20"/>
                <w:lang w:val="en-GB"/>
              </w:rPr>
              <w:t>SOAP 1.1 port</w:t>
            </w:r>
          </w:p>
        </w:tc>
        <w:tc>
          <w:tcPr>
            <w:tcW w:w="0" w:type="auto"/>
            <w:tcBorders>
              <w:top w:val="outset" w:sz="6" w:space="0" w:color="0000FF"/>
              <w:left w:val="outset" w:sz="6" w:space="0" w:color="0000FF"/>
              <w:bottom w:val="outset" w:sz="6" w:space="0" w:color="0000FF"/>
              <w:right w:val="outset" w:sz="6" w:space="0" w:color="0000FF"/>
            </w:tcBorders>
            <w:vAlign w:val="center"/>
          </w:tcPr>
          <w:p w14:paraId="4F36B149" w14:textId="77777777" w:rsidR="00696877" w:rsidRDefault="00696877">
            <w:pPr>
              <w:rPr>
                <w:rFonts w:ascii="Verdana" w:hAnsi="Verdana"/>
                <w:color w:val="000000"/>
                <w:sz w:val="20"/>
                <w:lang w:val="en-GB"/>
              </w:rPr>
            </w:pPr>
            <w:r>
              <w:rPr>
                <w:rFonts w:ascii="Verdana" w:hAnsi="Verdana"/>
                <w:color w:val="000000"/>
                <w:sz w:val="20"/>
                <w:lang w:val="en-GB"/>
              </w:rPr>
              <w:t>{NAME}_Port</w:t>
            </w:r>
          </w:p>
        </w:tc>
      </w:tr>
      <w:tr w:rsidR="00696877" w14:paraId="3806D447"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D89A863" w14:textId="77777777" w:rsidR="00696877" w:rsidRDefault="00696877">
            <w:pPr>
              <w:rPr>
                <w:rFonts w:ascii="Verdana" w:hAnsi="Verdana"/>
                <w:color w:val="000000"/>
                <w:sz w:val="20"/>
                <w:lang w:val="en-GB"/>
              </w:rPr>
            </w:pPr>
            <w:r>
              <w:rPr>
                <w:rFonts w:ascii="Verdana" w:hAnsi="Verdana"/>
                <w:color w:val="000000"/>
                <w:sz w:val="20"/>
                <w:lang w:val="en-GB"/>
              </w:rPr>
              <w:t>SOAP 1.2 port</w:t>
            </w:r>
          </w:p>
        </w:tc>
        <w:tc>
          <w:tcPr>
            <w:tcW w:w="0" w:type="auto"/>
            <w:tcBorders>
              <w:top w:val="outset" w:sz="6" w:space="0" w:color="0000FF"/>
              <w:left w:val="outset" w:sz="6" w:space="0" w:color="0000FF"/>
              <w:bottom w:val="outset" w:sz="6" w:space="0" w:color="0000FF"/>
              <w:right w:val="outset" w:sz="6" w:space="0" w:color="0000FF"/>
            </w:tcBorders>
            <w:vAlign w:val="center"/>
          </w:tcPr>
          <w:p w14:paraId="450DA885" w14:textId="77777777" w:rsidR="00696877" w:rsidRDefault="00696877">
            <w:pPr>
              <w:rPr>
                <w:rFonts w:ascii="Verdana" w:hAnsi="Verdana"/>
                <w:color w:val="000000"/>
                <w:sz w:val="20"/>
                <w:lang w:val="en-GB"/>
              </w:rPr>
            </w:pPr>
            <w:r>
              <w:rPr>
                <w:rFonts w:ascii="Verdana" w:hAnsi="Verdana"/>
                <w:color w:val="000000"/>
                <w:sz w:val="20"/>
                <w:lang w:val="en-GB"/>
              </w:rPr>
              <w:t>{NAME}_PortSoap12</w:t>
            </w:r>
          </w:p>
        </w:tc>
      </w:tr>
    </w:tbl>
    <w:p w14:paraId="790A7916" w14:textId="77777777" w:rsidR="00696877" w:rsidRDefault="00696877">
      <w:pPr>
        <w:rPr>
          <w:lang w:val="en-GB"/>
        </w:rPr>
      </w:pPr>
      <w:r>
        <w:rPr>
          <w:lang w:val="en-GB"/>
        </w:rPr>
        <w:t xml:space="preserve"> </w:t>
      </w:r>
    </w:p>
    <w:p w14:paraId="21D44445" w14:textId="77777777" w:rsidR="00696877" w:rsidRDefault="00696877">
      <w:r>
        <w:t>Esimerkki, jossa sovelluksen rooli on PRPA_AR101002:</w:t>
      </w:r>
    </w:p>
    <w:p w14:paraId="674BC788" w14:textId="77777777" w:rsidR="00696877" w:rsidRDefault="00696877"/>
    <w:p w14:paraId="61329CA6" w14:textId="77777777" w:rsidR="00696877" w:rsidRDefault="00696877">
      <w:pPr>
        <w:pStyle w:val="HTML-esimuotoiltu"/>
        <w:rPr>
          <w:color w:val="000000"/>
          <w:lang w:val="en-GB"/>
        </w:rPr>
      </w:pPr>
      <w:r>
        <w:rPr>
          <w:color w:val="000000"/>
          <w:lang w:val="en-GB"/>
        </w:rPr>
        <w:t>For wsdl:definitions/@name="PRPA_AR101002":</w:t>
      </w:r>
    </w:p>
    <w:p w14:paraId="6DB069E3" w14:textId="77777777" w:rsidR="00696877" w:rsidRDefault="00696877">
      <w:pPr>
        <w:pStyle w:val="HTML-esimuotoiltu"/>
        <w:rPr>
          <w:color w:val="000000"/>
          <w:lang w:val="de-DE"/>
        </w:rPr>
      </w:pPr>
      <w:r>
        <w:rPr>
          <w:color w:val="000000"/>
          <w:lang w:val="en-GB"/>
        </w:rPr>
        <w:t xml:space="preserve">    </w:t>
      </w:r>
      <w:r>
        <w:rPr>
          <w:color w:val="000000"/>
          <w:lang w:val="de-DE"/>
        </w:rPr>
        <w:t>message          -&gt; "PRPA_IN101001_Message"</w:t>
      </w:r>
    </w:p>
    <w:p w14:paraId="23DB24A6" w14:textId="77777777" w:rsidR="00696877" w:rsidRDefault="00696877">
      <w:pPr>
        <w:pStyle w:val="HTML-esimuotoiltu"/>
        <w:rPr>
          <w:color w:val="000000"/>
          <w:lang w:val="de-DE"/>
        </w:rPr>
      </w:pPr>
      <w:r>
        <w:rPr>
          <w:color w:val="000000"/>
          <w:lang w:val="de-DE"/>
        </w:rPr>
        <w:t xml:space="preserve">    portType         -&gt; "PRPA_AR101002_PortType"</w:t>
      </w:r>
    </w:p>
    <w:p w14:paraId="2919BF76" w14:textId="77777777" w:rsidR="00696877" w:rsidRDefault="00696877">
      <w:pPr>
        <w:pStyle w:val="HTML-esimuotoiltu"/>
        <w:rPr>
          <w:color w:val="000000"/>
          <w:lang w:val="de-DE"/>
        </w:rPr>
      </w:pPr>
      <w:r>
        <w:rPr>
          <w:color w:val="000000"/>
          <w:lang w:val="de-DE"/>
        </w:rPr>
        <w:t xml:space="preserve">    operation        -&gt; "PRPA_AR101002_PRPA_IN101001"</w:t>
      </w:r>
    </w:p>
    <w:p w14:paraId="5BD2CC76" w14:textId="77777777" w:rsidR="00696877" w:rsidRDefault="00696877">
      <w:pPr>
        <w:pStyle w:val="HTML-esimuotoiltu"/>
        <w:rPr>
          <w:color w:val="000000"/>
          <w:lang w:val="de-DE"/>
        </w:rPr>
      </w:pPr>
      <w:r>
        <w:rPr>
          <w:color w:val="000000"/>
          <w:lang w:val="de-DE"/>
        </w:rPr>
        <w:t xml:space="preserve">    SOAP 1.1 binding -&gt; "PRPA_AR101002_Binding"</w:t>
      </w:r>
    </w:p>
    <w:p w14:paraId="40FAA65B" w14:textId="77777777" w:rsidR="00696877" w:rsidRDefault="00696877">
      <w:pPr>
        <w:pStyle w:val="HTML-esimuotoiltu"/>
        <w:rPr>
          <w:color w:val="000000"/>
          <w:lang w:val="de-DE"/>
        </w:rPr>
      </w:pPr>
      <w:r>
        <w:rPr>
          <w:color w:val="000000"/>
          <w:lang w:val="de-DE"/>
        </w:rPr>
        <w:t xml:space="preserve">    SOAP 1.2 binding -&gt; "PRPA_AR101002_Binding_Soap12"</w:t>
      </w:r>
    </w:p>
    <w:p w14:paraId="6ACCC294" w14:textId="77777777" w:rsidR="00696877" w:rsidRDefault="00696877">
      <w:pPr>
        <w:pStyle w:val="HTML-esimuotoiltu"/>
        <w:rPr>
          <w:color w:val="000000"/>
          <w:lang w:val="sv-SE"/>
        </w:rPr>
      </w:pPr>
      <w:r>
        <w:rPr>
          <w:color w:val="000000"/>
          <w:lang w:val="de-DE"/>
        </w:rPr>
        <w:t xml:space="preserve">    </w:t>
      </w:r>
      <w:r>
        <w:rPr>
          <w:color w:val="000000"/>
          <w:lang w:val="sv-SE"/>
        </w:rPr>
        <w:t xml:space="preserve">SOAP 1.1 port    -&gt; "PRPA_AR101002_Port" </w:t>
      </w:r>
    </w:p>
    <w:p w14:paraId="4C519995" w14:textId="77777777" w:rsidR="00696877" w:rsidRDefault="00696877">
      <w:pPr>
        <w:pStyle w:val="HTML-esimuotoiltu"/>
        <w:rPr>
          <w:color w:val="000000"/>
          <w:lang w:val="sv-SE"/>
        </w:rPr>
      </w:pPr>
      <w:r>
        <w:rPr>
          <w:color w:val="000000"/>
          <w:lang w:val="sv-SE"/>
        </w:rPr>
        <w:t xml:space="preserve">    SOAP 1.2 port    -&gt; "PRPA_AR101002_PortSoap12"</w:t>
      </w:r>
    </w:p>
    <w:p w14:paraId="717DBFAB" w14:textId="77777777" w:rsidR="00696877" w:rsidRDefault="00696877">
      <w:pPr>
        <w:rPr>
          <w:lang w:val="sv-SE"/>
        </w:rPr>
      </w:pPr>
    </w:p>
    <w:p w14:paraId="002EFB76" w14:textId="77777777" w:rsidR="00696877" w:rsidRDefault="00696877">
      <w:pPr>
        <w:rPr>
          <w:lang w:val="sv-SE"/>
        </w:rPr>
      </w:pPr>
    </w:p>
    <w:p w14:paraId="2571868E" w14:textId="77777777" w:rsidR="00696877" w:rsidRDefault="00696877">
      <w:r>
        <w:t>HL7 määrittelee päästä päähän interaktioita ja WSDL siis sovelluksen rooliin perustuvan rajapinnan. Täten tietyn interaktion kokonaisuus näkyy kahdesta WSDL:stä, lähettäjän ja vastaanottajan. Tietyssä WSDL:lässä  voi olla usean interaktion (toisen pään) määrittely.</w:t>
      </w:r>
    </w:p>
    <w:p w14:paraId="0F43C145" w14:textId="77777777" w:rsidR="00696877" w:rsidRDefault="00696877"/>
    <w:p w14:paraId="355A2119" w14:textId="77777777" w:rsidR="00696877" w:rsidRDefault="00696877">
      <w:pPr>
        <w:rPr>
          <w:lang w:val="en-GB"/>
        </w:rPr>
      </w:pPr>
      <w:r>
        <w:rPr>
          <w:b/>
          <w:bCs/>
          <w:lang w:val="en-GB"/>
        </w:rPr>
        <w:t>HL7-WSP202</w:t>
      </w:r>
      <w:r>
        <w:rPr>
          <w:lang w:val="en-GB"/>
        </w:rPr>
        <w:t>: WSDL:n targetNamespace-elementin arvon on oltava: ”urn:hl7-org:v3”</w:t>
      </w:r>
    </w:p>
    <w:p w14:paraId="5DB49C4A" w14:textId="77777777" w:rsidR="00696877" w:rsidRDefault="00696877">
      <w:pPr>
        <w:rPr>
          <w:lang w:val="en-GB"/>
        </w:rPr>
      </w:pPr>
    </w:p>
    <w:p w14:paraId="74DCA569" w14:textId="77777777" w:rsidR="00696877" w:rsidRDefault="00696877">
      <w:pPr>
        <w:pStyle w:val="Otsikko7"/>
        <w:rPr>
          <w:lang w:val="en-GB"/>
        </w:rPr>
      </w:pPr>
      <w:r>
        <w:rPr>
          <w:lang w:val="en-GB"/>
        </w:rPr>
        <w:t>WSDL types</w:t>
      </w:r>
    </w:p>
    <w:p w14:paraId="4FC2A7E0" w14:textId="77777777" w:rsidR="00696877" w:rsidRDefault="00696877">
      <w:pPr>
        <w:rPr>
          <w:lang w:val="en-GB"/>
        </w:rPr>
      </w:pPr>
    </w:p>
    <w:p w14:paraId="79AF2A97" w14:textId="77777777" w:rsidR="00696877" w:rsidRDefault="00696877">
      <w:pPr>
        <w:rPr>
          <w:lang w:val="en-GB"/>
        </w:rPr>
      </w:pPr>
    </w:p>
    <w:p w14:paraId="5001EA7A" w14:textId="77777777" w:rsidR="00696877" w:rsidRDefault="00696877">
      <w:r>
        <w:rPr>
          <w:b/>
          <w:bCs/>
        </w:rPr>
        <w:t>HL7-WSP203</w:t>
      </w:r>
      <w:r>
        <w:t xml:space="preserve"> : Jokaisen tuettavan HL7-interaktion schema pitää includoida types-osioon.</w:t>
      </w:r>
    </w:p>
    <w:p w14:paraId="748D1B77" w14:textId="77777777" w:rsidR="00696877" w:rsidRDefault="00696877"/>
    <w:p w14:paraId="64639991" w14:textId="77777777" w:rsidR="00696877" w:rsidRDefault="00696877">
      <w:r>
        <w:rPr>
          <w:b/>
          <w:bCs/>
        </w:rPr>
        <w:t xml:space="preserve">HL7-WSP204: </w:t>
      </w:r>
      <w:r>
        <w:t>Jos kuittaussanomat määritellään WSDL:lässä, niin niiden schemat pitää includoida types –osioon ja niille pitää määritellä  root-elementti, jolle annetaan nimeksi kuittauksen tunnus.</w:t>
      </w:r>
    </w:p>
    <w:p w14:paraId="5C073AE6" w14:textId="77777777" w:rsidR="00696877" w:rsidRDefault="00696877">
      <w:r>
        <w:t>Jälkimmäinen vaatimus johtuu siitä, että interaktioschemoissa on määritelty valmiiksi juurielementti interaktion nimen mukaisesti, mutta kuittaussanomissa tätä ei ole tehty, sillä ne ovat yleiskäyttöisiä.</w:t>
      </w:r>
    </w:p>
    <w:p w14:paraId="1C6B60A0" w14:textId="77777777" w:rsidR="00696877" w:rsidRDefault="00696877"/>
    <w:p w14:paraId="5E669026" w14:textId="77777777" w:rsidR="00696877" w:rsidRPr="00193A9E" w:rsidRDefault="00696877">
      <w:pPr>
        <w:rPr>
          <w:lang w:val="en-US"/>
        </w:rPr>
      </w:pPr>
      <w:r w:rsidRPr="00193A9E">
        <w:rPr>
          <w:lang w:val="en-US"/>
        </w:rPr>
        <w:t xml:space="preserve">Esimerkki: </w:t>
      </w:r>
    </w:p>
    <w:p w14:paraId="1FB4DA39" w14:textId="77777777" w:rsidR="00696877" w:rsidRPr="00193A9E" w:rsidRDefault="00696877">
      <w:pPr>
        <w:rPr>
          <w:lang w:val="en-US"/>
        </w:rPr>
      </w:pPr>
    </w:p>
    <w:p w14:paraId="78247D11" w14:textId="77777777" w:rsidR="00696877" w:rsidRPr="00193A9E" w:rsidRDefault="00696877">
      <w:pPr>
        <w:pStyle w:val="HTML-esimuotoiltu"/>
        <w:rPr>
          <w:color w:val="000000"/>
          <w:lang w:val="en-US"/>
        </w:rPr>
      </w:pPr>
      <w:r w:rsidRPr="00193A9E">
        <w:rPr>
          <w:color w:val="000000"/>
          <w:lang w:val="en-US"/>
        </w:rPr>
        <w:t>&lt;types&gt;</w:t>
      </w:r>
    </w:p>
    <w:p w14:paraId="2ADEF681" w14:textId="77777777" w:rsidR="00696877" w:rsidRPr="00193A9E" w:rsidRDefault="00696877">
      <w:pPr>
        <w:pStyle w:val="HTML-esimuotoiltu"/>
        <w:rPr>
          <w:color w:val="000000"/>
          <w:lang w:val="en-US"/>
        </w:rPr>
      </w:pPr>
      <w:r w:rsidRPr="00193A9E">
        <w:rPr>
          <w:color w:val="000000"/>
          <w:lang w:val="en-US"/>
        </w:rPr>
        <w:t xml:space="preserve">  &lt;xsd:schema </w:t>
      </w:r>
    </w:p>
    <w:p w14:paraId="46A37A1F" w14:textId="77777777" w:rsidR="00696877" w:rsidRDefault="00696877">
      <w:pPr>
        <w:pStyle w:val="HTML-esimuotoiltu"/>
        <w:rPr>
          <w:color w:val="000000"/>
          <w:lang w:val="en-GB"/>
        </w:rPr>
      </w:pPr>
      <w:r w:rsidRPr="00193A9E">
        <w:rPr>
          <w:color w:val="000000"/>
          <w:lang w:val="en-US"/>
        </w:rPr>
        <w:t xml:space="preserve">    </w:t>
      </w:r>
      <w:r>
        <w:rPr>
          <w:color w:val="000000"/>
          <w:lang w:val="en-GB"/>
        </w:rPr>
        <w:t xml:space="preserve">elementFormDefault="qualified" </w:t>
      </w:r>
    </w:p>
    <w:p w14:paraId="0890C724" w14:textId="77777777" w:rsidR="00696877" w:rsidRDefault="00696877">
      <w:pPr>
        <w:pStyle w:val="HTML-esimuotoiltu"/>
        <w:rPr>
          <w:color w:val="000000"/>
          <w:lang w:val="en-GB"/>
        </w:rPr>
      </w:pPr>
      <w:r>
        <w:rPr>
          <w:color w:val="000000"/>
          <w:lang w:val="en-GB"/>
        </w:rPr>
        <w:t xml:space="preserve">    targetNamespace="urn:hl7-org:v3" </w:t>
      </w:r>
    </w:p>
    <w:p w14:paraId="35345552" w14:textId="77777777" w:rsidR="00696877" w:rsidRDefault="00696877">
      <w:pPr>
        <w:pStyle w:val="HTML-esimuotoiltu"/>
        <w:rPr>
          <w:color w:val="000000"/>
          <w:lang w:val="en-GB"/>
        </w:rPr>
      </w:pPr>
      <w:r>
        <w:rPr>
          <w:color w:val="000000"/>
          <w:lang w:val="en-GB"/>
        </w:rPr>
        <w:t xml:space="preserve">    xmlns:tns="urn:hl7-org:v3"&gt;</w:t>
      </w:r>
    </w:p>
    <w:p w14:paraId="33B9E8D5" w14:textId="77777777" w:rsidR="00696877" w:rsidRDefault="00696877">
      <w:pPr>
        <w:pStyle w:val="HTML-esimuotoiltu"/>
        <w:rPr>
          <w:color w:val="000000"/>
          <w:lang w:val="en-GB"/>
        </w:rPr>
      </w:pPr>
      <w:r>
        <w:rPr>
          <w:color w:val="000000"/>
          <w:lang w:val="en-GB"/>
        </w:rPr>
        <w:t xml:space="preserve">      &lt;xsd:include schemaLocation="MCCI_MT000200.xsd"/&gt;</w:t>
      </w:r>
    </w:p>
    <w:p w14:paraId="7E25F623" w14:textId="77777777" w:rsidR="00696877" w:rsidRDefault="00696877">
      <w:pPr>
        <w:pStyle w:val="HTML-esimuotoiltu"/>
        <w:rPr>
          <w:color w:val="000000"/>
          <w:lang w:val="en-GB"/>
        </w:rPr>
      </w:pPr>
      <w:r>
        <w:rPr>
          <w:color w:val="000000"/>
          <w:lang w:val="en-GB"/>
        </w:rPr>
        <w:t xml:space="preserve">      &lt;xsd:include schemaLocation="MCCI_MT000300.xsd"/&gt;</w:t>
      </w:r>
    </w:p>
    <w:p w14:paraId="116096DA" w14:textId="77777777" w:rsidR="00696877" w:rsidRDefault="00696877">
      <w:pPr>
        <w:pStyle w:val="HTML-esimuotoiltu"/>
        <w:rPr>
          <w:color w:val="000000"/>
          <w:lang w:val="en-GB"/>
        </w:rPr>
      </w:pPr>
      <w:r>
        <w:rPr>
          <w:color w:val="000000"/>
          <w:lang w:val="en-GB"/>
        </w:rPr>
        <w:t xml:space="preserve">      &lt;xsd:include schemaLocation="PRPA_IN101001.xsd"/&gt;</w:t>
      </w:r>
    </w:p>
    <w:p w14:paraId="4187DFAB" w14:textId="77777777" w:rsidR="00696877" w:rsidRDefault="00696877">
      <w:pPr>
        <w:pStyle w:val="HTML-esimuotoiltu"/>
        <w:rPr>
          <w:color w:val="000000"/>
          <w:lang w:val="en-GB"/>
        </w:rPr>
      </w:pPr>
      <w:r>
        <w:rPr>
          <w:color w:val="000000"/>
          <w:lang w:val="en-GB"/>
        </w:rPr>
        <w:t xml:space="preserve">      &lt;xsd:element </w:t>
      </w:r>
    </w:p>
    <w:p w14:paraId="149C7EFC" w14:textId="77777777" w:rsidR="00696877" w:rsidRDefault="00696877">
      <w:pPr>
        <w:pStyle w:val="HTML-esimuotoiltu"/>
        <w:rPr>
          <w:color w:val="000000"/>
          <w:lang w:val="en-GB"/>
        </w:rPr>
      </w:pPr>
      <w:r>
        <w:rPr>
          <w:color w:val="000000"/>
          <w:lang w:val="en-GB"/>
        </w:rPr>
        <w:t xml:space="preserve">        name="MCCI_MT000200" </w:t>
      </w:r>
    </w:p>
    <w:p w14:paraId="52C0578C" w14:textId="77777777" w:rsidR="00696877" w:rsidRDefault="00696877">
      <w:pPr>
        <w:pStyle w:val="HTML-esimuotoiltu"/>
        <w:rPr>
          <w:color w:val="000000"/>
          <w:lang w:val="en-GB"/>
        </w:rPr>
      </w:pPr>
      <w:r>
        <w:rPr>
          <w:color w:val="000000"/>
          <w:lang w:val="en-GB"/>
        </w:rPr>
        <w:t xml:space="preserve">        type="tns:MCCI_MT000200.Message"/&gt;</w:t>
      </w:r>
    </w:p>
    <w:p w14:paraId="37EB7312" w14:textId="77777777" w:rsidR="00696877" w:rsidRDefault="00696877">
      <w:pPr>
        <w:pStyle w:val="HTML-esimuotoiltu"/>
        <w:rPr>
          <w:color w:val="000000"/>
          <w:lang w:val="en-GB"/>
        </w:rPr>
      </w:pPr>
      <w:r>
        <w:rPr>
          <w:color w:val="000000"/>
          <w:lang w:val="en-GB"/>
        </w:rPr>
        <w:t xml:space="preserve">      &lt;xsd:element </w:t>
      </w:r>
    </w:p>
    <w:p w14:paraId="5EAA51E1" w14:textId="77777777" w:rsidR="00696877" w:rsidRDefault="00696877">
      <w:pPr>
        <w:pStyle w:val="HTML-esimuotoiltu"/>
        <w:rPr>
          <w:color w:val="000000"/>
          <w:lang w:val="en-GB"/>
        </w:rPr>
      </w:pPr>
      <w:r>
        <w:rPr>
          <w:color w:val="000000"/>
          <w:lang w:val="en-GB"/>
        </w:rPr>
        <w:t xml:space="preserve">        name="MCCI_MT000300" </w:t>
      </w:r>
    </w:p>
    <w:p w14:paraId="4714047F" w14:textId="77777777" w:rsidR="00696877" w:rsidRDefault="00696877">
      <w:pPr>
        <w:pStyle w:val="HTML-esimuotoiltu"/>
        <w:rPr>
          <w:color w:val="000000"/>
          <w:lang w:val="en-GB"/>
        </w:rPr>
      </w:pPr>
      <w:r>
        <w:rPr>
          <w:color w:val="000000"/>
          <w:lang w:val="en-GB"/>
        </w:rPr>
        <w:t xml:space="preserve">        type="tns:MCCI_MT000300.Message"/&gt;</w:t>
      </w:r>
    </w:p>
    <w:p w14:paraId="65FD5B38" w14:textId="77777777" w:rsidR="00696877" w:rsidRDefault="00696877">
      <w:pPr>
        <w:pStyle w:val="HTML-esimuotoiltu"/>
        <w:rPr>
          <w:color w:val="000000"/>
          <w:lang w:val="de-DE"/>
        </w:rPr>
      </w:pPr>
      <w:r>
        <w:rPr>
          <w:color w:val="000000"/>
          <w:lang w:val="en-GB"/>
        </w:rPr>
        <w:t xml:space="preserve">    </w:t>
      </w:r>
      <w:r>
        <w:rPr>
          <w:color w:val="000000"/>
          <w:lang w:val="de-DE"/>
        </w:rPr>
        <w:t>&lt;/xsd:schema&gt;</w:t>
      </w:r>
    </w:p>
    <w:p w14:paraId="43A16070" w14:textId="77777777" w:rsidR="00696877" w:rsidRDefault="00696877">
      <w:pPr>
        <w:pStyle w:val="HTML-esimuotoiltu"/>
        <w:rPr>
          <w:color w:val="000000"/>
          <w:lang w:val="de-DE"/>
        </w:rPr>
      </w:pPr>
      <w:r>
        <w:rPr>
          <w:color w:val="000000"/>
          <w:lang w:val="de-DE"/>
        </w:rPr>
        <w:t>&lt;/types&gt;</w:t>
      </w:r>
    </w:p>
    <w:p w14:paraId="20FD9483" w14:textId="77777777" w:rsidR="00696877" w:rsidRDefault="00696877">
      <w:pPr>
        <w:rPr>
          <w:lang w:val="de-DE"/>
        </w:rPr>
      </w:pPr>
    </w:p>
    <w:p w14:paraId="3B3727AD" w14:textId="77777777" w:rsidR="00696877" w:rsidRDefault="00696877">
      <w:pPr>
        <w:pStyle w:val="Otsikko7"/>
      </w:pPr>
      <w:r>
        <w:t>WSDL message</w:t>
      </w:r>
    </w:p>
    <w:p w14:paraId="4DF9F9A1" w14:textId="77777777" w:rsidR="00696877" w:rsidRDefault="00696877">
      <w:r>
        <w:t xml:space="preserve"> </w:t>
      </w:r>
    </w:p>
    <w:p w14:paraId="09EA70E8" w14:textId="77777777" w:rsidR="00696877" w:rsidRDefault="00696877">
      <w:r>
        <w:rPr>
          <w:b/>
          <w:bCs/>
        </w:rPr>
        <w:t xml:space="preserve">HL7-WSP205: </w:t>
      </w:r>
      <w:r>
        <w:t xml:space="preserve">Yhdensuuntaiselle interaktiolle tehdään yksi message-määritys ja kysymys-vastaus-tyyppisille interaktioille kaksi message-määritystä. </w:t>
      </w:r>
    </w:p>
    <w:p w14:paraId="01FA187A" w14:textId="77777777" w:rsidR="00696877" w:rsidRDefault="00696877"/>
    <w:p w14:paraId="7289A987" w14:textId="77777777" w:rsidR="00696877" w:rsidRDefault="00696877"/>
    <w:p w14:paraId="26399C81" w14:textId="77777777" w:rsidR="00696877" w:rsidRDefault="00696877">
      <w:r>
        <w:rPr>
          <w:b/>
          <w:bCs/>
        </w:rPr>
        <w:t xml:space="preserve">HL7-WSP206: </w:t>
      </w:r>
      <w:r>
        <w:t>Message määrittelyssä pitää olla part-elementti, jonka nimi on ”Body” ja joka viittaa interaktion juurielementtiin.</w:t>
      </w:r>
    </w:p>
    <w:p w14:paraId="0B35C008" w14:textId="77777777" w:rsidR="00696877" w:rsidRDefault="00696877"/>
    <w:p w14:paraId="2814AB1B" w14:textId="77777777" w:rsidR="00696877" w:rsidRDefault="00696877">
      <w:r>
        <w:t>Tässä on siis kyseessä vain 1-1 mappaus types-osioon.</w:t>
      </w:r>
    </w:p>
    <w:p w14:paraId="3BF4E720" w14:textId="77777777" w:rsidR="00696877" w:rsidRDefault="00696877"/>
    <w:p w14:paraId="3D5398EE" w14:textId="77777777" w:rsidR="00696877" w:rsidRDefault="00696877">
      <w:pPr>
        <w:pStyle w:val="Otsikko7"/>
      </w:pPr>
      <w:r>
        <w:t>WSDL portType</w:t>
      </w:r>
    </w:p>
    <w:p w14:paraId="4B1EC84A" w14:textId="77777777" w:rsidR="00696877" w:rsidRDefault="00696877"/>
    <w:p w14:paraId="76F692F3" w14:textId="77777777" w:rsidR="00696877" w:rsidRDefault="00696877">
      <w:r>
        <w:t>Sanomat ja operaatiot sidotaan toisiinsa portType-määrittelyllä.</w:t>
      </w:r>
    </w:p>
    <w:p w14:paraId="6C706CD6" w14:textId="77777777" w:rsidR="00696877" w:rsidRDefault="00696877"/>
    <w:p w14:paraId="300C319F" w14:textId="77777777" w:rsidR="00696877" w:rsidRDefault="00696877"/>
    <w:p w14:paraId="5ED87F8B" w14:textId="77777777" w:rsidR="00696877" w:rsidRDefault="00696877">
      <w:r>
        <w:rPr>
          <w:b/>
          <w:bCs/>
        </w:rPr>
        <w:t xml:space="preserve">HL7-WSP207: </w:t>
      </w:r>
      <w:r>
        <w:t>Jokaiselle input- ja output-sanomalle pitää määritellä attribuutti wsa:action.</w:t>
      </w:r>
    </w:p>
    <w:p w14:paraId="32A1EF15" w14:textId="77777777" w:rsidR="00696877" w:rsidRDefault="00696877"/>
    <w:p w14:paraId="095DCE93" w14:textId="77777777" w:rsidR="00696877" w:rsidRDefault="00696877"/>
    <w:p w14:paraId="6ECA9DFD" w14:textId="77777777" w:rsidR="00696877" w:rsidRDefault="00696877">
      <w:r>
        <w:rPr>
          <w:b/>
          <w:bCs/>
        </w:rPr>
        <w:t xml:space="preserve">HL7-WSP208: </w:t>
      </w:r>
      <w:r>
        <w:t>Edellisen kohdan wsa:action arvo on interaktion tunnus: wsdl:operation/wsdl:input/ @wsa:Action=”urn:hl7-org:v3:{Interaction_Artifact_Id}</w:t>
      </w:r>
      <w:r w:rsidR="00653B2B">
        <w:t>”</w:t>
      </w:r>
      <w:r>
        <w:t>.</w:t>
      </w:r>
      <w:r w:rsidR="00653B2B">
        <w:t xml:space="preserve"> HL7 Finland lieventää tätä vaatimusta siten, että @wsa:Action kentän sisältönä on edellä määritelty tietosisältö, mutta ei välttämättä samassa muodossa.</w:t>
      </w:r>
      <w:r w:rsidR="00155084">
        <w:t xml:space="preserve"> </w:t>
      </w:r>
      <w:r w:rsidR="00C4189D">
        <w:t xml:space="preserve"> </w:t>
      </w:r>
    </w:p>
    <w:p w14:paraId="6E1BE2C7" w14:textId="77777777" w:rsidR="00696877" w:rsidRDefault="00696877"/>
    <w:p w14:paraId="3ED7CD7A" w14:textId="77777777" w:rsidR="00696877" w:rsidRDefault="00696877"/>
    <w:p w14:paraId="77F28B6C" w14:textId="77777777" w:rsidR="00696877" w:rsidRDefault="00696877">
      <w:r>
        <w:rPr>
          <w:b/>
          <w:bCs/>
        </w:rPr>
        <w:t xml:space="preserve">HL7-WSP209: </w:t>
      </w:r>
      <w:r>
        <w:t>Adaperikuittauksille eli vastaanottokuittauksille käytetään arvoa:  wsdl:operation/wsdl:input/ @wsa:Action=”urn:hl7-org:v3:AcceptAcknowledgement”.</w:t>
      </w:r>
    </w:p>
    <w:p w14:paraId="2EDBA0BA" w14:textId="77777777" w:rsidR="00653B2B" w:rsidRDefault="00653B2B">
      <w:r>
        <w:t>HL7 Finland lieventää tätä vaatimusta siten, että @wsa:Action kentän sisältönä on edellä määritelty tietosisältö, mutta ei välttämättä samassa muodossa.</w:t>
      </w:r>
    </w:p>
    <w:p w14:paraId="3AB1C807" w14:textId="77777777" w:rsidR="00696877" w:rsidRDefault="00696877"/>
    <w:p w14:paraId="515380D2" w14:textId="77777777" w:rsidR="00696877" w:rsidRDefault="00696877">
      <w:r>
        <w:rPr>
          <w:b/>
          <w:bCs/>
        </w:rPr>
        <w:t xml:space="preserve">HL7-WSP210: </w:t>
      </w:r>
      <w:r>
        <w:t>Sovellustason kuittauksille käytetään arvoa:  wsdl:operation/wsdl:input/ @wsa:Action=”urn:hl7-org:v3:ApplicationAcknowledgement”.</w:t>
      </w:r>
    </w:p>
    <w:p w14:paraId="0B81CEAF" w14:textId="77777777" w:rsidR="00653B2B" w:rsidRDefault="00653B2B">
      <w:r>
        <w:t>HL7 Finland lieventää tätä vaatimusta siten, että @wsa:Action kentän sisältönä on edellä määritelty tietosisältö, mutta ei välttämättä samassa muodossa.</w:t>
      </w:r>
    </w:p>
    <w:p w14:paraId="0DE2D39D" w14:textId="77777777" w:rsidR="00696877" w:rsidRDefault="00696877"/>
    <w:p w14:paraId="51DCDED0" w14:textId="77777777" w:rsidR="00696877" w:rsidRPr="00193A9E" w:rsidRDefault="00696877">
      <w:pPr>
        <w:rPr>
          <w:lang w:val="en-US"/>
        </w:rPr>
      </w:pPr>
      <w:r w:rsidRPr="00193A9E">
        <w:rPr>
          <w:lang w:val="en-US"/>
        </w:rPr>
        <w:t>Esimerkki:</w:t>
      </w:r>
    </w:p>
    <w:p w14:paraId="215CB4EB" w14:textId="77777777" w:rsidR="00696877" w:rsidRPr="00193A9E" w:rsidRDefault="00696877">
      <w:pPr>
        <w:rPr>
          <w:lang w:val="en-US"/>
        </w:rPr>
      </w:pPr>
    </w:p>
    <w:p w14:paraId="7C956FA9" w14:textId="77777777" w:rsidR="00696877" w:rsidRPr="00193A9E" w:rsidRDefault="00696877">
      <w:pPr>
        <w:pStyle w:val="HTML-esimuotoiltu"/>
        <w:rPr>
          <w:color w:val="000000"/>
          <w:lang w:val="en-US"/>
        </w:rPr>
      </w:pPr>
      <w:r w:rsidRPr="00193A9E">
        <w:rPr>
          <w:color w:val="000000"/>
          <w:lang w:val="en-US"/>
        </w:rPr>
        <w:t>&lt;message name="PRPA_IN101001_Message"&gt;</w:t>
      </w:r>
    </w:p>
    <w:p w14:paraId="0BE9B3DD" w14:textId="77777777" w:rsidR="00696877" w:rsidRPr="00193A9E" w:rsidRDefault="00696877">
      <w:pPr>
        <w:pStyle w:val="HTML-esimuotoiltu"/>
        <w:rPr>
          <w:color w:val="000000"/>
          <w:lang w:val="en-US"/>
        </w:rPr>
      </w:pPr>
      <w:r w:rsidRPr="00193A9E">
        <w:rPr>
          <w:color w:val="000000"/>
          <w:lang w:val="en-US"/>
        </w:rPr>
        <w:t xml:space="preserve">  &lt;part name="Body" element="hl7:PRPA_IN101001"/&gt;</w:t>
      </w:r>
    </w:p>
    <w:p w14:paraId="1FA5D65E" w14:textId="77777777" w:rsidR="00696877" w:rsidRPr="00193A9E" w:rsidRDefault="00696877">
      <w:pPr>
        <w:pStyle w:val="HTML-esimuotoiltu"/>
        <w:rPr>
          <w:color w:val="000000"/>
          <w:lang w:val="en-US"/>
        </w:rPr>
      </w:pPr>
      <w:r w:rsidRPr="00193A9E">
        <w:rPr>
          <w:color w:val="000000"/>
          <w:lang w:val="en-US"/>
        </w:rPr>
        <w:t>&lt;/message&gt;</w:t>
      </w:r>
    </w:p>
    <w:p w14:paraId="381D86A7" w14:textId="77777777" w:rsidR="00696877" w:rsidRPr="00193A9E" w:rsidRDefault="00696877">
      <w:pPr>
        <w:pStyle w:val="HTML-esimuotoiltu"/>
        <w:rPr>
          <w:color w:val="000000"/>
          <w:lang w:val="en-US"/>
        </w:rPr>
      </w:pPr>
      <w:r w:rsidRPr="00193A9E">
        <w:rPr>
          <w:color w:val="000000"/>
          <w:lang w:val="en-US"/>
        </w:rPr>
        <w:t>&lt;message name="MCCI_MT000200_Message"&gt;</w:t>
      </w:r>
    </w:p>
    <w:p w14:paraId="5FC3787A" w14:textId="77777777" w:rsidR="00696877" w:rsidRPr="00193A9E" w:rsidRDefault="00696877">
      <w:pPr>
        <w:pStyle w:val="HTML-esimuotoiltu"/>
        <w:rPr>
          <w:color w:val="000000"/>
          <w:lang w:val="en-US"/>
        </w:rPr>
      </w:pPr>
      <w:r w:rsidRPr="00193A9E">
        <w:rPr>
          <w:color w:val="000000"/>
          <w:lang w:val="en-US"/>
        </w:rPr>
        <w:t xml:space="preserve">  &lt;part name="Body" element="hl7:MCCI_MT000200"/&gt;</w:t>
      </w:r>
    </w:p>
    <w:p w14:paraId="68F1C8EB" w14:textId="77777777" w:rsidR="00696877" w:rsidRDefault="00696877">
      <w:pPr>
        <w:pStyle w:val="HTML-esimuotoiltu"/>
        <w:rPr>
          <w:color w:val="000000"/>
          <w:lang w:val="de-DE"/>
        </w:rPr>
      </w:pPr>
      <w:r>
        <w:rPr>
          <w:color w:val="000000"/>
          <w:lang w:val="de-DE"/>
        </w:rPr>
        <w:t>&lt;/message&gt;</w:t>
      </w:r>
    </w:p>
    <w:p w14:paraId="1EB5CF17" w14:textId="77777777" w:rsidR="00696877" w:rsidRDefault="00696877">
      <w:pPr>
        <w:pStyle w:val="HTML-esimuotoiltu"/>
        <w:rPr>
          <w:color w:val="000000"/>
          <w:lang w:val="de-DE"/>
        </w:rPr>
      </w:pPr>
      <w:r>
        <w:rPr>
          <w:color w:val="000000"/>
          <w:lang w:val="de-DE"/>
        </w:rPr>
        <w:t>&lt;message name="MCCI_MT000300_Message"&gt;</w:t>
      </w:r>
    </w:p>
    <w:p w14:paraId="3FD67887" w14:textId="77777777" w:rsidR="00696877" w:rsidRDefault="00696877">
      <w:pPr>
        <w:pStyle w:val="HTML-esimuotoiltu"/>
        <w:rPr>
          <w:color w:val="000000"/>
          <w:lang w:val="en-GB"/>
        </w:rPr>
      </w:pPr>
      <w:r>
        <w:rPr>
          <w:color w:val="000000"/>
          <w:lang w:val="de-DE"/>
        </w:rPr>
        <w:t xml:space="preserve">  </w:t>
      </w:r>
      <w:r>
        <w:rPr>
          <w:color w:val="000000"/>
          <w:lang w:val="en-GB"/>
        </w:rPr>
        <w:t>&lt;part name="Body" element="hl7:MCCI_MT000300"/&gt;</w:t>
      </w:r>
    </w:p>
    <w:p w14:paraId="21DA9E59" w14:textId="77777777" w:rsidR="00696877" w:rsidRDefault="00696877">
      <w:pPr>
        <w:pStyle w:val="HTML-esimuotoiltu"/>
        <w:rPr>
          <w:color w:val="000000"/>
          <w:lang w:val="en-GB"/>
        </w:rPr>
      </w:pPr>
      <w:r>
        <w:rPr>
          <w:color w:val="000000"/>
          <w:lang w:val="en-GB"/>
        </w:rPr>
        <w:t>&lt;/message&gt;</w:t>
      </w:r>
    </w:p>
    <w:p w14:paraId="5AF984DC" w14:textId="77777777" w:rsidR="00696877" w:rsidRDefault="00696877">
      <w:pPr>
        <w:pStyle w:val="HTML-esimuotoiltu"/>
        <w:rPr>
          <w:color w:val="000000"/>
          <w:lang w:val="en-GB"/>
        </w:rPr>
      </w:pPr>
      <w:r>
        <w:rPr>
          <w:color w:val="000000"/>
          <w:lang w:val="en-GB"/>
        </w:rPr>
        <w:t>&lt;portType name="PRPA_AR101002_PortType"&gt;</w:t>
      </w:r>
    </w:p>
    <w:p w14:paraId="316AE588" w14:textId="77777777" w:rsidR="00696877" w:rsidRDefault="00696877">
      <w:pPr>
        <w:pStyle w:val="HTML-esimuotoiltu"/>
        <w:rPr>
          <w:color w:val="000000"/>
          <w:lang w:val="en-GB"/>
        </w:rPr>
      </w:pPr>
      <w:r>
        <w:rPr>
          <w:color w:val="000000"/>
          <w:lang w:val="en-GB"/>
        </w:rPr>
        <w:t xml:space="preserve">  &lt;operation name="PRPA_AR101002_PRPA_IN101001"&gt;</w:t>
      </w:r>
    </w:p>
    <w:p w14:paraId="6CF464AD" w14:textId="77777777" w:rsidR="00696877" w:rsidRDefault="00696877">
      <w:pPr>
        <w:pStyle w:val="HTML-esimuotoiltu"/>
        <w:rPr>
          <w:color w:val="000000"/>
          <w:lang w:val="en-GB"/>
        </w:rPr>
      </w:pPr>
      <w:r>
        <w:rPr>
          <w:color w:val="000000"/>
          <w:lang w:val="en-GB"/>
        </w:rPr>
        <w:t xml:space="preserve">    &lt;input message="hl7:PRPA_IN101001_Message"</w:t>
      </w:r>
    </w:p>
    <w:p w14:paraId="76C72B9E" w14:textId="77777777" w:rsidR="00696877" w:rsidRDefault="00696877">
      <w:pPr>
        <w:pStyle w:val="HTML-esimuotoiltu"/>
        <w:rPr>
          <w:color w:val="000000"/>
          <w:lang w:val="en-GB"/>
        </w:rPr>
      </w:pPr>
      <w:r>
        <w:rPr>
          <w:color w:val="000000"/>
          <w:lang w:val="en-GB"/>
        </w:rPr>
        <w:t xml:space="preserve">      wsa:Action="urn:hl7-org:v3:PRPA_IN101001"/&gt;</w:t>
      </w:r>
    </w:p>
    <w:p w14:paraId="51E14675" w14:textId="77777777" w:rsidR="00696877" w:rsidRDefault="00696877">
      <w:pPr>
        <w:pStyle w:val="HTML-esimuotoiltu"/>
        <w:rPr>
          <w:color w:val="000000"/>
          <w:lang w:val="en-GB"/>
        </w:rPr>
      </w:pPr>
      <w:r>
        <w:rPr>
          <w:color w:val="000000"/>
          <w:lang w:val="en-GB"/>
        </w:rPr>
        <w:t xml:space="preserve">    &lt;output message="hl7:MCCI_MT000200_Message"</w:t>
      </w:r>
    </w:p>
    <w:p w14:paraId="4A58CC4C" w14:textId="77777777" w:rsidR="00696877" w:rsidRDefault="00696877">
      <w:pPr>
        <w:pStyle w:val="HTML-esimuotoiltu"/>
        <w:rPr>
          <w:color w:val="000000"/>
          <w:lang w:val="en-GB"/>
        </w:rPr>
      </w:pPr>
      <w:r>
        <w:rPr>
          <w:color w:val="000000"/>
          <w:lang w:val="en-GB"/>
        </w:rPr>
        <w:t xml:space="preserve">      wsa:Action="urn:hl7-org:v3:MCCI_MT000200"/&gt;</w:t>
      </w:r>
    </w:p>
    <w:p w14:paraId="4BA258A0" w14:textId="77777777" w:rsidR="00696877" w:rsidRDefault="00696877">
      <w:pPr>
        <w:pStyle w:val="HTML-esimuotoiltu"/>
        <w:rPr>
          <w:color w:val="000000"/>
          <w:lang w:val="en-GB"/>
        </w:rPr>
      </w:pPr>
      <w:r>
        <w:rPr>
          <w:color w:val="000000"/>
          <w:lang w:val="en-GB"/>
        </w:rPr>
        <w:t xml:space="preserve">  &lt;/operation&gt;</w:t>
      </w:r>
    </w:p>
    <w:p w14:paraId="2E2EC3E0" w14:textId="77777777" w:rsidR="00696877" w:rsidRDefault="00696877">
      <w:pPr>
        <w:pStyle w:val="HTML-esimuotoiltu"/>
        <w:rPr>
          <w:color w:val="000000"/>
          <w:lang w:val="en-GB"/>
        </w:rPr>
      </w:pPr>
      <w:r>
        <w:rPr>
          <w:color w:val="000000"/>
          <w:lang w:val="en-GB"/>
        </w:rPr>
        <w:t xml:space="preserve">  &lt;operation name="PRPA_AR101002_AcceptAcknowledgement"&gt;</w:t>
      </w:r>
    </w:p>
    <w:p w14:paraId="531D225E" w14:textId="77777777" w:rsidR="00696877" w:rsidRDefault="00696877">
      <w:pPr>
        <w:pStyle w:val="HTML-esimuotoiltu"/>
        <w:rPr>
          <w:color w:val="000000"/>
          <w:lang w:val="en-GB"/>
        </w:rPr>
      </w:pPr>
      <w:r>
        <w:rPr>
          <w:color w:val="000000"/>
          <w:lang w:val="en-GB"/>
        </w:rPr>
        <w:t xml:space="preserve">    &lt;input message="hl7:MCCI_MT000200_Message"</w:t>
      </w:r>
    </w:p>
    <w:p w14:paraId="1FBC609E" w14:textId="77777777" w:rsidR="00696877" w:rsidRDefault="00696877">
      <w:pPr>
        <w:pStyle w:val="HTML-esimuotoiltu"/>
        <w:rPr>
          <w:color w:val="000000"/>
          <w:lang w:val="en-GB"/>
        </w:rPr>
      </w:pPr>
      <w:r>
        <w:rPr>
          <w:color w:val="000000"/>
          <w:lang w:val="en-GB"/>
        </w:rPr>
        <w:t xml:space="preserve">      wsa:Action="urn:hl7-org:v3:AcceptAcknowledgement"/&gt;</w:t>
      </w:r>
    </w:p>
    <w:p w14:paraId="18D35987" w14:textId="77777777" w:rsidR="00696877" w:rsidRDefault="00696877">
      <w:pPr>
        <w:pStyle w:val="HTML-esimuotoiltu"/>
        <w:rPr>
          <w:color w:val="000000"/>
          <w:lang w:val="en-GB"/>
        </w:rPr>
      </w:pPr>
      <w:r>
        <w:rPr>
          <w:color w:val="000000"/>
          <w:lang w:val="en-GB"/>
        </w:rPr>
        <w:t xml:space="preserve">  &lt;/operation&gt;</w:t>
      </w:r>
    </w:p>
    <w:p w14:paraId="7F1E587F" w14:textId="77777777" w:rsidR="00696877" w:rsidRDefault="00696877">
      <w:pPr>
        <w:pStyle w:val="HTML-esimuotoiltu"/>
        <w:rPr>
          <w:color w:val="000000"/>
          <w:lang w:val="en-GB"/>
        </w:rPr>
      </w:pPr>
      <w:r>
        <w:rPr>
          <w:color w:val="000000"/>
          <w:lang w:val="en-GB"/>
        </w:rPr>
        <w:t xml:space="preserve">  &lt;operation name="PRPA_AR101002_ApplicationAcknowledgement"&gt;</w:t>
      </w:r>
    </w:p>
    <w:p w14:paraId="4A35F2C7" w14:textId="77777777" w:rsidR="00696877" w:rsidRDefault="00696877">
      <w:pPr>
        <w:pStyle w:val="HTML-esimuotoiltu"/>
        <w:rPr>
          <w:color w:val="000000"/>
          <w:lang w:val="en-GB"/>
        </w:rPr>
      </w:pPr>
      <w:r>
        <w:rPr>
          <w:color w:val="000000"/>
          <w:lang w:val="en-GB"/>
        </w:rPr>
        <w:t xml:space="preserve">    &lt;input message="hl7:MCCI_MT000300_Message"</w:t>
      </w:r>
    </w:p>
    <w:p w14:paraId="12AF92D7" w14:textId="77777777" w:rsidR="00696877" w:rsidRDefault="00696877">
      <w:pPr>
        <w:pStyle w:val="HTML-esimuotoiltu"/>
        <w:rPr>
          <w:color w:val="000000"/>
          <w:lang w:val="en-GB"/>
        </w:rPr>
      </w:pPr>
      <w:r>
        <w:rPr>
          <w:color w:val="000000"/>
          <w:lang w:val="en-GB"/>
        </w:rPr>
        <w:t xml:space="preserve">      wsa:Action="urn:hl7-org:v3:ApplicationAcknowledgement"/&gt;</w:t>
      </w:r>
    </w:p>
    <w:p w14:paraId="74A0EDB6" w14:textId="77777777" w:rsidR="00696877" w:rsidRDefault="00696877">
      <w:pPr>
        <w:pStyle w:val="HTML-esimuotoiltu"/>
        <w:rPr>
          <w:color w:val="000000"/>
        </w:rPr>
      </w:pPr>
      <w:r>
        <w:rPr>
          <w:color w:val="000000"/>
          <w:lang w:val="en-GB"/>
        </w:rPr>
        <w:t xml:space="preserve">  </w:t>
      </w:r>
      <w:r>
        <w:rPr>
          <w:color w:val="000000"/>
        </w:rPr>
        <w:t>&lt;/operation&gt;</w:t>
      </w:r>
    </w:p>
    <w:p w14:paraId="5CCC5461" w14:textId="77777777" w:rsidR="00696877" w:rsidRDefault="00696877">
      <w:pPr>
        <w:pStyle w:val="HTML-esimuotoiltu"/>
        <w:rPr>
          <w:color w:val="000000"/>
        </w:rPr>
      </w:pPr>
      <w:r>
        <w:rPr>
          <w:color w:val="000000"/>
        </w:rPr>
        <w:t>&lt;/portType&gt;</w:t>
      </w:r>
    </w:p>
    <w:p w14:paraId="25CDF16B" w14:textId="77777777" w:rsidR="00696877" w:rsidRDefault="00696877">
      <w:pPr>
        <w:pStyle w:val="HTML-esimuotoiltu"/>
        <w:rPr>
          <w:color w:val="000000"/>
        </w:rPr>
      </w:pPr>
    </w:p>
    <w:p w14:paraId="68B36A17" w14:textId="77777777" w:rsidR="00696877" w:rsidRDefault="00696877">
      <w:pPr>
        <w:pStyle w:val="HTML-esimuotoiltu"/>
        <w:rPr>
          <w:color w:val="000000"/>
        </w:rPr>
      </w:pPr>
    </w:p>
    <w:p w14:paraId="45F9D47D" w14:textId="77777777" w:rsidR="00696877" w:rsidRDefault="00696877">
      <w:pPr>
        <w:pStyle w:val="HTML-esimuotoiltu"/>
        <w:rPr>
          <w:color w:val="000000"/>
        </w:rPr>
      </w:pPr>
    </w:p>
    <w:p w14:paraId="1C599AFA" w14:textId="77777777" w:rsidR="00696877" w:rsidRDefault="00696877">
      <w:pPr>
        <w:rPr>
          <w:b/>
          <w:bCs/>
        </w:rPr>
      </w:pPr>
    </w:p>
    <w:p w14:paraId="349B1AF3" w14:textId="77777777" w:rsidR="00696877" w:rsidRDefault="00696877">
      <w:r>
        <w:t>SOAP-esimerkki actionista:</w:t>
      </w:r>
    </w:p>
    <w:p w14:paraId="3D65A39C" w14:textId="77777777" w:rsidR="00696877" w:rsidRDefault="00696877"/>
    <w:p w14:paraId="7F426E83" w14:textId="77777777" w:rsidR="00696877" w:rsidRDefault="00696877">
      <w:pPr>
        <w:rPr>
          <w:lang w:val="en-GB"/>
        </w:rPr>
      </w:pPr>
      <w:r>
        <w:rPr>
          <w:color w:val="000000"/>
        </w:rPr>
        <w:t xml:space="preserve"> </w:t>
      </w:r>
      <w:r>
        <w:rPr>
          <w:color w:val="000000"/>
          <w:lang w:val="en-GB"/>
        </w:rPr>
        <w:t>&lt;soap:Header&gt;</w:t>
      </w:r>
    </w:p>
    <w:p w14:paraId="32968570" w14:textId="77777777" w:rsidR="00696877" w:rsidRDefault="00696877">
      <w:pPr>
        <w:rPr>
          <w:lang w:val="en-GB"/>
        </w:rPr>
      </w:pPr>
      <w:r>
        <w:rPr>
          <w:lang w:val="en-GB"/>
        </w:rPr>
        <w:t>…</w:t>
      </w:r>
    </w:p>
    <w:p w14:paraId="5389D840" w14:textId="77777777" w:rsidR="00696877" w:rsidRDefault="00696877">
      <w:pPr>
        <w:rPr>
          <w:color w:val="000000"/>
          <w:lang w:val="en-GB"/>
        </w:rPr>
      </w:pPr>
      <w:r>
        <w:rPr>
          <w:color w:val="000000"/>
          <w:lang w:val="en-GB"/>
        </w:rPr>
        <w:t>&lt;wsa:Action&gt;urn:hl7-org:v3:PRPA_IN101201&lt;/wsa:Action&gt;</w:t>
      </w:r>
    </w:p>
    <w:p w14:paraId="6A3A02CA" w14:textId="77777777" w:rsidR="00696877" w:rsidRDefault="00696877">
      <w:pPr>
        <w:rPr>
          <w:lang w:val="en-GB"/>
        </w:rPr>
      </w:pPr>
      <w:r>
        <w:rPr>
          <w:lang w:val="en-GB"/>
        </w:rPr>
        <w:t>….</w:t>
      </w:r>
    </w:p>
    <w:p w14:paraId="4E89DCAB" w14:textId="77777777" w:rsidR="00696877" w:rsidRDefault="00696877">
      <w:pPr>
        <w:rPr>
          <w:lang w:val="en-GB"/>
        </w:rPr>
      </w:pPr>
      <w:r>
        <w:rPr>
          <w:color w:val="000000"/>
          <w:lang w:val="en-GB"/>
        </w:rPr>
        <w:t xml:space="preserve"> &lt;/soap:Header&gt;</w:t>
      </w:r>
    </w:p>
    <w:p w14:paraId="19E36B6F" w14:textId="77777777" w:rsidR="00696877" w:rsidRDefault="00696877">
      <w:pPr>
        <w:rPr>
          <w:lang w:val="en-GB"/>
        </w:rPr>
      </w:pPr>
    </w:p>
    <w:p w14:paraId="449D3699" w14:textId="77777777" w:rsidR="00696877" w:rsidRDefault="00696877">
      <w:pPr>
        <w:rPr>
          <w:b/>
          <w:bCs/>
          <w:lang w:val="en-GB"/>
        </w:rPr>
      </w:pPr>
      <w:r>
        <w:rPr>
          <w:b/>
          <w:bCs/>
          <w:lang w:val="en-GB"/>
        </w:rPr>
        <w:t>WSDL binding (WSDL 1.1)</w:t>
      </w:r>
    </w:p>
    <w:p w14:paraId="5E446B0A" w14:textId="77777777" w:rsidR="00696877" w:rsidRDefault="00696877">
      <w:pPr>
        <w:rPr>
          <w:b/>
          <w:bCs/>
          <w:lang w:val="en-GB"/>
        </w:rPr>
      </w:pPr>
    </w:p>
    <w:p w14:paraId="01CB4836" w14:textId="77777777" w:rsidR="00696877" w:rsidRDefault="00696877">
      <w:pPr>
        <w:rPr>
          <w:b/>
          <w:bCs/>
          <w:lang w:val="en-GB"/>
        </w:rPr>
      </w:pPr>
    </w:p>
    <w:p w14:paraId="6E9DF078" w14:textId="77777777" w:rsidR="00696877" w:rsidRDefault="00696877">
      <w:pPr>
        <w:rPr>
          <w:b/>
          <w:bCs/>
          <w:lang w:val="en-GB"/>
        </w:rPr>
      </w:pPr>
    </w:p>
    <w:p w14:paraId="3C1F15EB" w14:textId="77777777" w:rsidR="00696877" w:rsidRDefault="00696877">
      <w:r>
        <w:t>Bindingin avulla operaatiot sidotaan siirtotekniikkaan. Sidoksia voi olla useisiin tekniikoihin, mutta suositeltavin on http ja http/s.</w:t>
      </w:r>
    </w:p>
    <w:p w14:paraId="0F98BF8D" w14:textId="77777777" w:rsidR="00696877" w:rsidRDefault="00696877"/>
    <w:p w14:paraId="71F93C44" w14:textId="77777777" w:rsidR="00696877" w:rsidRDefault="00696877">
      <w:r>
        <w:rPr>
          <w:b/>
          <w:bCs/>
        </w:rPr>
        <w:t xml:space="preserve">HL7-WSP211: </w:t>
      </w:r>
      <w:r>
        <w:t>Bindingissa jokaiselle operaatiolle pitää määritellä soapAction (soap:operation/@soapAction). Sen pitää olla sama kuin wsa:action portType-osiossa.</w:t>
      </w:r>
    </w:p>
    <w:p w14:paraId="0189F7D0" w14:textId="77777777" w:rsidR="00696877" w:rsidRDefault="00696877"/>
    <w:p w14:paraId="24F4AAD3" w14:textId="77777777" w:rsidR="00696877" w:rsidRDefault="00696877">
      <w:r>
        <w:rPr>
          <w:b/>
          <w:bCs/>
        </w:rPr>
        <w:t xml:space="preserve">HL7-WSP212: </w:t>
      </w:r>
      <w:r>
        <w:t>HL7 WSDL:lässä pitää käyttää SOAP bindingia, joka on määritelty WSDL 1.1 määrityksen kappaleessa 3.</w:t>
      </w:r>
    </w:p>
    <w:p w14:paraId="594A2656" w14:textId="77777777" w:rsidR="00696877" w:rsidRDefault="00696877"/>
    <w:p w14:paraId="0CAD93BD" w14:textId="77777777" w:rsidR="00696877" w:rsidRDefault="00696877">
      <w:r>
        <w:rPr>
          <w:b/>
          <w:bCs/>
        </w:rPr>
        <w:t xml:space="preserve">HL7-WSP213: </w:t>
      </w:r>
      <w:r>
        <w:t>HL7 SOAP-sanomissa pitää käyttää document/literal – tyyliä.</w:t>
      </w:r>
    </w:p>
    <w:p w14:paraId="7A097766" w14:textId="77777777" w:rsidR="00696877" w:rsidRDefault="00696877"/>
    <w:p w14:paraId="583677AB" w14:textId="77777777" w:rsidR="00696877" w:rsidRDefault="00696877">
      <w:r>
        <w:rPr>
          <w:b/>
          <w:bCs/>
        </w:rPr>
        <w:t xml:space="preserve">HL7-WSP214: </w:t>
      </w:r>
      <w:r>
        <w:t>SOAP 1.2 bindingissä pitää olla määritelty: soap12:operation/@soapActionRequired=”true”.</w:t>
      </w:r>
    </w:p>
    <w:p w14:paraId="3C99BF73" w14:textId="77777777" w:rsidR="00696877" w:rsidRDefault="00696877"/>
    <w:p w14:paraId="715280EE" w14:textId="77777777" w:rsidR="00696877" w:rsidRDefault="00696877">
      <w:r>
        <w:t>Esimerkki (SOAP 1.1 ja SOAP 1.2) bindingistä:</w:t>
      </w:r>
    </w:p>
    <w:p w14:paraId="052928B8" w14:textId="77777777" w:rsidR="00696877" w:rsidRDefault="00696877"/>
    <w:p w14:paraId="170BD0DF" w14:textId="77777777" w:rsidR="00696877" w:rsidRPr="00193A9E" w:rsidRDefault="00696877">
      <w:pPr>
        <w:pStyle w:val="HTML-esimuotoiltu"/>
        <w:rPr>
          <w:color w:val="000000"/>
          <w:lang w:val="en-US"/>
        </w:rPr>
      </w:pPr>
      <w:r w:rsidRPr="00193A9E">
        <w:rPr>
          <w:color w:val="000000"/>
          <w:lang w:val="en-US"/>
        </w:rPr>
        <w:t>&lt;binding name="PRPA_AR101002_Binding"</w:t>
      </w:r>
    </w:p>
    <w:p w14:paraId="3B58AD10" w14:textId="77777777" w:rsidR="00696877" w:rsidRPr="00193A9E" w:rsidRDefault="00696877">
      <w:pPr>
        <w:pStyle w:val="HTML-esimuotoiltu"/>
        <w:rPr>
          <w:color w:val="000000"/>
          <w:lang w:val="en-US"/>
        </w:rPr>
      </w:pPr>
      <w:r w:rsidRPr="00193A9E">
        <w:rPr>
          <w:color w:val="000000"/>
          <w:lang w:val="en-US"/>
        </w:rPr>
        <w:t xml:space="preserve">    type="hl7:PRPA_AR101002_PortType"&gt;</w:t>
      </w:r>
    </w:p>
    <w:p w14:paraId="53F4258A" w14:textId="77777777" w:rsidR="00696877" w:rsidRPr="00193A9E" w:rsidRDefault="00696877">
      <w:pPr>
        <w:pStyle w:val="HTML-esimuotoiltu"/>
        <w:rPr>
          <w:color w:val="000000"/>
          <w:lang w:val="en-US"/>
        </w:rPr>
      </w:pPr>
      <w:r w:rsidRPr="00193A9E">
        <w:rPr>
          <w:color w:val="000000"/>
          <w:lang w:val="en-US"/>
        </w:rPr>
        <w:t xml:space="preserve">  &lt;soap:binding style="document"</w:t>
      </w:r>
    </w:p>
    <w:p w14:paraId="5850FA18" w14:textId="77777777" w:rsidR="00696877" w:rsidRPr="00193A9E" w:rsidRDefault="00696877">
      <w:pPr>
        <w:pStyle w:val="HTML-esimuotoiltu"/>
        <w:rPr>
          <w:color w:val="000000"/>
          <w:lang w:val="en-US"/>
        </w:rPr>
      </w:pPr>
      <w:r w:rsidRPr="00193A9E">
        <w:rPr>
          <w:color w:val="000000"/>
          <w:lang w:val="en-US"/>
        </w:rPr>
        <w:t xml:space="preserve">      transport="http://schemas.xmlsoap.org/soap/http"/&gt;</w:t>
      </w:r>
    </w:p>
    <w:p w14:paraId="35975831" w14:textId="77777777" w:rsidR="00696877" w:rsidRDefault="00696877">
      <w:pPr>
        <w:pStyle w:val="HTML-esimuotoiltu"/>
        <w:rPr>
          <w:color w:val="000000"/>
          <w:lang w:val="en-GB"/>
        </w:rPr>
      </w:pPr>
      <w:r w:rsidRPr="00193A9E">
        <w:rPr>
          <w:color w:val="000000"/>
          <w:lang w:val="en-US"/>
        </w:rPr>
        <w:t xml:space="preserve">  </w:t>
      </w:r>
      <w:r>
        <w:rPr>
          <w:color w:val="000000"/>
          <w:lang w:val="en-GB"/>
        </w:rPr>
        <w:t>&lt;operation name="PRPA_AR101002_PRPA_IN101001"&gt;</w:t>
      </w:r>
    </w:p>
    <w:p w14:paraId="0A1F11BE" w14:textId="77777777" w:rsidR="00696877" w:rsidRDefault="00696877">
      <w:pPr>
        <w:pStyle w:val="HTML-esimuotoiltu"/>
        <w:rPr>
          <w:color w:val="000000"/>
          <w:lang w:val="en-GB"/>
        </w:rPr>
      </w:pPr>
      <w:r>
        <w:rPr>
          <w:color w:val="000000"/>
          <w:lang w:val="en-GB"/>
        </w:rPr>
        <w:t xml:space="preserve">    &lt;soap:operation</w:t>
      </w:r>
    </w:p>
    <w:p w14:paraId="64F85381" w14:textId="77777777" w:rsidR="00696877" w:rsidRDefault="00696877">
      <w:pPr>
        <w:pStyle w:val="HTML-esimuotoiltu"/>
        <w:rPr>
          <w:color w:val="000000"/>
          <w:lang w:val="en-GB"/>
        </w:rPr>
      </w:pPr>
      <w:r>
        <w:rPr>
          <w:color w:val="000000"/>
          <w:lang w:val="en-GB"/>
        </w:rPr>
        <w:t xml:space="preserve">        soapAction="urn:hl7-org:v3:PRPA_IN101001"/&gt;</w:t>
      </w:r>
    </w:p>
    <w:p w14:paraId="25A85F85" w14:textId="77777777" w:rsidR="00696877" w:rsidRDefault="00696877">
      <w:pPr>
        <w:pStyle w:val="HTML-esimuotoiltu"/>
        <w:rPr>
          <w:color w:val="000000"/>
          <w:lang w:val="en-GB"/>
        </w:rPr>
      </w:pPr>
      <w:r>
        <w:rPr>
          <w:color w:val="000000"/>
          <w:lang w:val="en-GB"/>
        </w:rPr>
        <w:t xml:space="preserve">    &lt;input&gt;</w:t>
      </w:r>
    </w:p>
    <w:p w14:paraId="47653B1F" w14:textId="77777777" w:rsidR="00696877" w:rsidRDefault="00696877">
      <w:pPr>
        <w:pStyle w:val="HTML-esimuotoiltu"/>
        <w:rPr>
          <w:color w:val="000000"/>
          <w:lang w:val="en-GB"/>
        </w:rPr>
      </w:pPr>
      <w:r>
        <w:rPr>
          <w:color w:val="000000"/>
          <w:lang w:val="en-GB"/>
        </w:rPr>
        <w:t xml:space="preserve">      &lt;soap:body use="literal"/&gt;</w:t>
      </w:r>
    </w:p>
    <w:p w14:paraId="1199EAE2" w14:textId="77777777" w:rsidR="00696877" w:rsidRDefault="00696877">
      <w:pPr>
        <w:pStyle w:val="HTML-esimuotoiltu"/>
        <w:rPr>
          <w:color w:val="000000"/>
          <w:lang w:val="en-GB"/>
        </w:rPr>
      </w:pPr>
      <w:r>
        <w:rPr>
          <w:color w:val="000000"/>
          <w:lang w:val="en-GB"/>
        </w:rPr>
        <w:t xml:space="preserve">    &lt;/input&gt;</w:t>
      </w:r>
    </w:p>
    <w:p w14:paraId="58D492AD" w14:textId="77777777" w:rsidR="00696877" w:rsidRDefault="00696877">
      <w:pPr>
        <w:pStyle w:val="HTML-esimuotoiltu"/>
        <w:rPr>
          <w:color w:val="000000"/>
          <w:lang w:val="en-GB"/>
        </w:rPr>
      </w:pPr>
      <w:r>
        <w:rPr>
          <w:color w:val="000000"/>
          <w:lang w:val="en-GB"/>
        </w:rPr>
        <w:t xml:space="preserve">    &lt;output&gt;</w:t>
      </w:r>
    </w:p>
    <w:p w14:paraId="6E0BE7FD" w14:textId="77777777" w:rsidR="00696877" w:rsidRDefault="00696877">
      <w:pPr>
        <w:pStyle w:val="HTML-esimuotoiltu"/>
        <w:rPr>
          <w:color w:val="000000"/>
          <w:lang w:val="en-GB"/>
        </w:rPr>
      </w:pPr>
      <w:r>
        <w:rPr>
          <w:color w:val="000000"/>
          <w:lang w:val="en-GB"/>
        </w:rPr>
        <w:t xml:space="preserve">      &lt;soap:body use="literal"/&gt;</w:t>
      </w:r>
    </w:p>
    <w:p w14:paraId="59CFB963" w14:textId="77777777" w:rsidR="00696877" w:rsidRDefault="00696877">
      <w:pPr>
        <w:pStyle w:val="HTML-esimuotoiltu"/>
        <w:rPr>
          <w:color w:val="000000"/>
          <w:lang w:val="en-GB"/>
        </w:rPr>
      </w:pPr>
      <w:r>
        <w:rPr>
          <w:color w:val="000000"/>
          <w:lang w:val="en-GB"/>
        </w:rPr>
        <w:t xml:space="preserve">    &lt;/output&gt;</w:t>
      </w:r>
    </w:p>
    <w:p w14:paraId="1107FB23" w14:textId="77777777" w:rsidR="00696877" w:rsidRDefault="00696877">
      <w:pPr>
        <w:pStyle w:val="HTML-esimuotoiltu"/>
        <w:rPr>
          <w:color w:val="000000"/>
          <w:lang w:val="en-GB"/>
        </w:rPr>
      </w:pPr>
      <w:r>
        <w:rPr>
          <w:color w:val="000000"/>
          <w:lang w:val="en-GB"/>
        </w:rPr>
        <w:t xml:space="preserve">  &lt;/operation&gt;</w:t>
      </w:r>
    </w:p>
    <w:p w14:paraId="7A3A1DF7" w14:textId="77777777" w:rsidR="00696877" w:rsidRDefault="00696877">
      <w:pPr>
        <w:pStyle w:val="HTML-esimuotoiltu"/>
        <w:rPr>
          <w:color w:val="000000"/>
          <w:lang w:val="en-GB"/>
        </w:rPr>
      </w:pPr>
      <w:r>
        <w:rPr>
          <w:color w:val="000000"/>
          <w:lang w:val="en-GB"/>
        </w:rPr>
        <w:t xml:space="preserve">  &lt;operation name="PRPA_AR101002_AcceptAcknowledgement"&gt;</w:t>
      </w:r>
    </w:p>
    <w:p w14:paraId="229C8C09" w14:textId="77777777" w:rsidR="00696877" w:rsidRDefault="00696877">
      <w:pPr>
        <w:pStyle w:val="HTML-esimuotoiltu"/>
        <w:rPr>
          <w:color w:val="000000"/>
          <w:lang w:val="en-GB"/>
        </w:rPr>
      </w:pPr>
      <w:r>
        <w:rPr>
          <w:color w:val="000000"/>
          <w:lang w:val="en-GB"/>
        </w:rPr>
        <w:t xml:space="preserve">    &lt;soap:operation </w:t>
      </w:r>
    </w:p>
    <w:p w14:paraId="6AB5001F" w14:textId="77777777" w:rsidR="00696877" w:rsidRDefault="00696877">
      <w:pPr>
        <w:pStyle w:val="HTML-esimuotoiltu"/>
        <w:rPr>
          <w:color w:val="000000"/>
          <w:lang w:val="en-GB"/>
        </w:rPr>
      </w:pPr>
      <w:r>
        <w:rPr>
          <w:color w:val="000000"/>
          <w:lang w:val="en-GB"/>
        </w:rPr>
        <w:t xml:space="preserve">        soapAction="urn:hl7-org:v3:AcceptAcknowledgement"/&gt;</w:t>
      </w:r>
    </w:p>
    <w:p w14:paraId="3CD290B6" w14:textId="77777777" w:rsidR="00696877" w:rsidRDefault="00696877">
      <w:pPr>
        <w:pStyle w:val="HTML-esimuotoiltu"/>
        <w:rPr>
          <w:color w:val="000000"/>
          <w:lang w:val="en-GB"/>
        </w:rPr>
      </w:pPr>
      <w:r>
        <w:rPr>
          <w:color w:val="000000"/>
          <w:lang w:val="en-GB"/>
        </w:rPr>
        <w:t xml:space="preserve">    &lt;input&gt;</w:t>
      </w:r>
    </w:p>
    <w:p w14:paraId="75065BB9" w14:textId="77777777" w:rsidR="00696877" w:rsidRDefault="00696877">
      <w:pPr>
        <w:pStyle w:val="HTML-esimuotoiltu"/>
        <w:rPr>
          <w:color w:val="000000"/>
          <w:lang w:val="en-GB"/>
        </w:rPr>
      </w:pPr>
      <w:r>
        <w:rPr>
          <w:color w:val="000000"/>
          <w:lang w:val="en-GB"/>
        </w:rPr>
        <w:t xml:space="preserve">      &lt;soap:body use="literal"/&gt;</w:t>
      </w:r>
    </w:p>
    <w:p w14:paraId="0FF9BE99" w14:textId="77777777" w:rsidR="00696877" w:rsidRDefault="00696877">
      <w:pPr>
        <w:pStyle w:val="HTML-esimuotoiltu"/>
        <w:rPr>
          <w:color w:val="000000"/>
          <w:lang w:val="en-GB"/>
        </w:rPr>
      </w:pPr>
      <w:r>
        <w:rPr>
          <w:color w:val="000000"/>
          <w:lang w:val="en-GB"/>
        </w:rPr>
        <w:t xml:space="preserve">    &lt;/input&gt;</w:t>
      </w:r>
    </w:p>
    <w:p w14:paraId="7B11A6C1" w14:textId="77777777" w:rsidR="00696877" w:rsidRDefault="00696877">
      <w:pPr>
        <w:pStyle w:val="HTML-esimuotoiltu"/>
        <w:rPr>
          <w:color w:val="000000"/>
          <w:lang w:val="en-GB"/>
        </w:rPr>
      </w:pPr>
      <w:r>
        <w:rPr>
          <w:color w:val="000000"/>
          <w:lang w:val="en-GB"/>
        </w:rPr>
        <w:t xml:space="preserve">  &lt;/operation&gt;</w:t>
      </w:r>
    </w:p>
    <w:p w14:paraId="6F373CA3" w14:textId="77777777" w:rsidR="00696877" w:rsidRDefault="00696877">
      <w:pPr>
        <w:pStyle w:val="HTML-esimuotoiltu"/>
        <w:rPr>
          <w:color w:val="000000"/>
          <w:lang w:val="en-GB"/>
        </w:rPr>
      </w:pPr>
      <w:r>
        <w:rPr>
          <w:color w:val="000000"/>
          <w:lang w:val="en-GB"/>
        </w:rPr>
        <w:t xml:space="preserve">  &lt;operation name="PRPA_AR101002_ApplicationAcknowledgement"&gt;</w:t>
      </w:r>
    </w:p>
    <w:p w14:paraId="351E233D" w14:textId="77777777" w:rsidR="00696877" w:rsidRDefault="00696877">
      <w:pPr>
        <w:pStyle w:val="HTML-esimuotoiltu"/>
        <w:rPr>
          <w:color w:val="000000"/>
          <w:lang w:val="en-GB"/>
        </w:rPr>
      </w:pPr>
      <w:r>
        <w:rPr>
          <w:color w:val="000000"/>
          <w:lang w:val="en-GB"/>
        </w:rPr>
        <w:t xml:space="preserve">    &lt;soap:operation </w:t>
      </w:r>
    </w:p>
    <w:p w14:paraId="603AB5E6" w14:textId="77777777" w:rsidR="00696877" w:rsidRDefault="00696877">
      <w:pPr>
        <w:pStyle w:val="HTML-esimuotoiltu"/>
        <w:rPr>
          <w:color w:val="000000"/>
          <w:lang w:val="en-GB"/>
        </w:rPr>
      </w:pPr>
      <w:r>
        <w:rPr>
          <w:color w:val="000000"/>
          <w:lang w:val="en-GB"/>
        </w:rPr>
        <w:t xml:space="preserve">        soapAction="urn:hl7-org:v3:ApplicationAcknowledgement"/&gt;</w:t>
      </w:r>
    </w:p>
    <w:p w14:paraId="4761111F" w14:textId="77777777" w:rsidR="00696877" w:rsidRDefault="00696877">
      <w:pPr>
        <w:pStyle w:val="HTML-esimuotoiltu"/>
        <w:rPr>
          <w:color w:val="000000"/>
          <w:lang w:val="en-GB"/>
        </w:rPr>
      </w:pPr>
      <w:r>
        <w:rPr>
          <w:color w:val="000000"/>
          <w:lang w:val="en-GB"/>
        </w:rPr>
        <w:t xml:space="preserve">    &lt;input&gt;</w:t>
      </w:r>
    </w:p>
    <w:p w14:paraId="71DAA08F" w14:textId="77777777" w:rsidR="00696877" w:rsidRDefault="00696877">
      <w:pPr>
        <w:pStyle w:val="HTML-esimuotoiltu"/>
        <w:rPr>
          <w:color w:val="000000"/>
          <w:lang w:val="en-GB"/>
        </w:rPr>
      </w:pPr>
      <w:r>
        <w:rPr>
          <w:color w:val="000000"/>
          <w:lang w:val="en-GB"/>
        </w:rPr>
        <w:t xml:space="preserve">      &lt;soap:body use="literal"/&gt;</w:t>
      </w:r>
    </w:p>
    <w:p w14:paraId="6B4E8708" w14:textId="77777777" w:rsidR="00696877" w:rsidRDefault="00696877">
      <w:pPr>
        <w:pStyle w:val="HTML-esimuotoiltu"/>
        <w:rPr>
          <w:color w:val="000000"/>
          <w:lang w:val="en-GB"/>
        </w:rPr>
      </w:pPr>
      <w:r>
        <w:rPr>
          <w:color w:val="000000"/>
          <w:lang w:val="en-GB"/>
        </w:rPr>
        <w:t xml:space="preserve">    &lt;/input&gt;</w:t>
      </w:r>
    </w:p>
    <w:p w14:paraId="3E9F2C20" w14:textId="77777777" w:rsidR="00696877" w:rsidRDefault="00696877">
      <w:pPr>
        <w:pStyle w:val="HTML-esimuotoiltu"/>
        <w:rPr>
          <w:color w:val="000000"/>
          <w:lang w:val="en-GB"/>
        </w:rPr>
      </w:pPr>
      <w:r>
        <w:rPr>
          <w:color w:val="000000"/>
          <w:lang w:val="en-GB"/>
        </w:rPr>
        <w:t xml:space="preserve">  &lt;/operation&gt;</w:t>
      </w:r>
    </w:p>
    <w:p w14:paraId="7B6CA8F4" w14:textId="77777777" w:rsidR="00696877" w:rsidRDefault="00696877">
      <w:pPr>
        <w:pStyle w:val="HTML-esimuotoiltu"/>
        <w:rPr>
          <w:color w:val="000000"/>
          <w:lang w:val="en-GB"/>
        </w:rPr>
      </w:pPr>
      <w:r>
        <w:rPr>
          <w:color w:val="000000"/>
          <w:lang w:val="en-GB"/>
        </w:rPr>
        <w:t>&lt;/binding&gt;</w:t>
      </w:r>
    </w:p>
    <w:p w14:paraId="129A96F9" w14:textId="77777777" w:rsidR="00696877" w:rsidRDefault="00696877">
      <w:pPr>
        <w:pStyle w:val="HTML-esimuotoiltu"/>
        <w:rPr>
          <w:color w:val="000000"/>
          <w:lang w:val="en-GB"/>
        </w:rPr>
      </w:pPr>
      <w:r>
        <w:rPr>
          <w:color w:val="000000"/>
          <w:lang w:val="en-GB"/>
        </w:rPr>
        <w:t>&lt;binding name="PRPA_AR101002_Binding_Soap12"</w:t>
      </w:r>
    </w:p>
    <w:p w14:paraId="4F9E8B86" w14:textId="77777777" w:rsidR="00696877" w:rsidRDefault="00696877">
      <w:pPr>
        <w:pStyle w:val="HTML-esimuotoiltu"/>
        <w:rPr>
          <w:color w:val="000000"/>
          <w:lang w:val="en-GB"/>
        </w:rPr>
      </w:pPr>
      <w:r>
        <w:rPr>
          <w:color w:val="000000"/>
          <w:lang w:val="en-GB"/>
        </w:rPr>
        <w:t xml:space="preserve">    type="hl7:PRPA_AR101002_PortType"&gt;</w:t>
      </w:r>
    </w:p>
    <w:p w14:paraId="105B6EF2" w14:textId="77777777" w:rsidR="00696877" w:rsidRDefault="00696877">
      <w:pPr>
        <w:pStyle w:val="HTML-esimuotoiltu"/>
        <w:rPr>
          <w:color w:val="000000"/>
          <w:lang w:val="en-GB"/>
        </w:rPr>
      </w:pPr>
      <w:r>
        <w:rPr>
          <w:color w:val="000000"/>
          <w:lang w:val="en-GB"/>
        </w:rPr>
        <w:t xml:space="preserve">  &lt;soap12:binding style="document"</w:t>
      </w:r>
    </w:p>
    <w:p w14:paraId="1EBBF689" w14:textId="77777777" w:rsidR="00696877" w:rsidRDefault="00696877">
      <w:pPr>
        <w:pStyle w:val="HTML-esimuotoiltu"/>
        <w:rPr>
          <w:color w:val="000000"/>
          <w:lang w:val="en-GB"/>
        </w:rPr>
      </w:pPr>
      <w:r>
        <w:rPr>
          <w:color w:val="000000"/>
          <w:lang w:val="en-GB"/>
        </w:rPr>
        <w:t xml:space="preserve">      transport="http://schemas.xmlsoap.org/soap/http"/&gt;</w:t>
      </w:r>
    </w:p>
    <w:p w14:paraId="2BED9739" w14:textId="77777777" w:rsidR="00696877" w:rsidRDefault="00696877">
      <w:pPr>
        <w:pStyle w:val="HTML-esimuotoiltu"/>
        <w:rPr>
          <w:color w:val="000000"/>
          <w:lang w:val="en-GB"/>
        </w:rPr>
      </w:pPr>
      <w:r>
        <w:rPr>
          <w:color w:val="000000"/>
          <w:lang w:val="en-GB"/>
        </w:rPr>
        <w:t xml:space="preserve">  &lt;operation name="PRPA_AR101002_PRPA_IN101001"&gt;</w:t>
      </w:r>
    </w:p>
    <w:p w14:paraId="54CF3B0D" w14:textId="77777777" w:rsidR="00696877" w:rsidRDefault="00696877">
      <w:pPr>
        <w:pStyle w:val="HTML-esimuotoiltu"/>
        <w:rPr>
          <w:color w:val="000000"/>
          <w:lang w:val="en-GB"/>
        </w:rPr>
      </w:pPr>
      <w:r>
        <w:rPr>
          <w:color w:val="000000"/>
          <w:lang w:val="en-GB"/>
        </w:rPr>
        <w:t xml:space="preserve">    &lt;soap12:operation </w:t>
      </w:r>
    </w:p>
    <w:p w14:paraId="2D19374B" w14:textId="77777777" w:rsidR="00696877" w:rsidRDefault="00696877">
      <w:pPr>
        <w:pStyle w:val="HTML-esimuotoiltu"/>
        <w:rPr>
          <w:color w:val="000000"/>
          <w:lang w:val="en-GB"/>
        </w:rPr>
      </w:pPr>
      <w:r>
        <w:rPr>
          <w:color w:val="000000"/>
          <w:lang w:val="en-GB"/>
        </w:rPr>
        <w:t xml:space="preserve">      soapAction="urn:hl7-org:v3:PRPA_IN101001"</w:t>
      </w:r>
    </w:p>
    <w:p w14:paraId="3B6AFC5B" w14:textId="77777777" w:rsidR="00696877" w:rsidRDefault="00696877">
      <w:pPr>
        <w:pStyle w:val="HTML-esimuotoiltu"/>
        <w:rPr>
          <w:color w:val="000000"/>
          <w:lang w:val="en-GB"/>
        </w:rPr>
      </w:pPr>
      <w:r>
        <w:rPr>
          <w:color w:val="000000"/>
          <w:lang w:val="en-GB"/>
        </w:rPr>
        <w:t xml:space="preserve">      soapActionRequired="true"/&gt;</w:t>
      </w:r>
    </w:p>
    <w:p w14:paraId="12600D2C" w14:textId="77777777" w:rsidR="00696877" w:rsidRDefault="00696877">
      <w:pPr>
        <w:pStyle w:val="HTML-esimuotoiltu"/>
        <w:rPr>
          <w:color w:val="000000"/>
          <w:lang w:val="en-GB"/>
        </w:rPr>
      </w:pPr>
      <w:r>
        <w:rPr>
          <w:color w:val="000000"/>
          <w:lang w:val="en-GB"/>
        </w:rPr>
        <w:t xml:space="preserve">    &lt;input&gt;</w:t>
      </w:r>
    </w:p>
    <w:p w14:paraId="09E609DC" w14:textId="77777777" w:rsidR="00696877" w:rsidRDefault="00696877">
      <w:pPr>
        <w:pStyle w:val="HTML-esimuotoiltu"/>
        <w:rPr>
          <w:color w:val="000000"/>
          <w:lang w:val="en-GB"/>
        </w:rPr>
      </w:pPr>
      <w:r>
        <w:rPr>
          <w:color w:val="000000"/>
          <w:lang w:val="en-GB"/>
        </w:rPr>
        <w:t xml:space="preserve">      &lt;soap12:body use="literal"/&gt;</w:t>
      </w:r>
    </w:p>
    <w:p w14:paraId="5914EB3A" w14:textId="77777777" w:rsidR="00696877" w:rsidRDefault="00696877">
      <w:pPr>
        <w:pStyle w:val="HTML-esimuotoiltu"/>
        <w:rPr>
          <w:color w:val="000000"/>
          <w:lang w:val="en-GB"/>
        </w:rPr>
      </w:pPr>
      <w:r>
        <w:rPr>
          <w:color w:val="000000"/>
          <w:lang w:val="en-GB"/>
        </w:rPr>
        <w:t xml:space="preserve">    &lt;/input&gt;</w:t>
      </w:r>
    </w:p>
    <w:p w14:paraId="1290F3A7" w14:textId="77777777" w:rsidR="00696877" w:rsidRDefault="00696877">
      <w:pPr>
        <w:pStyle w:val="HTML-esimuotoiltu"/>
        <w:rPr>
          <w:color w:val="000000"/>
          <w:lang w:val="en-GB"/>
        </w:rPr>
      </w:pPr>
      <w:r>
        <w:rPr>
          <w:color w:val="000000"/>
          <w:lang w:val="en-GB"/>
        </w:rPr>
        <w:t xml:space="preserve">    &lt;output&gt;</w:t>
      </w:r>
    </w:p>
    <w:p w14:paraId="5DE01081" w14:textId="77777777" w:rsidR="00696877" w:rsidRDefault="00696877">
      <w:pPr>
        <w:pStyle w:val="HTML-esimuotoiltu"/>
        <w:rPr>
          <w:color w:val="000000"/>
          <w:lang w:val="en-GB"/>
        </w:rPr>
      </w:pPr>
      <w:r>
        <w:rPr>
          <w:color w:val="000000"/>
          <w:lang w:val="en-GB"/>
        </w:rPr>
        <w:t xml:space="preserve">      &lt;soap12:body use="literal"/&gt;</w:t>
      </w:r>
    </w:p>
    <w:p w14:paraId="77E5FF99" w14:textId="77777777" w:rsidR="00696877" w:rsidRDefault="00696877">
      <w:pPr>
        <w:pStyle w:val="HTML-esimuotoiltu"/>
        <w:rPr>
          <w:color w:val="000000"/>
          <w:lang w:val="en-GB"/>
        </w:rPr>
      </w:pPr>
      <w:r>
        <w:rPr>
          <w:color w:val="000000"/>
          <w:lang w:val="en-GB"/>
        </w:rPr>
        <w:t xml:space="preserve">    &lt;/output&gt;</w:t>
      </w:r>
    </w:p>
    <w:p w14:paraId="4D8B8F83" w14:textId="77777777" w:rsidR="00696877" w:rsidRDefault="00696877">
      <w:pPr>
        <w:pStyle w:val="HTML-esimuotoiltu"/>
        <w:rPr>
          <w:color w:val="000000"/>
          <w:lang w:val="en-GB"/>
        </w:rPr>
      </w:pPr>
      <w:r>
        <w:rPr>
          <w:color w:val="000000"/>
          <w:lang w:val="en-GB"/>
        </w:rPr>
        <w:t xml:space="preserve">  &lt;/operation&gt;</w:t>
      </w:r>
    </w:p>
    <w:p w14:paraId="7E0D6309" w14:textId="77777777" w:rsidR="00696877" w:rsidRDefault="00696877">
      <w:pPr>
        <w:pStyle w:val="HTML-esimuotoiltu"/>
        <w:rPr>
          <w:color w:val="000000"/>
          <w:lang w:val="en-GB"/>
        </w:rPr>
      </w:pPr>
      <w:r>
        <w:rPr>
          <w:color w:val="000000"/>
          <w:lang w:val="en-GB"/>
        </w:rPr>
        <w:t xml:space="preserve">  &lt;operation name="PRPA_AR101002_AcceptAcknowledgement"&gt;</w:t>
      </w:r>
    </w:p>
    <w:p w14:paraId="629D574A" w14:textId="77777777" w:rsidR="00696877" w:rsidRDefault="00696877">
      <w:pPr>
        <w:pStyle w:val="HTML-esimuotoiltu"/>
        <w:rPr>
          <w:color w:val="000000"/>
          <w:lang w:val="en-GB"/>
        </w:rPr>
      </w:pPr>
      <w:r>
        <w:rPr>
          <w:color w:val="000000"/>
          <w:lang w:val="en-GB"/>
        </w:rPr>
        <w:t xml:space="preserve">    &lt;soap12:operation </w:t>
      </w:r>
    </w:p>
    <w:p w14:paraId="492A9803" w14:textId="77777777" w:rsidR="00696877" w:rsidRDefault="00696877">
      <w:pPr>
        <w:pStyle w:val="HTML-esimuotoiltu"/>
        <w:rPr>
          <w:color w:val="000000"/>
          <w:lang w:val="en-GB"/>
        </w:rPr>
      </w:pPr>
      <w:r>
        <w:rPr>
          <w:color w:val="000000"/>
          <w:lang w:val="en-GB"/>
        </w:rPr>
        <w:t xml:space="preserve">      soapAction="urn:hl7-org:v3:AcceptAcknowledgement" </w:t>
      </w:r>
    </w:p>
    <w:p w14:paraId="021674AC" w14:textId="77777777" w:rsidR="00696877" w:rsidRDefault="00696877">
      <w:pPr>
        <w:pStyle w:val="HTML-esimuotoiltu"/>
        <w:rPr>
          <w:color w:val="000000"/>
          <w:lang w:val="en-GB"/>
        </w:rPr>
      </w:pPr>
      <w:r>
        <w:rPr>
          <w:color w:val="000000"/>
          <w:lang w:val="en-GB"/>
        </w:rPr>
        <w:t xml:space="preserve">      soapActionRequired="true"/&gt;</w:t>
      </w:r>
    </w:p>
    <w:p w14:paraId="3286AC33" w14:textId="77777777" w:rsidR="00696877" w:rsidRDefault="00696877">
      <w:pPr>
        <w:pStyle w:val="HTML-esimuotoiltu"/>
        <w:rPr>
          <w:color w:val="000000"/>
          <w:lang w:val="en-GB"/>
        </w:rPr>
      </w:pPr>
      <w:r>
        <w:rPr>
          <w:color w:val="000000"/>
          <w:lang w:val="en-GB"/>
        </w:rPr>
        <w:t xml:space="preserve">    &lt;input&gt;</w:t>
      </w:r>
    </w:p>
    <w:p w14:paraId="7388DF77" w14:textId="77777777" w:rsidR="00696877" w:rsidRDefault="00696877">
      <w:pPr>
        <w:pStyle w:val="HTML-esimuotoiltu"/>
        <w:rPr>
          <w:color w:val="000000"/>
          <w:lang w:val="en-GB"/>
        </w:rPr>
      </w:pPr>
      <w:r>
        <w:rPr>
          <w:color w:val="000000"/>
          <w:lang w:val="en-GB"/>
        </w:rPr>
        <w:t xml:space="preserve">      &lt;soap12:body use="literal"/&gt;</w:t>
      </w:r>
    </w:p>
    <w:p w14:paraId="64F1DF40" w14:textId="77777777" w:rsidR="00696877" w:rsidRDefault="00696877">
      <w:pPr>
        <w:pStyle w:val="HTML-esimuotoiltu"/>
        <w:rPr>
          <w:color w:val="000000"/>
          <w:lang w:val="en-GB"/>
        </w:rPr>
      </w:pPr>
      <w:r>
        <w:rPr>
          <w:color w:val="000000"/>
          <w:lang w:val="en-GB"/>
        </w:rPr>
        <w:t xml:space="preserve">    &lt;/input&gt;</w:t>
      </w:r>
    </w:p>
    <w:p w14:paraId="2E0E8061" w14:textId="77777777" w:rsidR="00696877" w:rsidRDefault="00696877">
      <w:pPr>
        <w:pStyle w:val="HTML-esimuotoiltu"/>
        <w:rPr>
          <w:color w:val="000000"/>
          <w:lang w:val="en-GB"/>
        </w:rPr>
      </w:pPr>
      <w:r>
        <w:rPr>
          <w:color w:val="000000"/>
          <w:lang w:val="en-GB"/>
        </w:rPr>
        <w:t xml:space="preserve">  &lt;/operation&gt;</w:t>
      </w:r>
    </w:p>
    <w:p w14:paraId="7D5FD2D0" w14:textId="77777777" w:rsidR="00696877" w:rsidRDefault="00696877">
      <w:pPr>
        <w:pStyle w:val="HTML-esimuotoiltu"/>
        <w:rPr>
          <w:color w:val="000000"/>
          <w:lang w:val="en-GB"/>
        </w:rPr>
      </w:pPr>
      <w:r>
        <w:rPr>
          <w:color w:val="000000"/>
          <w:lang w:val="en-GB"/>
        </w:rPr>
        <w:t xml:space="preserve">  &lt;operation name="PRPA_AR101002_ApplicationAcknowledgement"&gt;</w:t>
      </w:r>
    </w:p>
    <w:p w14:paraId="60278400" w14:textId="77777777" w:rsidR="00696877" w:rsidRDefault="00696877">
      <w:pPr>
        <w:pStyle w:val="HTML-esimuotoiltu"/>
        <w:rPr>
          <w:color w:val="000000"/>
          <w:lang w:val="en-GB"/>
        </w:rPr>
      </w:pPr>
      <w:r>
        <w:rPr>
          <w:color w:val="000000"/>
          <w:lang w:val="en-GB"/>
        </w:rPr>
        <w:t xml:space="preserve">    &lt;soap12:operation </w:t>
      </w:r>
    </w:p>
    <w:p w14:paraId="66FFD960" w14:textId="77777777" w:rsidR="00696877" w:rsidRDefault="00696877">
      <w:pPr>
        <w:pStyle w:val="HTML-esimuotoiltu"/>
        <w:rPr>
          <w:color w:val="000000"/>
          <w:lang w:val="en-GB"/>
        </w:rPr>
      </w:pPr>
      <w:r>
        <w:rPr>
          <w:color w:val="000000"/>
          <w:lang w:val="en-GB"/>
        </w:rPr>
        <w:t xml:space="preserve">      soapAction="urn:hl7-org:v3:ApplicationAcknowledgement"</w:t>
      </w:r>
    </w:p>
    <w:p w14:paraId="00432EDE" w14:textId="77777777" w:rsidR="00696877" w:rsidRDefault="00696877">
      <w:pPr>
        <w:pStyle w:val="HTML-esimuotoiltu"/>
        <w:rPr>
          <w:color w:val="000000"/>
          <w:lang w:val="en-GB"/>
        </w:rPr>
      </w:pPr>
      <w:r>
        <w:rPr>
          <w:color w:val="000000"/>
          <w:lang w:val="en-GB"/>
        </w:rPr>
        <w:t xml:space="preserve">      soapActionRequired="true"/&gt;</w:t>
      </w:r>
    </w:p>
    <w:p w14:paraId="2C6998D9" w14:textId="77777777" w:rsidR="00696877" w:rsidRDefault="00696877">
      <w:pPr>
        <w:pStyle w:val="HTML-esimuotoiltu"/>
        <w:rPr>
          <w:color w:val="000000"/>
          <w:lang w:val="en-GB"/>
        </w:rPr>
      </w:pPr>
      <w:r>
        <w:rPr>
          <w:color w:val="000000"/>
          <w:lang w:val="en-GB"/>
        </w:rPr>
        <w:t xml:space="preserve">    &lt;input&gt;</w:t>
      </w:r>
    </w:p>
    <w:p w14:paraId="6A197806" w14:textId="77777777" w:rsidR="00696877" w:rsidRDefault="00696877">
      <w:pPr>
        <w:pStyle w:val="HTML-esimuotoiltu"/>
        <w:rPr>
          <w:color w:val="000000"/>
          <w:lang w:val="en-GB"/>
        </w:rPr>
      </w:pPr>
      <w:r>
        <w:rPr>
          <w:color w:val="000000"/>
          <w:lang w:val="en-GB"/>
        </w:rPr>
        <w:t xml:space="preserve">      &lt;soap12:body use="literal"/&gt;</w:t>
      </w:r>
    </w:p>
    <w:p w14:paraId="6E1E796F" w14:textId="77777777" w:rsidR="00696877" w:rsidRPr="00193A9E" w:rsidRDefault="00696877">
      <w:pPr>
        <w:pStyle w:val="HTML-esimuotoiltu"/>
        <w:rPr>
          <w:color w:val="000000"/>
        </w:rPr>
      </w:pPr>
      <w:r>
        <w:rPr>
          <w:color w:val="000000"/>
          <w:lang w:val="en-GB"/>
        </w:rPr>
        <w:t xml:space="preserve">    </w:t>
      </w:r>
      <w:r w:rsidRPr="00193A9E">
        <w:rPr>
          <w:color w:val="000000"/>
        </w:rPr>
        <w:t>&lt;/input&gt;</w:t>
      </w:r>
    </w:p>
    <w:p w14:paraId="22258FD0" w14:textId="77777777" w:rsidR="00696877" w:rsidRPr="00193A9E" w:rsidRDefault="00696877">
      <w:pPr>
        <w:pStyle w:val="HTML-esimuotoiltu"/>
        <w:rPr>
          <w:color w:val="000000"/>
        </w:rPr>
      </w:pPr>
      <w:r w:rsidRPr="00193A9E">
        <w:rPr>
          <w:color w:val="000000"/>
        </w:rPr>
        <w:t xml:space="preserve">  &lt;/operation&gt;</w:t>
      </w:r>
    </w:p>
    <w:p w14:paraId="160AD50A" w14:textId="77777777" w:rsidR="00696877" w:rsidRPr="00193A9E" w:rsidRDefault="00696877">
      <w:pPr>
        <w:pStyle w:val="HTML-esimuotoiltu"/>
        <w:rPr>
          <w:color w:val="000000"/>
        </w:rPr>
      </w:pPr>
      <w:r w:rsidRPr="00193A9E">
        <w:rPr>
          <w:color w:val="000000"/>
        </w:rPr>
        <w:t>&lt;/binding&gt;</w:t>
      </w:r>
    </w:p>
    <w:p w14:paraId="389B9622" w14:textId="77777777" w:rsidR="00696877" w:rsidRPr="00193A9E" w:rsidRDefault="00696877"/>
    <w:p w14:paraId="43DB645A" w14:textId="77777777" w:rsidR="00696877" w:rsidRPr="00193A9E" w:rsidRDefault="00696877">
      <w:pPr>
        <w:pStyle w:val="Otsikko7"/>
      </w:pPr>
      <w:r w:rsidRPr="00193A9E">
        <w:t>WSDL service</w:t>
      </w:r>
    </w:p>
    <w:p w14:paraId="52A5ADE8" w14:textId="77777777" w:rsidR="00696877" w:rsidRPr="00193A9E" w:rsidRDefault="00696877"/>
    <w:p w14:paraId="390D759F" w14:textId="77777777" w:rsidR="00696877" w:rsidRDefault="00696877">
      <w:r>
        <w:t>Lopuksi nimetään palvelut, sidotaan ne binding-määrittelyihin ja kerrotaan missä portissa ja missä osoitteessa palvelu on saatavissa.</w:t>
      </w:r>
    </w:p>
    <w:p w14:paraId="54663485" w14:textId="77777777" w:rsidR="00696877" w:rsidRDefault="00696877"/>
    <w:p w14:paraId="6FF9B166" w14:textId="77777777" w:rsidR="00696877" w:rsidRDefault="00696877">
      <w:pPr>
        <w:rPr>
          <w:lang w:val="en-GB"/>
        </w:rPr>
      </w:pPr>
      <w:r>
        <w:rPr>
          <w:lang w:val="en-GB"/>
        </w:rPr>
        <w:t>Esimerkki:</w:t>
      </w:r>
    </w:p>
    <w:p w14:paraId="59178326" w14:textId="77777777" w:rsidR="00696877" w:rsidRDefault="00696877">
      <w:pPr>
        <w:rPr>
          <w:lang w:val="en-GB"/>
        </w:rPr>
      </w:pPr>
    </w:p>
    <w:p w14:paraId="760F34A0" w14:textId="77777777" w:rsidR="00696877" w:rsidRDefault="00696877">
      <w:pPr>
        <w:pStyle w:val="HTML-esimuotoiltu"/>
        <w:rPr>
          <w:color w:val="000000"/>
          <w:lang w:val="en-GB"/>
        </w:rPr>
      </w:pPr>
      <w:r>
        <w:rPr>
          <w:color w:val="000000"/>
          <w:lang w:val="en-GB"/>
        </w:rPr>
        <w:t>&lt;service name="PRPA_AR101002_Service"&gt;</w:t>
      </w:r>
    </w:p>
    <w:p w14:paraId="4062C693" w14:textId="77777777" w:rsidR="00696877" w:rsidRDefault="00696877">
      <w:pPr>
        <w:pStyle w:val="HTML-esimuotoiltu"/>
        <w:rPr>
          <w:color w:val="000000"/>
          <w:lang w:val="en-GB"/>
        </w:rPr>
      </w:pPr>
      <w:r>
        <w:rPr>
          <w:color w:val="000000"/>
          <w:lang w:val="en-GB"/>
        </w:rPr>
        <w:t xml:space="preserve">  &lt;port </w:t>
      </w:r>
    </w:p>
    <w:p w14:paraId="2868D756" w14:textId="77777777" w:rsidR="00696877" w:rsidRDefault="00696877">
      <w:pPr>
        <w:pStyle w:val="HTML-esimuotoiltu"/>
        <w:rPr>
          <w:color w:val="000000"/>
          <w:lang w:val="en-GB"/>
        </w:rPr>
      </w:pPr>
      <w:r>
        <w:rPr>
          <w:color w:val="000000"/>
          <w:lang w:val="en-GB"/>
        </w:rPr>
        <w:t xml:space="preserve">      name="PRPA_AR101002_Port" </w:t>
      </w:r>
    </w:p>
    <w:p w14:paraId="5919C13A" w14:textId="77777777" w:rsidR="00696877" w:rsidRDefault="00696877">
      <w:pPr>
        <w:pStyle w:val="HTML-esimuotoiltu"/>
        <w:rPr>
          <w:color w:val="000000"/>
          <w:lang w:val="en-GB"/>
        </w:rPr>
      </w:pPr>
      <w:r>
        <w:rPr>
          <w:color w:val="000000"/>
          <w:lang w:val="en-GB"/>
        </w:rPr>
        <w:t xml:space="preserve">      binding="hl7:PRPA_AR101002_Binding"&gt;</w:t>
      </w:r>
    </w:p>
    <w:p w14:paraId="4C16B6BF" w14:textId="77777777" w:rsidR="00696877" w:rsidRDefault="00696877">
      <w:pPr>
        <w:pStyle w:val="HTML-esimuotoiltu"/>
        <w:rPr>
          <w:color w:val="000000"/>
          <w:lang w:val="en-GB"/>
        </w:rPr>
      </w:pPr>
      <w:r>
        <w:rPr>
          <w:color w:val="000000"/>
          <w:lang w:val="en-GB"/>
        </w:rPr>
        <w:t xml:space="preserve">    &lt;soap:address</w:t>
      </w:r>
    </w:p>
    <w:p w14:paraId="1E6D8DB6" w14:textId="77777777" w:rsidR="00696877" w:rsidRDefault="00696877">
      <w:pPr>
        <w:pStyle w:val="HTML-esimuotoiltu"/>
        <w:rPr>
          <w:color w:val="000000"/>
          <w:lang w:val="en-GB"/>
        </w:rPr>
      </w:pPr>
      <w:r>
        <w:rPr>
          <w:color w:val="000000"/>
          <w:lang w:val="en-GB"/>
        </w:rPr>
        <w:t xml:space="preserve">        location="http://servicelocation/PRPA_AR101002"/&gt;</w:t>
      </w:r>
    </w:p>
    <w:p w14:paraId="6BE24E2A" w14:textId="77777777" w:rsidR="00696877" w:rsidRDefault="00696877">
      <w:pPr>
        <w:pStyle w:val="HTML-esimuotoiltu"/>
        <w:rPr>
          <w:color w:val="000000"/>
          <w:lang w:val="en-GB"/>
        </w:rPr>
      </w:pPr>
      <w:r>
        <w:rPr>
          <w:color w:val="000000"/>
          <w:lang w:val="en-GB"/>
        </w:rPr>
        <w:t xml:space="preserve">  &lt;/port&gt;</w:t>
      </w:r>
    </w:p>
    <w:p w14:paraId="63DD934C" w14:textId="77777777" w:rsidR="00696877" w:rsidRDefault="00696877">
      <w:pPr>
        <w:pStyle w:val="HTML-esimuotoiltu"/>
        <w:rPr>
          <w:color w:val="000000"/>
          <w:lang w:val="en-GB"/>
        </w:rPr>
      </w:pPr>
      <w:r>
        <w:rPr>
          <w:color w:val="000000"/>
          <w:lang w:val="en-GB"/>
        </w:rPr>
        <w:t xml:space="preserve">  &lt;port </w:t>
      </w:r>
    </w:p>
    <w:p w14:paraId="4668B622" w14:textId="77777777" w:rsidR="00696877" w:rsidRDefault="00696877">
      <w:pPr>
        <w:pStyle w:val="HTML-esimuotoiltu"/>
        <w:rPr>
          <w:color w:val="000000"/>
          <w:lang w:val="en-GB"/>
        </w:rPr>
      </w:pPr>
      <w:r>
        <w:rPr>
          <w:color w:val="000000"/>
          <w:lang w:val="en-GB"/>
        </w:rPr>
        <w:t xml:space="preserve">      name="PRPA_AR101002_PortSoap12" </w:t>
      </w:r>
    </w:p>
    <w:p w14:paraId="3A2002EE" w14:textId="77777777" w:rsidR="00696877" w:rsidRDefault="00696877">
      <w:pPr>
        <w:pStyle w:val="HTML-esimuotoiltu"/>
        <w:rPr>
          <w:color w:val="000000"/>
          <w:lang w:val="en-GB"/>
        </w:rPr>
      </w:pPr>
      <w:r>
        <w:rPr>
          <w:color w:val="000000"/>
          <w:lang w:val="en-GB"/>
        </w:rPr>
        <w:t xml:space="preserve">      binding="hl7:PRPA_AR101002_Binding_Soap12"&gt;</w:t>
      </w:r>
    </w:p>
    <w:p w14:paraId="791D305C" w14:textId="77777777" w:rsidR="00696877" w:rsidRDefault="00696877">
      <w:pPr>
        <w:pStyle w:val="HTML-esimuotoiltu"/>
        <w:rPr>
          <w:color w:val="000000"/>
          <w:lang w:val="en-GB"/>
        </w:rPr>
      </w:pPr>
      <w:r>
        <w:rPr>
          <w:color w:val="000000"/>
          <w:lang w:val="en-GB"/>
        </w:rPr>
        <w:t xml:space="preserve">    &lt;soap12:address </w:t>
      </w:r>
    </w:p>
    <w:p w14:paraId="6FD539B2" w14:textId="77777777" w:rsidR="00696877" w:rsidRDefault="00696877">
      <w:pPr>
        <w:pStyle w:val="HTML-esimuotoiltu"/>
        <w:rPr>
          <w:color w:val="000000"/>
          <w:lang w:val="en-GB"/>
        </w:rPr>
      </w:pPr>
      <w:r>
        <w:rPr>
          <w:color w:val="000000"/>
          <w:lang w:val="en-GB"/>
        </w:rPr>
        <w:t xml:space="preserve">        location="http://servicelocation/PRPA_AR101002"/&gt;</w:t>
      </w:r>
    </w:p>
    <w:p w14:paraId="621360AA" w14:textId="77777777" w:rsidR="00696877" w:rsidRDefault="00696877">
      <w:pPr>
        <w:pStyle w:val="HTML-esimuotoiltu"/>
        <w:rPr>
          <w:color w:val="000000"/>
          <w:lang w:val="en-GB"/>
        </w:rPr>
      </w:pPr>
      <w:r>
        <w:rPr>
          <w:color w:val="000000"/>
          <w:lang w:val="en-GB"/>
        </w:rPr>
        <w:t xml:space="preserve">  &lt;/port&gt;</w:t>
      </w:r>
    </w:p>
    <w:p w14:paraId="1C705578" w14:textId="77777777" w:rsidR="00696877" w:rsidRDefault="00696877">
      <w:pPr>
        <w:pStyle w:val="HTML-esimuotoiltu"/>
        <w:rPr>
          <w:color w:val="000000"/>
          <w:lang w:val="en-GB"/>
        </w:rPr>
      </w:pPr>
      <w:r>
        <w:rPr>
          <w:color w:val="000000"/>
          <w:lang w:val="en-GB"/>
        </w:rPr>
        <w:t>&lt;/service&gt;</w:t>
      </w:r>
    </w:p>
    <w:p w14:paraId="1C8B8BCD" w14:textId="77777777" w:rsidR="00696877" w:rsidRDefault="00696877">
      <w:pPr>
        <w:pStyle w:val="Sisluet1"/>
        <w:rPr>
          <w:lang w:val="en-GB"/>
        </w:rPr>
      </w:pPr>
    </w:p>
    <w:p w14:paraId="307EFB95" w14:textId="77777777" w:rsidR="00696877" w:rsidRDefault="00696877">
      <w:pPr>
        <w:rPr>
          <w:lang w:val="en-US"/>
        </w:rPr>
      </w:pPr>
    </w:p>
    <w:p w14:paraId="1286613E" w14:textId="77777777" w:rsidR="00696877" w:rsidRDefault="00696877">
      <w:pPr>
        <w:pStyle w:val="Otsikko4"/>
        <w:rPr>
          <w:lang w:val="en-US"/>
        </w:rPr>
      </w:pPr>
      <w:bookmarkStart w:id="199" w:name="_Toc200435691"/>
      <w:r>
        <w:rPr>
          <w:lang w:val="en-US"/>
        </w:rPr>
        <w:t>Synkroninen Web Services siirto</w:t>
      </w:r>
      <w:bookmarkEnd w:id="199"/>
    </w:p>
    <w:p w14:paraId="484D4065" w14:textId="77777777" w:rsidR="00696877" w:rsidRDefault="00696877">
      <w:pPr>
        <w:rPr>
          <w:lang w:val="en-US"/>
        </w:rPr>
      </w:pPr>
    </w:p>
    <w:p w14:paraId="56AC375C" w14:textId="77777777" w:rsidR="00696877" w:rsidRDefault="00696877">
      <w:r>
        <w:t>HL7 V3 interaktiossa sanomaan voi tulla useita vaihtoehtoisia vastauksia ja lisäksi vastaanottokuittaus (Accept Ack). WSDL määritys ei salli operaatiossa sanomaan kuin yhden vastaussanoman ja perusprofiilin kohta HL7-WSP100 vaatii, että SOAP Bodyn ensimmäisen elementin on oltava interaktion tunnus.</w:t>
      </w:r>
      <w:r w:rsidR="00C4189D">
        <w:t xml:space="preserve"> HL7 Web Services </w:t>
      </w:r>
      <w:r w:rsidR="00C4189D" w:rsidRPr="00C4189D">
        <w:t>perusprofiili</w:t>
      </w:r>
      <w:r>
        <w:t xml:space="preserve">  on käytännössä tehty asynkronisen liikenteen määrittelyyn. </w:t>
      </w:r>
    </w:p>
    <w:p w14:paraId="27D4A801" w14:textId="77777777" w:rsidR="00696877" w:rsidRDefault="00696877">
      <w:r>
        <w:t>Asynkronisen liikenteen toteuttaminen vaatii, että molemmat osapuolet voivat toimia server moodissa. Kaikille clienteille server moodi ei kuitenkaan ole mahdollinen.</w:t>
      </w:r>
    </w:p>
    <w:p w14:paraId="243DF134" w14:textId="77777777" w:rsidR="00696877" w:rsidRDefault="00696877"/>
    <w:p w14:paraId="775B0C43" w14:textId="77777777" w:rsidR="00696877" w:rsidRDefault="00696877">
      <w:r>
        <w:t xml:space="preserve">Tämän vuoksi </w:t>
      </w:r>
      <w:r>
        <w:rPr>
          <w:b/>
          <w:bCs/>
        </w:rPr>
        <w:t>HL7 Finland sallii poikkeamisen perusprofiilin kohdasta HL7-WSP100 synkronisen Web Services liikenteen vastausinteraktioiden toteuttamisessa request-response tyyppisessä liikenteessä</w:t>
      </w:r>
      <w:r>
        <w:t>. Kansainvälisissä toteutuksissa (Hollanti, Kanada) on toimittu samalla tavalla eikä HL7 web services profiilien dokumentaatio anna ohjeita tämän ongelman ratkaisemiseksi.</w:t>
      </w:r>
    </w:p>
    <w:p w14:paraId="7AF26544" w14:textId="77777777" w:rsidR="00696877" w:rsidRDefault="00696877"/>
    <w:p w14:paraId="4023D684" w14:textId="77777777" w:rsidR="00696877" w:rsidRDefault="00696877">
      <w:r>
        <w:t>Synkronisessa liikenteessä positiivista vastaanottokuittausta ei voi käyttää onnistuneen pyynnön jälkeen, koska tässä tapauksessa palautetaan sovellustason vastaussanoma, eli jos kuittausta käytetään pyyntösanomassa acceptAckCode code="ER". Palautettavassa vastausinteraktiossa ei voi pyytää vastaanottokuittausta eli acceptAckCode code="NE".</w:t>
      </w:r>
    </w:p>
    <w:p w14:paraId="39E966B0" w14:textId="77777777" w:rsidR="00696877" w:rsidRDefault="00696877"/>
    <w:p w14:paraId="4A153485" w14:textId="77777777" w:rsidR="00696877" w:rsidRDefault="00696877">
      <w:pPr>
        <w:pStyle w:val="Otsikko7"/>
        <w:rPr>
          <w:szCs w:val="24"/>
          <w:lang w:eastAsia="fi-FI"/>
        </w:rPr>
      </w:pPr>
      <w:r>
        <w:rPr>
          <w:szCs w:val="24"/>
          <w:lang w:eastAsia="fi-FI"/>
        </w:rPr>
        <w:t>HL7 Finlandin suositus vastausinteraktioiden toteuttamiseksi synkronisessa Web Services liikenteessä:</w:t>
      </w:r>
    </w:p>
    <w:p w14:paraId="2A8CB034" w14:textId="77777777" w:rsidR="00696877" w:rsidRDefault="00696877"/>
    <w:p w14:paraId="72508537" w14:textId="77777777" w:rsidR="00696877" w:rsidRDefault="00696877">
      <w:r>
        <w:t>Vastaanottokuittausta pyydetään vain virhetilanteessa &lt;acceptAckCode code="ER"/&gt;.</w:t>
      </w:r>
    </w:p>
    <w:p w14:paraId="16139661" w14:textId="77777777" w:rsidR="00696877" w:rsidRDefault="00696877"/>
    <w:p w14:paraId="087CC369" w14:textId="77777777" w:rsidR="00696877" w:rsidRDefault="00696877">
      <w:r>
        <w:t>Vastaussanoman juurielementin nimeämisessä ja WSDL kuvauksessa käytetään seuraavaa nimeämistapaa ja rakennetta:</w:t>
      </w:r>
    </w:p>
    <w:p w14:paraId="35614127" w14:textId="77777777" w:rsidR="00696877" w:rsidRDefault="00696877"/>
    <w:p w14:paraId="6F0D3CDF" w14:textId="77777777" w:rsidR="00696877" w:rsidRDefault="00696877">
      <w:pPr>
        <w:numPr>
          <w:ilvl w:val="0"/>
          <w:numId w:val="26"/>
        </w:numPr>
      </w:pPr>
      <w:r>
        <w:t xml:space="preserve">Vastaussanoman juurielementti nimetään pyyntöinteraktion mukaan liittämällä interaktion nimeen </w:t>
      </w:r>
      <w:r>
        <w:rPr>
          <w:b/>
          <w:bCs/>
        </w:rPr>
        <w:t>alaviiva</w:t>
      </w:r>
      <w:r>
        <w:t xml:space="preserve"> ja teksti </w:t>
      </w:r>
      <w:r>
        <w:rPr>
          <w:b/>
          <w:bCs/>
        </w:rPr>
        <w:t>Response,</w:t>
      </w:r>
      <w:r>
        <w:t xml:space="preserve"> elementin namespace on "urn:hl7-org:v3" kuten muillakin elementeillä</w:t>
      </w:r>
      <w:r>
        <w:rPr>
          <w:b/>
          <w:bCs/>
        </w:rPr>
        <w:t>,</w:t>
      </w:r>
      <w:r>
        <w:t xml:space="preserve"> esim PRSC_IN030101FI01_Response</w:t>
      </w:r>
    </w:p>
    <w:p w14:paraId="69E530B1" w14:textId="77777777" w:rsidR="00696877" w:rsidRDefault="00696877">
      <w:pPr>
        <w:numPr>
          <w:ilvl w:val="0"/>
          <w:numId w:val="26"/>
        </w:numPr>
        <w:rPr>
          <w:lang w:val="en-GB"/>
        </w:rPr>
      </w:pPr>
      <w:r>
        <w:t xml:space="preserve">Vastaussanoman juurielementtiin lisätään attribuutti </w:t>
      </w:r>
      <w:r>
        <w:rPr>
          <w:b/>
          <w:bCs/>
        </w:rPr>
        <w:t>intermediateLayer</w:t>
      </w:r>
      <w:r>
        <w:t xml:space="preserve"> joka saa arvon </w:t>
      </w:r>
      <w:r>
        <w:rPr>
          <w:b/>
          <w:bCs/>
        </w:rPr>
        <w:t>true</w:t>
      </w:r>
      <w:r>
        <w:t xml:space="preserve"> ja on aina mukana sanomassa. </w:t>
      </w:r>
      <w:r>
        <w:rPr>
          <w:lang w:val="en-GB"/>
        </w:rPr>
        <w:t>Attribuutti määritellään seuraavasti: &lt;attribute name="intermediateLayer" type="boolean" use="required" fixed="true"/&gt;</w:t>
      </w:r>
    </w:p>
    <w:p w14:paraId="1889F5E8" w14:textId="77777777" w:rsidR="00696877" w:rsidRDefault="00696877">
      <w:pPr>
        <w:numPr>
          <w:ilvl w:val="0"/>
          <w:numId w:val="26"/>
        </w:numPr>
      </w:pPr>
      <w:r>
        <w:t>Vaihtoehtoiset vastausinteraktiot luetellaan WSDL tiedostossa &lt;choice&gt; rakenteen sisällä.</w:t>
      </w:r>
    </w:p>
    <w:p w14:paraId="7FAB8591" w14:textId="77777777" w:rsidR="00696877" w:rsidRDefault="00696877"/>
    <w:p w14:paraId="72300608" w14:textId="77777777" w:rsidR="00696877" w:rsidRDefault="00696877">
      <w:pPr>
        <w:rPr>
          <w:lang w:val="en-GB"/>
        </w:rPr>
      </w:pPr>
      <w:r>
        <w:rPr>
          <w:lang w:val="en-GB"/>
        </w:rPr>
        <w:t>Esim. SOAP rakenne</w:t>
      </w:r>
    </w:p>
    <w:p w14:paraId="37645293" w14:textId="77777777" w:rsidR="00696877" w:rsidRDefault="00696877">
      <w:pPr>
        <w:rPr>
          <w:lang w:val="en-GB"/>
        </w:rPr>
      </w:pPr>
    </w:p>
    <w:p w14:paraId="1EC09A03" w14:textId="77777777" w:rsidR="00696877" w:rsidRDefault="00696877">
      <w:pPr>
        <w:pStyle w:val="HTML-esimuotoiltu"/>
        <w:rPr>
          <w:lang w:val="en-GB"/>
        </w:rPr>
      </w:pPr>
      <w:r>
        <w:rPr>
          <w:lang w:val="en-GB"/>
        </w:rPr>
        <w:t>&lt;SOAP-ENV:Envelope&gt;</w:t>
      </w:r>
    </w:p>
    <w:p w14:paraId="5DE118F0" w14:textId="77777777" w:rsidR="00696877" w:rsidRDefault="00696877">
      <w:pPr>
        <w:pStyle w:val="HTML-esimuotoiltu"/>
        <w:rPr>
          <w:lang w:val="en-GB"/>
        </w:rPr>
      </w:pPr>
      <w:r>
        <w:rPr>
          <w:lang w:val="en-GB"/>
        </w:rPr>
        <w:t xml:space="preserve">  &lt;SOAP-ENV:Header&gt;</w:t>
      </w:r>
    </w:p>
    <w:p w14:paraId="1F86A3B4" w14:textId="77777777" w:rsidR="00696877" w:rsidRDefault="00696877">
      <w:pPr>
        <w:pStyle w:val="HTML-esimuotoiltu"/>
        <w:rPr>
          <w:lang w:val="en-GB"/>
        </w:rPr>
      </w:pPr>
      <w:r>
        <w:rPr>
          <w:lang w:val="en-GB"/>
        </w:rPr>
        <w:t xml:space="preserve">   .....</w:t>
      </w:r>
    </w:p>
    <w:p w14:paraId="0B42F52E" w14:textId="77777777" w:rsidR="00696877" w:rsidRDefault="00696877">
      <w:pPr>
        <w:pStyle w:val="HTML-esimuotoiltu"/>
        <w:rPr>
          <w:lang w:val="en-GB"/>
        </w:rPr>
      </w:pPr>
      <w:r>
        <w:rPr>
          <w:lang w:val="en-GB"/>
        </w:rPr>
        <w:t xml:space="preserve">  &lt;SOAP-ENV:Header&gt;</w:t>
      </w:r>
    </w:p>
    <w:p w14:paraId="22C48F73" w14:textId="77777777" w:rsidR="00696877" w:rsidRDefault="00696877">
      <w:pPr>
        <w:pStyle w:val="HTML-esimuotoiltu"/>
        <w:rPr>
          <w:lang w:val="en-GB"/>
        </w:rPr>
      </w:pPr>
      <w:r>
        <w:rPr>
          <w:lang w:val="en-GB"/>
        </w:rPr>
        <w:t xml:space="preserve">  &lt;SOAP-ENV:Body&gt;</w:t>
      </w:r>
    </w:p>
    <w:p w14:paraId="69BFE8EB" w14:textId="77777777" w:rsidR="00696877" w:rsidRDefault="00696877">
      <w:pPr>
        <w:pStyle w:val="HTML-esimuotoiltu"/>
        <w:rPr>
          <w:lang w:val="en-GB"/>
        </w:rPr>
      </w:pPr>
      <w:r>
        <w:rPr>
          <w:lang w:val="en-GB"/>
        </w:rPr>
        <w:t xml:space="preserve">    &lt;PRSC_IN030101FI01_Response  intermediateLayer="true"  xmlns="urn:hl7-org:v3"&gt;</w:t>
      </w:r>
    </w:p>
    <w:p w14:paraId="02577DC7" w14:textId="77777777" w:rsidR="00696877" w:rsidRDefault="00696877">
      <w:pPr>
        <w:pStyle w:val="HTML-esimuotoiltu"/>
        <w:rPr>
          <w:lang w:val="en-GB"/>
        </w:rPr>
      </w:pPr>
      <w:r>
        <w:rPr>
          <w:lang w:val="en-GB"/>
        </w:rPr>
        <w:t xml:space="preserve">       &lt;PRSC_IN030102FI01&gt;</w:t>
      </w:r>
    </w:p>
    <w:p w14:paraId="7180FF2D" w14:textId="77777777" w:rsidR="00696877" w:rsidRDefault="00696877">
      <w:pPr>
        <w:pStyle w:val="HTML-esimuotoiltu"/>
        <w:rPr>
          <w:lang w:val="en-GB"/>
        </w:rPr>
      </w:pPr>
      <w:r>
        <w:rPr>
          <w:lang w:val="en-GB"/>
        </w:rPr>
        <w:t xml:space="preserve">         .....</w:t>
      </w:r>
    </w:p>
    <w:p w14:paraId="7CCA50EA" w14:textId="77777777" w:rsidR="00696877" w:rsidRDefault="00696877">
      <w:pPr>
        <w:pStyle w:val="HTML-esimuotoiltu"/>
        <w:rPr>
          <w:lang w:val="en-GB"/>
        </w:rPr>
      </w:pPr>
      <w:r>
        <w:rPr>
          <w:lang w:val="en-GB"/>
        </w:rPr>
        <w:t xml:space="preserve">       &lt;/PRSC_IN030102FI01&gt;</w:t>
      </w:r>
    </w:p>
    <w:p w14:paraId="788F239B" w14:textId="77777777" w:rsidR="00696877" w:rsidRDefault="00696877">
      <w:pPr>
        <w:pStyle w:val="HTML-esimuotoiltu"/>
        <w:rPr>
          <w:lang w:val="en-GB"/>
        </w:rPr>
      </w:pPr>
      <w:r>
        <w:rPr>
          <w:lang w:val="en-GB"/>
        </w:rPr>
        <w:t xml:space="preserve">    &lt;/PRSC_IN030101FI01_Response&gt;</w:t>
      </w:r>
    </w:p>
    <w:p w14:paraId="2655E23A" w14:textId="77777777" w:rsidR="00696877" w:rsidRDefault="00696877">
      <w:pPr>
        <w:pStyle w:val="HTML-esimuotoiltu"/>
        <w:rPr>
          <w:lang w:val="en-GB"/>
        </w:rPr>
      </w:pPr>
      <w:r>
        <w:rPr>
          <w:lang w:val="en-GB"/>
        </w:rPr>
        <w:t xml:space="preserve">  &lt;/SOAP-ENV:Body&gt;</w:t>
      </w:r>
    </w:p>
    <w:p w14:paraId="47D49AB8" w14:textId="77777777" w:rsidR="00696877" w:rsidRDefault="00696877">
      <w:pPr>
        <w:pStyle w:val="HTML-esimuotoiltu"/>
        <w:rPr>
          <w:lang w:val="en-GB"/>
        </w:rPr>
      </w:pPr>
      <w:r>
        <w:rPr>
          <w:lang w:val="en-GB"/>
        </w:rPr>
        <w:t>&lt;/SOAP-ENV:Envelope&gt;</w:t>
      </w:r>
    </w:p>
    <w:p w14:paraId="424061E8" w14:textId="77777777" w:rsidR="00696877" w:rsidRDefault="00696877">
      <w:pPr>
        <w:pStyle w:val="Sisluet1"/>
        <w:rPr>
          <w:szCs w:val="24"/>
          <w:lang w:val="en-GB" w:eastAsia="fi-FI"/>
        </w:rPr>
      </w:pPr>
    </w:p>
    <w:p w14:paraId="3AF8CBB0" w14:textId="77777777" w:rsidR="00696877" w:rsidRDefault="00696877">
      <w:pPr>
        <w:rPr>
          <w:lang w:val="en-GB"/>
        </w:rPr>
      </w:pPr>
    </w:p>
    <w:p w14:paraId="75AAE092" w14:textId="77777777" w:rsidR="00696877" w:rsidRDefault="00696877">
      <w:r>
        <w:t>WSDL-esimerkki dokumentista ”Ajanvarausrajapinnat - Tekninen liittymämäärittely”:</w:t>
      </w:r>
    </w:p>
    <w:p w14:paraId="377645BD" w14:textId="77777777" w:rsidR="00696877" w:rsidRDefault="00696877"/>
    <w:p w14:paraId="4F5E3183" w14:textId="77777777" w:rsidR="00696877" w:rsidRDefault="00696877">
      <w:r>
        <w:t>Interaktion PRSC_IN030101FI01 vastaussanoman juurielementti on PRSC_IN030101FI01_Response. Vaihtoehtoiset vastausinteraktiot juurielementin sisällä ovat PRSC_IN030102FI01, PRSC_IN030103FI01 ja MCCI_IN000002UV01</w:t>
      </w:r>
    </w:p>
    <w:p w14:paraId="6B9E3DDD" w14:textId="77777777" w:rsidR="00696877" w:rsidRDefault="00696877"/>
    <w:p w14:paraId="30B827DE" w14:textId="77777777" w:rsidR="00696877" w:rsidRPr="00193A9E" w:rsidRDefault="00696877">
      <w:pPr>
        <w:rPr>
          <w:lang w:val="en-US"/>
        </w:rPr>
      </w:pPr>
      <w:r w:rsidRPr="00193A9E">
        <w:rPr>
          <w:lang w:val="en-US"/>
        </w:rPr>
        <w:t>WSDL kuvaus</w:t>
      </w:r>
    </w:p>
    <w:p w14:paraId="23DE4EBC" w14:textId="77777777" w:rsidR="00696877" w:rsidRPr="00193A9E" w:rsidRDefault="00696877">
      <w:pPr>
        <w:rPr>
          <w:lang w:val="en-US"/>
        </w:rPr>
      </w:pPr>
    </w:p>
    <w:p w14:paraId="227F4908" w14:textId="77777777" w:rsidR="00696877" w:rsidRPr="00193A9E" w:rsidRDefault="00696877">
      <w:pPr>
        <w:pStyle w:val="HTML-esimuotoiltu"/>
        <w:rPr>
          <w:lang w:val="en-US"/>
        </w:rPr>
      </w:pPr>
      <w:r w:rsidRPr="00193A9E">
        <w:rPr>
          <w:lang w:val="en-US"/>
        </w:rPr>
        <w:t>&lt;types&gt;</w:t>
      </w:r>
    </w:p>
    <w:p w14:paraId="08217D5E" w14:textId="77777777" w:rsidR="00696877" w:rsidRPr="00193A9E" w:rsidRDefault="00696877">
      <w:pPr>
        <w:pStyle w:val="HTML-esimuotoiltu"/>
        <w:rPr>
          <w:lang w:val="en-US"/>
        </w:rPr>
      </w:pPr>
    </w:p>
    <w:p w14:paraId="07D3413D" w14:textId="77777777" w:rsidR="00696877" w:rsidRDefault="00696877">
      <w:pPr>
        <w:pStyle w:val="HTML-esimuotoiltu"/>
        <w:rPr>
          <w:lang w:val="en-GB"/>
        </w:rPr>
      </w:pPr>
      <w:r>
        <w:rPr>
          <w:lang w:val="en-GB"/>
        </w:rPr>
        <w:t>---</w:t>
      </w:r>
    </w:p>
    <w:p w14:paraId="4E7A7C94" w14:textId="77777777" w:rsidR="00696877" w:rsidRDefault="00696877">
      <w:pPr>
        <w:pStyle w:val="HTML-esimuotoiltu"/>
        <w:rPr>
          <w:lang w:val="en-GB"/>
        </w:rPr>
      </w:pPr>
      <w:r>
        <w:rPr>
          <w:lang w:val="en-GB"/>
        </w:rPr>
        <w:t xml:space="preserve">    &lt;element name="PRSC_IN030101FI01_Response"&gt;</w:t>
      </w:r>
    </w:p>
    <w:p w14:paraId="4C0A152D" w14:textId="77777777" w:rsidR="00696877" w:rsidRDefault="00696877">
      <w:pPr>
        <w:pStyle w:val="HTML-esimuotoiltu"/>
        <w:rPr>
          <w:lang w:val="en-GB"/>
        </w:rPr>
      </w:pPr>
      <w:r>
        <w:rPr>
          <w:lang w:val="en-GB"/>
        </w:rPr>
        <w:t xml:space="preserve">      &lt;complexType&gt;</w:t>
      </w:r>
    </w:p>
    <w:p w14:paraId="39DB5044" w14:textId="77777777" w:rsidR="00696877" w:rsidRDefault="00696877">
      <w:pPr>
        <w:pStyle w:val="HTML-esimuotoiltu"/>
        <w:rPr>
          <w:lang w:val="en-GB"/>
        </w:rPr>
      </w:pPr>
      <w:r>
        <w:rPr>
          <w:lang w:val="en-GB"/>
        </w:rPr>
        <w:t xml:space="preserve">        &lt;choice&gt;</w:t>
      </w:r>
    </w:p>
    <w:p w14:paraId="2DA31047" w14:textId="77777777" w:rsidR="00696877" w:rsidRDefault="00696877">
      <w:pPr>
        <w:pStyle w:val="HTML-esimuotoiltu"/>
        <w:rPr>
          <w:lang w:val="en-GB"/>
        </w:rPr>
      </w:pPr>
      <w:r>
        <w:rPr>
          <w:lang w:val="en-GB"/>
        </w:rPr>
        <w:t xml:space="preserve">          &lt;element ref="hl7:MCCI_IN000002UV01"/&gt;</w:t>
      </w:r>
    </w:p>
    <w:p w14:paraId="63B449E2" w14:textId="77777777" w:rsidR="00696877" w:rsidRDefault="00696877">
      <w:pPr>
        <w:pStyle w:val="HTML-esimuotoiltu"/>
        <w:rPr>
          <w:lang w:val="en-GB"/>
        </w:rPr>
      </w:pPr>
      <w:r>
        <w:rPr>
          <w:lang w:val="en-GB"/>
        </w:rPr>
        <w:t xml:space="preserve">          &lt;element ref="hl7:PRSC_IN030102FI01"/&gt;</w:t>
      </w:r>
    </w:p>
    <w:p w14:paraId="168357FE" w14:textId="77777777" w:rsidR="00696877" w:rsidRDefault="00696877">
      <w:pPr>
        <w:pStyle w:val="HTML-esimuotoiltu"/>
        <w:rPr>
          <w:lang w:val="en-GB"/>
        </w:rPr>
      </w:pPr>
      <w:r>
        <w:rPr>
          <w:lang w:val="en-GB"/>
        </w:rPr>
        <w:t xml:space="preserve">          &lt;element ref="hl7:PRSC_IN030103FI01"/&gt;</w:t>
      </w:r>
    </w:p>
    <w:p w14:paraId="47D36C89" w14:textId="77777777" w:rsidR="00696877" w:rsidRDefault="00696877">
      <w:pPr>
        <w:pStyle w:val="HTML-esimuotoiltu"/>
        <w:rPr>
          <w:lang w:val="en-GB"/>
        </w:rPr>
      </w:pPr>
      <w:r>
        <w:rPr>
          <w:lang w:val="en-GB"/>
        </w:rPr>
        <w:t xml:space="preserve">        &lt;/choice&gt;</w:t>
      </w:r>
    </w:p>
    <w:p w14:paraId="14F7A5A1" w14:textId="77777777" w:rsidR="00696877" w:rsidRDefault="00696877">
      <w:pPr>
        <w:pStyle w:val="HTML-esimuotoiltu"/>
        <w:rPr>
          <w:lang w:val="en-GB"/>
        </w:rPr>
      </w:pPr>
      <w:r>
        <w:rPr>
          <w:lang w:val="en-GB"/>
        </w:rPr>
        <w:t xml:space="preserve">        &lt;attribute name="intermediateLayer" type="boolean" use="required" fixed="true"/&gt;</w:t>
      </w:r>
    </w:p>
    <w:p w14:paraId="7B99CD81" w14:textId="77777777" w:rsidR="00696877" w:rsidRDefault="00696877">
      <w:pPr>
        <w:pStyle w:val="HTML-esimuotoiltu"/>
        <w:rPr>
          <w:lang w:val="en-GB"/>
        </w:rPr>
      </w:pPr>
      <w:r>
        <w:rPr>
          <w:lang w:val="en-GB"/>
        </w:rPr>
        <w:t xml:space="preserve">      &lt;/complexType&gt;</w:t>
      </w:r>
    </w:p>
    <w:p w14:paraId="566DBAA8" w14:textId="77777777" w:rsidR="00696877" w:rsidRDefault="00696877">
      <w:pPr>
        <w:pStyle w:val="HTML-esimuotoiltu"/>
        <w:rPr>
          <w:lang w:val="en-GB"/>
        </w:rPr>
      </w:pPr>
      <w:r>
        <w:rPr>
          <w:lang w:val="en-GB"/>
        </w:rPr>
        <w:t xml:space="preserve">    &lt;/element&gt;</w:t>
      </w:r>
    </w:p>
    <w:p w14:paraId="4A9EB558" w14:textId="77777777" w:rsidR="00696877" w:rsidRDefault="00696877">
      <w:pPr>
        <w:pStyle w:val="HTML-esimuotoiltu"/>
        <w:rPr>
          <w:lang w:val="en-GB"/>
        </w:rPr>
      </w:pPr>
      <w:r>
        <w:rPr>
          <w:lang w:val="en-GB"/>
        </w:rPr>
        <w:t xml:space="preserve">  &lt;/schema&gt;</w:t>
      </w:r>
    </w:p>
    <w:p w14:paraId="459FC38A" w14:textId="77777777" w:rsidR="00696877" w:rsidRDefault="00696877">
      <w:pPr>
        <w:pStyle w:val="HTML-esimuotoiltu"/>
        <w:rPr>
          <w:lang w:val="en-GB"/>
        </w:rPr>
      </w:pPr>
      <w:r>
        <w:rPr>
          <w:lang w:val="en-GB"/>
        </w:rPr>
        <w:t>&lt;/types&gt;</w:t>
      </w:r>
    </w:p>
    <w:p w14:paraId="1D1D656B" w14:textId="77777777" w:rsidR="00696877" w:rsidRDefault="00696877">
      <w:pPr>
        <w:pStyle w:val="HTML-esimuotoiltu"/>
        <w:rPr>
          <w:lang w:val="en-GB"/>
        </w:rPr>
      </w:pPr>
    </w:p>
    <w:p w14:paraId="0BC87D03" w14:textId="77777777" w:rsidR="00696877" w:rsidRDefault="00696877">
      <w:pPr>
        <w:pStyle w:val="HTML-esimuotoiltu"/>
        <w:rPr>
          <w:lang w:val="en-GB"/>
        </w:rPr>
      </w:pPr>
      <w:r>
        <w:rPr>
          <w:lang w:val="en-GB"/>
        </w:rPr>
        <w:t>---</w:t>
      </w:r>
    </w:p>
    <w:p w14:paraId="257085FA" w14:textId="77777777" w:rsidR="00696877" w:rsidRDefault="00696877">
      <w:pPr>
        <w:pStyle w:val="HTML-esimuotoiltu"/>
        <w:rPr>
          <w:lang w:val="en-GB"/>
        </w:rPr>
      </w:pPr>
      <w:r>
        <w:rPr>
          <w:lang w:val="en-GB"/>
        </w:rPr>
        <w:t>&lt;message name="PRSC_IN030101FI01_Message_Response"&gt;</w:t>
      </w:r>
    </w:p>
    <w:p w14:paraId="68D08FE6" w14:textId="77777777" w:rsidR="00696877" w:rsidRDefault="00696877">
      <w:pPr>
        <w:pStyle w:val="HTML-esimuotoiltu"/>
        <w:rPr>
          <w:lang w:val="en-GB"/>
        </w:rPr>
      </w:pPr>
      <w:r>
        <w:rPr>
          <w:lang w:val="en-GB"/>
        </w:rPr>
        <w:t xml:space="preserve">  &lt;documentation&gt;PRSC_IN030101FI01 / New Appointment Slot Request Response&lt;/documentation&gt;</w:t>
      </w:r>
    </w:p>
    <w:p w14:paraId="242D60B8" w14:textId="77777777" w:rsidR="00696877" w:rsidRDefault="00696877">
      <w:pPr>
        <w:pStyle w:val="HTML-esimuotoiltu"/>
        <w:rPr>
          <w:lang w:val="en-GB"/>
        </w:rPr>
      </w:pPr>
      <w:r>
        <w:rPr>
          <w:lang w:val="en-GB"/>
        </w:rPr>
        <w:t xml:space="preserve">  &lt;part name="Body" element="hl7:PRSC_IN030101FI01_Response"/&gt;</w:t>
      </w:r>
    </w:p>
    <w:p w14:paraId="7BE4377A" w14:textId="77777777" w:rsidR="00696877" w:rsidRDefault="00696877">
      <w:pPr>
        <w:pStyle w:val="HTML-esimuotoiltu"/>
        <w:rPr>
          <w:lang w:val="en-GB"/>
        </w:rPr>
      </w:pPr>
      <w:r>
        <w:rPr>
          <w:lang w:val="en-GB"/>
        </w:rPr>
        <w:t>&lt;/message&gt;</w:t>
      </w:r>
    </w:p>
    <w:p w14:paraId="7D312BD8" w14:textId="77777777" w:rsidR="00696877" w:rsidRDefault="00696877">
      <w:pPr>
        <w:pStyle w:val="HTML-esimuotoiltu"/>
        <w:rPr>
          <w:lang w:val="en-GB"/>
        </w:rPr>
      </w:pPr>
    </w:p>
    <w:p w14:paraId="626BE64B" w14:textId="77777777" w:rsidR="00696877" w:rsidRDefault="00696877">
      <w:pPr>
        <w:pStyle w:val="HTML-esimuotoiltu"/>
        <w:rPr>
          <w:lang w:val="en-GB"/>
        </w:rPr>
      </w:pPr>
      <w:r>
        <w:rPr>
          <w:lang w:val="en-GB"/>
        </w:rPr>
        <w:t>---</w:t>
      </w:r>
    </w:p>
    <w:p w14:paraId="606EA994" w14:textId="77777777" w:rsidR="00696877" w:rsidRDefault="00696877">
      <w:pPr>
        <w:pStyle w:val="HTML-esimuotoiltu"/>
        <w:rPr>
          <w:lang w:val="en-GB"/>
        </w:rPr>
      </w:pPr>
      <w:r>
        <w:rPr>
          <w:lang w:val="en-GB"/>
        </w:rPr>
        <w:t>&lt;portType name="PRSC_AR030101_PortType"&gt;</w:t>
      </w:r>
    </w:p>
    <w:p w14:paraId="106C86E8" w14:textId="77777777" w:rsidR="00696877" w:rsidRDefault="00696877">
      <w:pPr>
        <w:pStyle w:val="HTML-esimuotoiltu"/>
        <w:rPr>
          <w:lang w:val="en-GB"/>
        </w:rPr>
      </w:pPr>
      <w:r>
        <w:rPr>
          <w:lang w:val="en-GB"/>
        </w:rPr>
        <w:t xml:space="preserve">  &lt;operation name="PRSC_AR030101_PRSC_IN030101FI01"&gt;</w:t>
      </w:r>
    </w:p>
    <w:p w14:paraId="2E803A97" w14:textId="77777777" w:rsidR="00696877" w:rsidRDefault="00696877">
      <w:pPr>
        <w:pStyle w:val="HTML-esimuotoiltu"/>
        <w:rPr>
          <w:lang w:val="en-GB"/>
        </w:rPr>
      </w:pPr>
      <w:r>
        <w:rPr>
          <w:lang w:val="en-GB"/>
        </w:rPr>
        <w:t xml:space="preserve">    &lt;input message="hl7:PRSC_IN030101FI01_Message" wsa:Action="urn:hl7-org:v3:PRSC_IN030101FI01"/&gt;</w:t>
      </w:r>
    </w:p>
    <w:p w14:paraId="08547133" w14:textId="77777777" w:rsidR="00696877" w:rsidRDefault="00696877">
      <w:pPr>
        <w:pStyle w:val="HTML-esimuotoiltu"/>
        <w:rPr>
          <w:lang w:val="en-GB"/>
        </w:rPr>
      </w:pPr>
      <w:r>
        <w:rPr>
          <w:lang w:val="en-GB"/>
        </w:rPr>
        <w:t xml:space="preserve">    &lt;output message="hl7:PRSC_IN030101FI01_Message_Response" wsa:Action="urn:hl7-org:v3:PRSC_IN030101FI01_Response"/&gt;</w:t>
      </w:r>
    </w:p>
    <w:p w14:paraId="2A8769CD" w14:textId="77777777" w:rsidR="00696877" w:rsidRDefault="00696877">
      <w:pPr>
        <w:pStyle w:val="HTML-esimuotoiltu"/>
        <w:rPr>
          <w:lang w:val="en-GB"/>
        </w:rPr>
      </w:pPr>
    </w:p>
    <w:p w14:paraId="27F2A0C3" w14:textId="77777777" w:rsidR="00696877" w:rsidRDefault="00696877">
      <w:pPr>
        <w:pStyle w:val="HTML-esimuotoiltu"/>
      </w:pPr>
      <w:r>
        <w:t>---</w:t>
      </w:r>
    </w:p>
    <w:p w14:paraId="220E10AA" w14:textId="77777777" w:rsidR="00696877" w:rsidRDefault="00696877">
      <w:pPr>
        <w:pStyle w:val="HTML-esimuotoiltu"/>
      </w:pPr>
      <w:r>
        <w:t>&lt;/portType&gt;</w:t>
      </w:r>
    </w:p>
    <w:p w14:paraId="10A2099A" w14:textId="77777777" w:rsidR="00696877" w:rsidRDefault="00696877"/>
    <w:p w14:paraId="33570322" w14:textId="77777777" w:rsidR="00696877" w:rsidRDefault="00696877"/>
    <w:p w14:paraId="2C1FECF2" w14:textId="77777777" w:rsidR="00696877" w:rsidRDefault="00696877">
      <w:pPr>
        <w:pStyle w:val="Otsikko4"/>
      </w:pPr>
      <w:bookmarkStart w:id="200" w:name="_Toc200435692"/>
      <w:r>
        <w:t>Yhteensopivuus</w:t>
      </w:r>
      <w:bookmarkEnd w:id="200"/>
    </w:p>
    <w:p w14:paraId="5FD1BF3A" w14:textId="77777777" w:rsidR="00696877" w:rsidRDefault="00696877"/>
    <w:p w14:paraId="0CA20092" w14:textId="77777777" w:rsidR="00696877" w:rsidRPr="00193A9E" w:rsidRDefault="00696877">
      <w:r>
        <w:t xml:space="preserve">WS-I Basic profile 1.0 listaa parhaat periaatteet, joita noudatetaan käytettäessä SOAP 1.1:tä ja WSDL 1.1:tä. </w:t>
      </w:r>
      <w:r w:rsidRPr="00193A9E">
        <w:t>HL7 WSP noudattaa WS-I basic profilea.</w:t>
      </w:r>
    </w:p>
    <w:p w14:paraId="3DFC951D" w14:textId="77777777" w:rsidR="00696877" w:rsidRPr="00193A9E" w:rsidRDefault="00696877"/>
    <w:p w14:paraId="1DF15C98" w14:textId="77777777" w:rsidR="00696877" w:rsidRDefault="00696877">
      <w:r>
        <w:rPr>
          <w:b/>
          <w:bCs/>
        </w:rPr>
        <w:t>HL7-WSP300</w:t>
      </w:r>
      <w:r>
        <w:t xml:space="preserve">: SOAP sanomien ja WSDL-kuvauksien tulee noudattaa WS-I Basic Profilea 1.0. </w:t>
      </w:r>
    </w:p>
    <w:p w14:paraId="4F79EBA4" w14:textId="77777777" w:rsidR="00696877" w:rsidRDefault="00696877"/>
    <w:p w14:paraId="1351C3CE" w14:textId="77777777" w:rsidR="00696877" w:rsidRDefault="00696877">
      <w:r>
        <w:t>Kyseinen profiili ohjeistaa SOAP 1.1:n käytön ja käytämme Suomessakin SOAP 1.1:ta. Erot eivät ole kovin suuret teknisesti SOAP 1.2:een verrattuna. HL7:n WSDL-soveltamistapa ohjeistaa myös SOAP 1.2:n käytön, sillä WSDL 1.1:llä voidaan kuvata SOAP 1.2:n käyttö. WSDL 2.0:aa ei kuitenkaan käytetä.</w:t>
      </w:r>
    </w:p>
    <w:p w14:paraId="42D1656A" w14:textId="77777777" w:rsidR="00696877" w:rsidRDefault="00696877"/>
    <w:p w14:paraId="762C7A75" w14:textId="77777777" w:rsidR="00696877" w:rsidRDefault="00696877">
      <w:r>
        <w:t>WS-I basic profilesta on ilmestynyt myös versio 1.1, mutta erot edelliseen versioon eivät ole kovin suuria. Versiossa 1.1 on korjattu edellisen version virheitä ja ohjeistettu liitteiden siirto.</w:t>
      </w:r>
    </w:p>
    <w:p w14:paraId="2362CA60" w14:textId="77777777" w:rsidR="00696877" w:rsidRDefault="00696877"/>
    <w:p w14:paraId="1FFA7FB2" w14:textId="77777777" w:rsidR="00696877" w:rsidRDefault="00696877">
      <w:r>
        <w:t>WS-I profiilin noudattamisessa on perusongelman vaatimuksen R2710 kohdalla. Kyseinen määritys vaatii, että wire signaturen, eli käytännössä SOAP-sanoman method wrapperin pitää olla yksikäsitteinen. HL7:ssa asiaa on tulkittu niin, että wire signature on payloadin juurielementin lisäksi SOAP action. Ongelma tulee esille kuittaussanomien kohdalla, mutta ei ole edes tekninen ongelma.</w:t>
      </w:r>
    </w:p>
    <w:p w14:paraId="680199B1" w14:textId="77777777" w:rsidR="00696877" w:rsidRDefault="00696877"/>
    <w:p w14:paraId="207206D3" w14:textId="77777777" w:rsidR="00696877" w:rsidRDefault="00696877">
      <w:r>
        <w:t>Kuten edellä esitetystä huomaamme, HL7 web services implementaatio on toteutettu suoraviivaisesti ja yksinkertaisesti. Sovellustason interaktiot muodostavat operaatiot ja operaatioista on yksi yhteen mäppäys vastaavaan siirtokuvaukseen.</w:t>
      </w:r>
    </w:p>
    <w:p w14:paraId="517C993A" w14:textId="77777777" w:rsidR="00696877" w:rsidRDefault="00696877"/>
    <w:p w14:paraId="340F3856" w14:textId="77777777" w:rsidR="00696877" w:rsidRDefault="00696877">
      <w:r>
        <w:rPr>
          <w:b/>
          <w:bCs/>
        </w:rPr>
        <w:t>HL7-WSP400</w:t>
      </w:r>
      <w:r>
        <w:t>: Tämän perusprofiilimäärityksen versio on ”http://www.hl7.org/v3/ws/2005/09/basic”</w:t>
      </w:r>
    </w:p>
    <w:p w14:paraId="46F11528" w14:textId="77777777" w:rsidR="00696877" w:rsidRDefault="00696877"/>
    <w:p w14:paraId="29C5782C" w14:textId="77777777" w:rsidR="00696877" w:rsidRDefault="00696877">
      <w:r>
        <w:t>Kyseistä klausuulia (HL7-WSP400) voidaan käyttää määrityksen mukaisuus – dokumenteissa (conformance statements).</w:t>
      </w:r>
    </w:p>
    <w:p w14:paraId="17A00541" w14:textId="77777777" w:rsidR="00696877" w:rsidRDefault="00696877"/>
    <w:p w14:paraId="70F65D36" w14:textId="77777777" w:rsidR="00696877" w:rsidRDefault="00696877">
      <w:r>
        <w:t>Tässä dokumentissa perusprofiilimääritystä on siis paikallistettu syyskuun 2005 äänestyspaketin mukaisesti. Sama määritys on May 2007 ballot-paketissa. Normative version 2006 sisältää vain basic profilen, joten käytämme ballot-pakettien määrityksiä.</w:t>
      </w:r>
    </w:p>
    <w:p w14:paraId="3662CF36" w14:textId="77777777" w:rsidR="00696877" w:rsidRDefault="00696877"/>
    <w:p w14:paraId="07B4285B" w14:textId="77777777" w:rsidR="00696877" w:rsidRDefault="00696877">
      <w:pPr>
        <w:pStyle w:val="Otsikko3"/>
      </w:pPr>
      <w:bookmarkStart w:id="201" w:name="_Toc200435693"/>
      <w:r>
        <w:t>Osoitteistusprofiliili (HL7WSAP)</w:t>
      </w:r>
      <w:bookmarkEnd w:id="201"/>
    </w:p>
    <w:p w14:paraId="257CE774" w14:textId="77777777" w:rsidR="00696877" w:rsidRDefault="00696877"/>
    <w:p w14:paraId="43C8100D" w14:textId="77777777" w:rsidR="00696877" w:rsidRDefault="00696877">
      <w:r>
        <w:t>Perusprofiilissa määritellään jo wsa:action käyttö.</w:t>
      </w:r>
    </w:p>
    <w:p w14:paraId="6D1CA46D" w14:textId="77777777" w:rsidR="00696877" w:rsidRDefault="00696877"/>
    <w:p w14:paraId="7EDCE467" w14:textId="77777777" w:rsidR="00696877" w:rsidRDefault="00696877">
      <w:r>
        <w:t>Osoitteistuksen tarvitsemat SOAP-headerit riippuvat perusliikennetyypistä (MEP).</w:t>
      </w:r>
    </w:p>
    <w:p w14:paraId="7B333887" w14:textId="77777777" w:rsidR="00696877" w:rsidRDefault="00696877"/>
    <w:p w14:paraId="770C8FA5" w14:textId="77777777" w:rsidR="00696877" w:rsidRDefault="00696877">
      <w:r>
        <w:rPr>
          <w:b/>
          <w:bCs/>
        </w:rPr>
        <w:t>HL7 WSA100</w:t>
      </w:r>
      <w:r>
        <w:t>: HL7 WS sanomien tulee noudattaa SOAP-liikentessä WS-addressing standardia.</w:t>
      </w:r>
    </w:p>
    <w:p w14:paraId="37EFAFD8" w14:textId="77777777" w:rsidR="00696877" w:rsidRDefault="00696877"/>
    <w:p w14:paraId="0139B189" w14:textId="77777777" w:rsidR="00696877" w:rsidRDefault="00696877">
      <w:r>
        <w:rPr>
          <w:b/>
          <w:bCs/>
        </w:rPr>
        <w:t xml:space="preserve">HL7 WSA200: </w:t>
      </w:r>
      <w:r>
        <w:t>Tämän vaatimusmäärittelyn versio on ”http://www.hl7.org/v3/ws/2005/09/addressing”</w:t>
      </w:r>
    </w:p>
    <w:p w14:paraId="1D5C93DD" w14:textId="77777777" w:rsidR="00696877" w:rsidRDefault="00696877"/>
    <w:p w14:paraId="03A13685" w14:textId="77777777" w:rsidR="00696877" w:rsidRDefault="00696877">
      <w:r>
        <w:t>HL7 Finland määrittää, että tätä profiilia käytetään myös Suomessa.</w:t>
      </w:r>
    </w:p>
    <w:p w14:paraId="5AB531E4" w14:textId="77777777" w:rsidR="00696877" w:rsidRDefault="00696877"/>
    <w:p w14:paraId="7447E868" w14:textId="77777777" w:rsidR="00696877" w:rsidRDefault="00696877">
      <w:r>
        <w:t>HL7 Addressing profile perustuu W3C-profiliin http:///www.w3.org/2005/08/addressing, joka on vielä kehitysvaiheessa.  Edellä mainittua namespacea siis käytetään SOAP-headerissä. Yleisimmin käytetty namespace prefix on wsa.</w:t>
      </w:r>
    </w:p>
    <w:p w14:paraId="05ABC795" w14:textId="77777777" w:rsidR="00696877" w:rsidRDefault="00696877"/>
    <w:p w14:paraId="2A1464E4" w14:textId="77777777" w:rsidR="00696877" w:rsidRDefault="00696877"/>
    <w:p w14:paraId="6B6F366C" w14:textId="77777777" w:rsidR="00696877" w:rsidRDefault="00696877">
      <w:pPr>
        <w:pStyle w:val="Otsikko7"/>
      </w:pPr>
      <w:r>
        <w:t>HL7 Finland tarkennukset</w:t>
      </w:r>
    </w:p>
    <w:p w14:paraId="2487C4E6" w14:textId="77777777" w:rsidR="00696877" w:rsidRDefault="00696877"/>
    <w:p w14:paraId="0799622E" w14:textId="77777777" w:rsidR="00696877" w:rsidRDefault="00696877">
      <w:r>
        <w:t>HL7:n osoitteistusprofiili on melko ”kevyt”, siinä lähinnä vaaditaan WS addressing määritysten käyttöä.</w:t>
      </w:r>
    </w:p>
    <w:p w14:paraId="22584226" w14:textId="77777777" w:rsidR="00696877" w:rsidRDefault="00696877"/>
    <w:p w14:paraId="2EEE7190" w14:textId="77777777" w:rsidR="00696877" w:rsidRDefault="00696877">
      <w:r>
        <w:t xml:space="preserve">Suomessa on CDA-dokumenttien siirrossa (avoimet adapterit) käytetty useita SOAP-headereitä, jotka on pääosin lainattu ebXML:stä. WS-addressing spesifikaatiota ei tuossa vaiheessa ollut vielä olemassa. Nyt kun V3 messaging otetaan käyttöön, kannattaa siirtyä kv. yhteensopivuuteen. Jatkossa myös CDA dokumentit voidaan Suomessakin kuljettaa V3 sanomien sisällä. CDA R1/R2 liikennöintitapa on ollut siirtymäkauden ratkaisu  socket/MLLP-liikenteestä SOAP:iin. </w:t>
      </w:r>
    </w:p>
    <w:p w14:paraId="0C877F47" w14:textId="77777777" w:rsidR="00696877" w:rsidRDefault="00696877"/>
    <w:p w14:paraId="452A71BA" w14:textId="77777777" w:rsidR="00696877" w:rsidRDefault="00696877">
      <w:r>
        <w:t>V3 sanomaliikenne on SOAP 1.1:tä, koska perusprofiilit niin määrittävät. V3 messaging SOAP-header on melko kevyt, sillä sanomien hallintaan liittyvät seikat löytyvät sanoma- ja kontrollikehyksistä.</w:t>
      </w:r>
    </w:p>
    <w:p w14:paraId="0859C97C" w14:textId="77777777" w:rsidR="00696877" w:rsidRDefault="00696877"/>
    <w:p w14:paraId="77935683" w14:textId="77777777" w:rsidR="00696877" w:rsidRDefault="00696877">
      <w:pPr>
        <w:jc w:val="center"/>
      </w:pPr>
      <w:r>
        <w:t>:</w:t>
      </w:r>
    </w:p>
    <w:p w14:paraId="6A6ACFD5" w14:textId="77777777" w:rsidR="00696877" w:rsidRDefault="00696877">
      <w:r>
        <w:t>Erot open CDA-siirron ja V3-siirron välillä (SOAP-headerissä):</w:t>
      </w:r>
    </w:p>
    <w:p w14:paraId="1EB3FC1E"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1"/>
        <w:gridCol w:w="4319"/>
      </w:tblGrid>
      <w:tr w:rsidR="00696877" w14:paraId="6B451F4F" w14:textId="77777777">
        <w:tblPrEx>
          <w:tblCellMar>
            <w:top w:w="0" w:type="dxa"/>
            <w:bottom w:w="0" w:type="dxa"/>
          </w:tblCellMar>
        </w:tblPrEx>
        <w:tc>
          <w:tcPr>
            <w:tcW w:w="4390" w:type="dxa"/>
            <w:shd w:val="clear" w:color="auto" w:fill="CCCCCC"/>
          </w:tcPr>
          <w:p w14:paraId="79DBC74A" w14:textId="77777777" w:rsidR="00696877" w:rsidRDefault="00696877">
            <w:pPr>
              <w:rPr>
                <w:lang w:val="en-GB"/>
              </w:rPr>
            </w:pPr>
            <w:r>
              <w:rPr>
                <w:lang w:val="en-GB"/>
              </w:rPr>
              <w:t>open CDA SOAP-header</w:t>
            </w:r>
          </w:p>
        </w:tc>
        <w:tc>
          <w:tcPr>
            <w:tcW w:w="4390" w:type="dxa"/>
            <w:shd w:val="clear" w:color="auto" w:fill="CCCCCC"/>
          </w:tcPr>
          <w:p w14:paraId="7F794B27" w14:textId="77777777" w:rsidR="00696877" w:rsidRDefault="00696877">
            <w:pPr>
              <w:rPr>
                <w:lang w:val="en-GB"/>
              </w:rPr>
            </w:pPr>
            <w:r>
              <w:rPr>
                <w:lang w:val="en-GB"/>
              </w:rPr>
              <w:t>V3 messaging vastine</w:t>
            </w:r>
          </w:p>
        </w:tc>
      </w:tr>
      <w:tr w:rsidR="00696877" w14:paraId="6BF867B5" w14:textId="77777777">
        <w:tblPrEx>
          <w:tblCellMar>
            <w:top w:w="0" w:type="dxa"/>
            <w:bottom w:w="0" w:type="dxa"/>
          </w:tblCellMar>
        </w:tblPrEx>
        <w:tc>
          <w:tcPr>
            <w:tcW w:w="4390" w:type="dxa"/>
          </w:tcPr>
          <w:p w14:paraId="55CF1B8D" w14:textId="77777777" w:rsidR="00696877" w:rsidRDefault="00696877">
            <w:r>
              <w:t>AckRequested</w:t>
            </w:r>
          </w:p>
        </w:tc>
        <w:tc>
          <w:tcPr>
            <w:tcW w:w="4390" w:type="dxa"/>
          </w:tcPr>
          <w:p w14:paraId="0560C1D3" w14:textId="77777777" w:rsidR="00696877" w:rsidRDefault="00696877">
            <w:r>
              <w:t>Interaktio määrittelee, halutaanko kuittaus</w:t>
            </w:r>
          </w:p>
        </w:tc>
      </w:tr>
      <w:tr w:rsidR="00696877" w14:paraId="668C0B0A" w14:textId="77777777">
        <w:tblPrEx>
          <w:tblCellMar>
            <w:top w:w="0" w:type="dxa"/>
            <w:bottom w:w="0" w:type="dxa"/>
          </w:tblCellMar>
        </w:tblPrEx>
        <w:tc>
          <w:tcPr>
            <w:tcW w:w="4390" w:type="dxa"/>
          </w:tcPr>
          <w:p w14:paraId="33AF8377" w14:textId="77777777" w:rsidR="00696877" w:rsidRDefault="00696877">
            <w:r>
              <w:t>Acknowledgment</w:t>
            </w:r>
          </w:p>
        </w:tc>
        <w:tc>
          <w:tcPr>
            <w:tcW w:w="4390" w:type="dxa"/>
          </w:tcPr>
          <w:p w14:paraId="6F5337AE" w14:textId="77777777" w:rsidR="00696877" w:rsidRDefault="00696877">
            <w:r>
              <w:t xml:space="preserve">Reply- ja kuittaustyyppisissä sanomissa käytetään SOAP-header elementtiä RelatesTo ja siirtokehyksessä acknowledgement- targetMessage – id </w:t>
            </w:r>
          </w:p>
        </w:tc>
      </w:tr>
      <w:tr w:rsidR="00696877" w14:paraId="63AD0E53" w14:textId="77777777">
        <w:tblPrEx>
          <w:tblCellMar>
            <w:top w:w="0" w:type="dxa"/>
            <w:bottom w:w="0" w:type="dxa"/>
          </w:tblCellMar>
        </w:tblPrEx>
        <w:tc>
          <w:tcPr>
            <w:tcW w:w="4390" w:type="dxa"/>
          </w:tcPr>
          <w:p w14:paraId="25907027" w14:textId="77777777" w:rsidR="00696877" w:rsidRDefault="00696877">
            <w:r>
              <w:t>HL7FIAcknowledgment</w:t>
            </w:r>
          </w:p>
        </w:tc>
        <w:tc>
          <w:tcPr>
            <w:tcW w:w="4390" w:type="dxa"/>
          </w:tcPr>
          <w:p w14:paraId="312B42C3" w14:textId="77777777" w:rsidR="00696877" w:rsidRDefault="00696877">
            <w:r>
              <w:t>Nämä asiat ilmoitetaan siirtokehyksessä acknowledgementdetailissa</w:t>
            </w:r>
          </w:p>
        </w:tc>
      </w:tr>
      <w:tr w:rsidR="00696877" w14:paraId="5E6F4F76" w14:textId="77777777">
        <w:tblPrEx>
          <w:tblCellMar>
            <w:top w:w="0" w:type="dxa"/>
            <w:bottom w:w="0" w:type="dxa"/>
          </w:tblCellMar>
        </w:tblPrEx>
        <w:tc>
          <w:tcPr>
            <w:tcW w:w="4390" w:type="dxa"/>
          </w:tcPr>
          <w:p w14:paraId="010B7E0B" w14:textId="77777777" w:rsidR="00696877" w:rsidRDefault="00696877">
            <w:r>
              <w:t>HL7FIBodyCount</w:t>
            </w:r>
          </w:p>
        </w:tc>
        <w:tc>
          <w:tcPr>
            <w:tcW w:w="4390" w:type="dxa"/>
          </w:tcPr>
          <w:p w14:paraId="30EF1116" w14:textId="77777777" w:rsidR="00696877" w:rsidRDefault="00696877">
            <w:r>
              <w:t>Tarvittaessa voi käyttää BATCH-headeriä</w:t>
            </w:r>
          </w:p>
        </w:tc>
      </w:tr>
      <w:tr w:rsidR="00696877" w14:paraId="736F16C9" w14:textId="77777777">
        <w:tblPrEx>
          <w:tblCellMar>
            <w:top w:w="0" w:type="dxa"/>
            <w:bottom w:w="0" w:type="dxa"/>
          </w:tblCellMar>
        </w:tblPrEx>
        <w:tc>
          <w:tcPr>
            <w:tcW w:w="4390" w:type="dxa"/>
          </w:tcPr>
          <w:p w14:paraId="6F48385F" w14:textId="77777777" w:rsidR="00696877" w:rsidRDefault="00696877">
            <w:pPr>
              <w:rPr>
                <w:lang w:val="en-GB"/>
              </w:rPr>
            </w:pPr>
            <w:r>
              <w:rPr>
                <w:lang w:val="en-GB"/>
              </w:rPr>
              <w:t>MessageHeader-From-PartyId</w:t>
            </w:r>
          </w:p>
        </w:tc>
        <w:tc>
          <w:tcPr>
            <w:tcW w:w="4390" w:type="dxa"/>
          </w:tcPr>
          <w:p w14:paraId="40A77638" w14:textId="77777777" w:rsidR="00696877" w:rsidRDefault="00696877">
            <w:r>
              <w:rPr>
                <w:b/>
                <w:bCs/>
              </w:rPr>
              <w:t>&lt;From&gt;&lt;address&gt;</w:t>
            </w:r>
            <w:r>
              <w:t xml:space="preserve"> (saattaa poistua WSA-standardista)</w:t>
            </w:r>
          </w:p>
        </w:tc>
      </w:tr>
      <w:tr w:rsidR="00696877" w14:paraId="66A9B1A9" w14:textId="77777777">
        <w:tblPrEx>
          <w:tblCellMar>
            <w:top w:w="0" w:type="dxa"/>
            <w:bottom w:w="0" w:type="dxa"/>
          </w:tblCellMar>
        </w:tblPrEx>
        <w:tc>
          <w:tcPr>
            <w:tcW w:w="4390" w:type="dxa"/>
          </w:tcPr>
          <w:p w14:paraId="07CA1210" w14:textId="77777777" w:rsidR="00696877" w:rsidRDefault="00696877">
            <w:pPr>
              <w:rPr>
                <w:lang w:val="en-GB"/>
              </w:rPr>
            </w:pPr>
            <w:r>
              <w:rPr>
                <w:lang w:val="en-GB"/>
              </w:rPr>
              <w:t>MessageHeader-From-Role</w:t>
            </w:r>
          </w:p>
        </w:tc>
        <w:tc>
          <w:tcPr>
            <w:tcW w:w="4390" w:type="dxa"/>
          </w:tcPr>
          <w:p w14:paraId="6E2398CC" w14:textId="77777777" w:rsidR="00696877" w:rsidRDefault="00696877">
            <w:pPr>
              <w:pStyle w:val="Sisluet1"/>
              <w:rPr>
                <w:szCs w:val="24"/>
                <w:lang w:val="en-GB" w:eastAsia="fi-FI"/>
              </w:rPr>
            </w:pPr>
            <w:r>
              <w:rPr>
                <w:szCs w:val="24"/>
                <w:lang w:val="en-GB" w:eastAsia="fi-FI"/>
              </w:rPr>
              <w:t>Interaktio määrittelee</w:t>
            </w:r>
          </w:p>
        </w:tc>
      </w:tr>
      <w:tr w:rsidR="00696877" w14:paraId="1CF6703C" w14:textId="77777777">
        <w:tblPrEx>
          <w:tblCellMar>
            <w:top w:w="0" w:type="dxa"/>
            <w:bottom w:w="0" w:type="dxa"/>
          </w:tblCellMar>
        </w:tblPrEx>
        <w:tc>
          <w:tcPr>
            <w:tcW w:w="4390" w:type="dxa"/>
          </w:tcPr>
          <w:p w14:paraId="17117B6F" w14:textId="77777777" w:rsidR="00696877" w:rsidRDefault="00696877">
            <w:pPr>
              <w:rPr>
                <w:lang w:val="en-GB"/>
              </w:rPr>
            </w:pPr>
            <w:r>
              <w:rPr>
                <w:lang w:val="en-GB"/>
              </w:rPr>
              <w:t>MessageHeader-To-PartyId</w:t>
            </w:r>
          </w:p>
        </w:tc>
        <w:tc>
          <w:tcPr>
            <w:tcW w:w="4390" w:type="dxa"/>
          </w:tcPr>
          <w:p w14:paraId="14B91F67" w14:textId="77777777" w:rsidR="00696877" w:rsidRDefault="00696877">
            <w:pPr>
              <w:rPr>
                <w:lang w:val="en-GB"/>
              </w:rPr>
            </w:pPr>
            <w:r>
              <w:rPr>
                <w:b/>
                <w:bCs/>
                <w:lang w:val="en-GB"/>
              </w:rPr>
              <w:t>&lt;To&gt;-</w:t>
            </w:r>
            <w:r>
              <w:rPr>
                <w:lang w:val="en-GB"/>
              </w:rPr>
              <w:t>elementti</w:t>
            </w:r>
          </w:p>
        </w:tc>
      </w:tr>
      <w:tr w:rsidR="00696877" w14:paraId="657A5D0D" w14:textId="77777777">
        <w:tblPrEx>
          <w:tblCellMar>
            <w:top w:w="0" w:type="dxa"/>
            <w:bottom w:w="0" w:type="dxa"/>
          </w:tblCellMar>
        </w:tblPrEx>
        <w:tc>
          <w:tcPr>
            <w:tcW w:w="4390" w:type="dxa"/>
          </w:tcPr>
          <w:p w14:paraId="353C8204" w14:textId="77777777" w:rsidR="00696877" w:rsidRDefault="00696877">
            <w:pPr>
              <w:rPr>
                <w:lang w:val="en-GB"/>
              </w:rPr>
            </w:pPr>
            <w:r>
              <w:rPr>
                <w:lang w:val="en-GB"/>
              </w:rPr>
              <w:t>MessageHeader-To-Role</w:t>
            </w:r>
          </w:p>
        </w:tc>
        <w:tc>
          <w:tcPr>
            <w:tcW w:w="4390" w:type="dxa"/>
          </w:tcPr>
          <w:p w14:paraId="6D54B395" w14:textId="77777777" w:rsidR="00696877" w:rsidRDefault="00696877">
            <w:r>
              <w:t>Interaktio määrittelee</w:t>
            </w:r>
          </w:p>
        </w:tc>
      </w:tr>
      <w:tr w:rsidR="00696877" w14:paraId="546274B4" w14:textId="77777777">
        <w:tblPrEx>
          <w:tblCellMar>
            <w:top w:w="0" w:type="dxa"/>
            <w:bottom w:w="0" w:type="dxa"/>
          </w:tblCellMar>
        </w:tblPrEx>
        <w:tc>
          <w:tcPr>
            <w:tcW w:w="4390" w:type="dxa"/>
          </w:tcPr>
          <w:p w14:paraId="2250BABA" w14:textId="77777777" w:rsidR="00696877" w:rsidRDefault="00696877">
            <w:r>
              <w:t>MessageHeader-CPAId</w:t>
            </w:r>
          </w:p>
        </w:tc>
        <w:tc>
          <w:tcPr>
            <w:tcW w:w="4390" w:type="dxa"/>
          </w:tcPr>
          <w:p w14:paraId="0E1846D8" w14:textId="77777777" w:rsidR="00696877" w:rsidRDefault="00696877">
            <w:r>
              <w:t>Määritysdokumentti ilmoitetaan siirtokehyksen elementissä profileId.</w:t>
            </w:r>
          </w:p>
        </w:tc>
      </w:tr>
      <w:tr w:rsidR="00696877" w14:paraId="6B3AEFEB" w14:textId="77777777">
        <w:tblPrEx>
          <w:tblCellMar>
            <w:top w:w="0" w:type="dxa"/>
            <w:bottom w:w="0" w:type="dxa"/>
          </w:tblCellMar>
        </w:tblPrEx>
        <w:tc>
          <w:tcPr>
            <w:tcW w:w="4390" w:type="dxa"/>
          </w:tcPr>
          <w:p w14:paraId="60240BFC" w14:textId="77777777" w:rsidR="00696877" w:rsidRDefault="00696877">
            <w:pPr>
              <w:rPr>
                <w:lang w:val="en-GB"/>
              </w:rPr>
            </w:pPr>
            <w:r>
              <w:rPr>
                <w:lang w:val="en-GB"/>
              </w:rPr>
              <w:t>MessageHeader-ConversationId</w:t>
            </w:r>
          </w:p>
        </w:tc>
        <w:tc>
          <w:tcPr>
            <w:tcW w:w="4390" w:type="dxa"/>
          </w:tcPr>
          <w:p w14:paraId="61ECA048" w14:textId="77777777" w:rsidR="00696877" w:rsidRPr="00193A9E" w:rsidRDefault="00696877">
            <w:r w:rsidRPr="00193A9E">
              <w:t>&lt;</w:t>
            </w:r>
            <w:r w:rsidRPr="00193A9E">
              <w:rPr>
                <w:b/>
                <w:bCs/>
              </w:rPr>
              <w:t>RelatesTo</w:t>
            </w:r>
            <w:r w:rsidRPr="00193A9E">
              <w:t>&gt;-elementti</w:t>
            </w:r>
          </w:p>
          <w:p w14:paraId="4DCDCCE9" w14:textId="77777777" w:rsidR="00696877" w:rsidRDefault="00696877">
            <w:r>
              <w:t>Tarvittaessa voi käyttää reliable messagingiä</w:t>
            </w:r>
          </w:p>
        </w:tc>
      </w:tr>
      <w:tr w:rsidR="00696877" w14:paraId="6B5107CA" w14:textId="77777777">
        <w:tblPrEx>
          <w:tblCellMar>
            <w:top w:w="0" w:type="dxa"/>
            <w:bottom w:w="0" w:type="dxa"/>
          </w:tblCellMar>
        </w:tblPrEx>
        <w:tc>
          <w:tcPr>
            <w:tcW w:w="4390" w:type="dxa"/>
          </w:tcPr>
          <w:p w14:paraId="4F12EC14" w14:textId="77777777" w:rsidR="00696877" w:rsidRDefault="00696877">
            <w:r>
              <w:t>MessageHeader-Service</w:t>
            </w:r>
          </w:p>
        </w:tc>
        <w:tc>
          <w:tcPr>
            <w:tcW w:w="4390" w:type="dxa"/>
          </w:tcPr>
          <w:p w14:paraId="23F78FB6" w14:textId="77777777" w:rsidR="00696877" w:rsidRDefault="00696877">
            <w:r>
              <w:t>Interaktio määrittelee</w:t>
            </w:r>
          </w:p>
        </w:tc>
      </w:tr>
      <w:tr w:rsidR="00696877" w14:paraId="7619340A" w14:textId="77777777">
        <w:tblPrEx>
          <w:tblCellMar>
            <w:top w:w="0" w:type="dxa"/>
            <w:bottom w:w="0" w:type="dxa"/>
          </w:tblCellMar>
        </w:tblPrEx>
        <w:tc>
          <w:tcPr>
            <w:tcW w:w="4390" w:type="dxa"/>
          </w:tcPr>
          <w:p w14:paraId="1EA4C5F3" w14:textId="77777777" w:rsidR="00696877" w:rsidRDefault="00696877">
            <w:r>
              <w:t>MessageHeader-Action</w:t>
            </w:r>
          </w:p>
        </w:tc>
        <w:tc>
          <w:tcPr>
            <w:tcW w:w="4390" w:type="dxa"/>
          </w:tcPr>
          <w:p w14:paraId="324AAE9B" w14:textId="77777777" w:rsidR="00696877" w:rsidRDefault="00696877">
            <w:r>
              <w:rPr>
                <w:b/>
                <w:bCs/>
              </w:rPr>
              <w:t>&lt;Action&gt;-</w:t>
            </w:r>
            <w:r>
              <w:t>elementti, jossa on interaktion tunnus</w:t>
            </w:r>
          </w:p>
        </w:tc>
      </w:tr>
      <w:tr w:rsidR="00696877" w14:paraId="7EFDD265" w14:textId="77777777">
        <w:tblPrEx>
          <w:tblCellMar>
            <w:top w:w="0" w:type="dxa"/>
            <w:bottom w:w="0" w:type="dxa"/>
          </w:tblCellMar>
        </w:tblPrEx>
        <w:tc>
          <w:tcPr>
            <w:tcW w:w="4390" w:type="dxa"/>
          </w:tcPr>
          <w:p w14:paraId="3FEE6BA1" w14:textId="77777777" w:rsidR="00696877" w:rsidRDefault="00696877">
            <w:r>
              <w:t>MessageHeader-MessageData_MessageId</w:t>
            </w:r>
          </w:p>
        </w:tc>
        <w:tc>
          <w:tcPr>
            <w:tcW w:w="4390" w:type="dxa"/>
          </w:tcPr>
          <w:p w14:paraId="38A3CD0A" w14:textId="77777777" w:rsidR="00696877" w:rsidRDefault="00696877">
            <w:pPr>
              <w:rPr>
                <w:b/>
                <w:bCs/>
              </w:rPr>
            </w:pPr>
            <w:r>
              <w:rPr>
                <w:b/>
                <w:bCs/>
              </w:rPr>
              <w:t xml:space="preserve">MessageId </w:t>
            </w:r>
            <w:r>
              <w:t>ja</w:t>
            </w:r>
            <w:r>
              <w:rPr>
                <w:b/>
                <w:bCs/>
              </w:rPr>
              <w:t xml:space="preserve"> </w:t>
            </w:r>
            <w:r>
              <w:t>siirtokehyksen id.</w:t>
            </w:r>
          </w:p>
        </w:tc>
      </w:tr>
      <w:tr w:rsidR="00696877" w14:paraId="40026FA2" w14:textId="77777777">
        <w:tblPrEx>
          <w:tblCellMar>
            <w:top w:w="0" w:type="dxa"/>
            <w:bottom w:w="0" w:type="dxa"/>
          </w:tblCellMar>
        </w:tblPrEx>
        <w:tc>
          <w:tcPr>
            <w:tcW w:w="4390" w:type="dxa"/>
          </w:tcPr>
          <w:p w14:paraId="6A7D5DC2" w14:textId="77777777" w:rsidR="00696877" w:rsidRDefault="00696877">
            <w:r>
              <w:t>MessageHeader-MessaData-TimeStamp</w:t>
            </w:r>
          </w:p>
        </w:tc>
        <w:tc>
          <w:tcPr>
            <w:tcW w:w="4390" w:type="dxa"/>
          </w:tcPr>
          <w:p w14:paraId="6682B90F" w14:textId="77777777" w:rsidR="00696877" w:rsidRDefault="00696877">
            <w:pPr>
              <w:pStyle w:val="Sisluet1"/>
              <w:rPr>
                <w:szCs w:val="24"/>
                <w:lang w:eastAsia="fi-FI"/>
              </w:rPr>
            </w:pPr>
            <w:r>
              <w:rPr>
                <w:szCs w:val="24"/>
                <w:lang w:eastAsia="fi-FI"/>
              </w:rPr>
              <w:t xml:space="preserve">Siirtokehyksessä </w:t>
            </w:r>
            <w:r>
              <w:t>creationTime.</w:t>
            </w:r>
          </w:p>
        </w:tc>
      </w:tr>
    </w:tbl>
    <w:p w14:paraId="38816501" w14:textId="77777777" w:rsidR="00696877" w:rsidRDefault="00696877"/>
    <w:p w14:paraId="570CB852" w14:textId="77777777" w:rsidR="00696877" w:rsidRDefault="00696877"/>
    <w:p w14:paraId="1E07FD47" w14:textId="77777777" w:rsidR="00696877" w:rsidRDefault="00696877"/>
    <w:p w14:paraId="338C5E51" w14:textId="77777777" w:rsidR="00696877" w:rsidRDefault="00696877"/>
    <w:p w14:paraId="2B0B14E1" w14:textId="77777777" w:rsidR="00696877" w:rsidRDefault="00696877">
      <w:r>
        <w:t>Sanomaliikenteen osapuolet voivat kuvata osoitteistuksen käytön EPR-elementillä (endpoint reference). Tästä elementistä voi olla viittaus WSDL:ään. EPR:n rakennetta ja siirtoa ei tässä kuvata, se löytyy WS-addressing standardista.</w:t>
      </w:r>
    </w:p>
    <w:p w14:paraId="632CD234" w14:textId="77777777" w:rsidR="00696877" w:rsidRDefault="00696877"/>
    <w:p w14:paraId="49890642" w14:textId="77777777" w:rsidR="00696877" w:rsidRDefault="00696877">
      <w:r>
        <w:t>Yleensä osapuolten sähköiset osoitteet ovat URL-muodossa. Suomessa osapuolet tunnistetaan OID-koodilla, joten osapuolten osoitteet ilmoitetaan muodossa urn:oid (IETF RFC3001) , esim. urn:oid:1.2.246.10.6280613.18.1.</w:t>
      </w:r>
    </w:p>
    <w:p w14:paraId="28C1E500" w14:textId="77777777" w:rsidR="00696877" w:rsidRDefault="00696877"/>
    <w:p w14:paraId="317AEE5E" w14:textId="77777777" w:rsidR="00696877" w:rsidRDefault="00696877">
      <w:r>
        <w:t>Suomessa käytettävät WS-addressing abstraktit käsitteet mappautuvat SOAP-headereiksi seuraavalla tavalla:</w:t>
      </w:r>
    </w:p>
    <w:p w14:paraId="54175CEC" w14:textId="77777777" w:rsidR="00696877" w:rsidRDefault="00696877"/>
    <w:p w14:paraId="1F549C3C" w14:textId="77777777" w:rsidR="00696877" w:rsidRDefault="00696877">
      <w:pPr>
        <w:pStyle w:val="Leipteksti3"/>
        <w:rPr>
          <w:lang w:val="fi-FI"/>
        </w:rPr>
      </w:pPr>
      <w:r>
        <w:rPr>
          <w:lang w:val="fi-FI"/>
        </w:rPr>
        <w:t>WS-Addressing elementit SOAP-headerissä WS-siirrossa, normatiivinen HL7 Finland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9"/>
        <w:gridCol w:w="1745"/>
        <w:gridCol w:w="3264"/>
        <w:gridCol w:w="2142"/>
      </w:tblGrid>
      <w:tr w:rsidR="00696877" w14:paraId="509BBB43" w14:textId="77777777">
        <w:tblPrEx>
          <w:tblCellMar>
            <w:top w:w="0" w:type="dxa"/>
            <w:bottom w:w="0" w:type="dxa"/>
          </w:tblCellMar>
        </w:tblPrEx>
        <w:tc>
          <w:tcPr>
            <w:tcW w:w="0" w:type="auto"/>
            <w:shd w:val="clear" w:color="auto" w:fill="CCCCCC"/>
          </w:tcPr>
          <w:p w14:paraId="0BFA5CC0" w14:textId="77777777" w:rsidR="00696877" w:rsidRDefault="00696877">
            <w:pPr>
              <w:rPr>
                <w:b/>
                <w:bCs/>
              </w:rPr>
            </w:pPr>
            <w:r>
              <w:rPr>
                <w:b/>
                <w:bCs/>
              </w:rPr>
              <w:t>Property</w:t>
            </w:r>
          </w:p>
        </w:tc>
        <w:tc>
          <w:tcPr>
            <w:tcW w:w="0" w:type="auto"/>
            <w:shd w:val="clear" w:color="auto" w:fill="CCCCCC"/>
          </w:tcPr>
          <w:p w14:paraId="1EC4F902" w14:textId="77777777" w:rsidR="00696877" w:rsidRDefault="00696877">
            <w:pPr>
              <w:rPr>
                <w:b/>
                <w:bCs/>
              </w:rPr>
            </w:pPr>
            <w:r>
              <w:rPr>
                <w:b/>
                <w:bCs/>
              </w:rPr>
              <w:t>Kuvaus</w:t>
            </w:r>
          </w:p>
        </w:tc>
        <w:tc>
          <w:tcPr>
            <w:tcW w:w="0" w:type="auto"/>
            <w:shd w:val="clear" w:color="auto" w:fill="CCCCCC"/>
          </w:tcPr>
          <w:p w14:paraId="0591919B" w14:textId="77777777" w:rsidR="00696877" w:rsidRDefault="00696877">
            <w:pPr>
              <w:rPr>
                <w:b/>
                <w:bCs/>
              </w:rPr>
            </w:pPr>
            <w:r>
              <w:rPr>
                <w:b/>
                <w:bCs/>
              </w:rPr>
              <w:t>Tietotyyppi</w:t>
            </w:r>
          </w:p>
        </w:tc>
        <w:tc>
          <w:tcPr>
            <w:tcW w:w="0" w:type="auto"/>
            <w:shd w:val="clear" w:color="auto" w:fill="CCCCCC"/>
          </w:tcPr>
          <w:p w14:paraId="3C8B8C8C" w14:textId="77777777" w:rsidR="00696877" w:rsidRDefault="00696877">
            <w:pPr>
              <w:rPr>
                <w:b/>
                <w:bCs/>
                <w:lang w:val="en-GB"/>
              </w:rPr>
            </w:pPr>
            <w:r>
              <w:rPr>
                <w:b/>
                <w:bCs/>
                <w:lang w:val="en-GB"/>
              </w:rPr>
              <w:t>SOAP-Header</w:t>
            </w:r>
          </w:p>
        </w:tc>
      </w:tr>
      <w:tr w:rsidR="00696877" w14:paraId="41F814A4" w14:textId="77777777">
        <w:tblPrEx>
          <w:tblCellMar>
            <w:top w:w="0" w:type="dxa"/>
            <w:bottom w:w="0" w:type="dxa"/>
          </w:tblCellMar>
        </w:tblPrEx>
        <w:tc>
          <w:tcPr>
            <w:tcW w:w="0" w:type="auto"/>
          </w:tcPr>
          <w:p w14:paraId="016BE278" w14:textId="77777777" w:rsidR="00696877" w:rsidRDefault="00696877">
            <w:pPr>
              <w:rPr>
                <w:lang w:val="en-GB"/>
              </w:rPr>
            </w:pPr>
            <w:r>
              <w:rPr>
                <w:lang w:val="en-GB"/>
              </w:rPr>
              <w:t>[destination]</w:t>
            </w:r>
          </w:p>
        </w:tc>
        <w:tc>
          <w:tcPr>
            <w:tcW w:w="0" w:type="auto"/>
          </w:tcPr>
          <w:p w14:paraId="22DBC301" w14:textId="77777777" w:rsidR="00696877" w:rsidRDefault="00696877">
            <w:r>
              <w:t>vastaanottajan osoite</w:t>
            </w:r>
          </w:p>
        </w:tc>
        <w:tc>
          <w:tcPr>
            <w:tcW w:w="0" w:type="auto"/>
          </w:tcPr>
          <w:p w14:paraId="63D4B3B0" w14:textId="77777777" w:rsidR="00696877" w:rsidRDefault="00696877">
            <w:r>
              <w:t>xs:anyURI</w:t>
            </w:r>
          </w:p>
        </w:tc>
        <w:tc>
          <w:tcPr>
            <w:tcW w:w="0" w:type="auto"/>
          </w:tcPr>
          <w:p w14:paraId="71FE405D" w14:textId="77777777" w:rsidR="00696877" w:rsidRDefault="00696877">
            <w:pPr>
              <w:rPr>
                <w:lang w:val="en-GB"/>
              </w:rPr>
            </w:pPr>
            <w:r>
              <w:rPr>
                <w:lang w:val="en-GB"/>
              </w:rPr>
              <w:t>&lt;wsa:To&gt; &lt;/wsa:To&gt;</w:t>
            </w:r>
          </w:p>
        </w:tc>
      </w:tr>
      <w:tr w:rsidR="00696877" w14:paraId="7F3F202C" w14:textId="77777777">
        <w:tblPrEx>
          <w:tblCellMar>
            <w:top w:w="0" w:type="dxa"/>
            <w:bottom w:w="0" w:type="dxa"/>
          </w:tblCellMar>
        </w:tblPrEx>
        <w:tc>
          <w:tcPr>
            <w:tcW w:w="0" w:type="auto"/>
          </w:tcPr>
          <w:p w14:paraId="653C9DEF" w14:textId="77777777" w:rsidR="00696877" w:rsidRDefault="00696877">
            <w:r>
              <w:t>[source endpoint]</w:t>
            </w:r>
          </w:p>
        </w:tc>
        <w:tc>
          <w:tcPr>
            <w:tcW w:w="0" w:type="auto"/>
          </w:tcPr>
          <w:p w14:paraId="6183C92A" w14:textId="77777777" w:rsidR="00696877" w:rsidRDefault="00696877">
            <w:r>
              <w:t>lähettäjän osoite</w:t>
            </w:r>
          </w:p>
        </w:tc>
        <w:tc>
          <w:tcPr>
            <w:tcW w:w="0" w:type="auto"/>
          </w:tcPr>
          <w:p w14:paraId="17C94D51" w14:textId="77777777" w:rsidR="00696877" w:rsidRDefault="00696877">
            <w:pPr>
              <w:rPr>
                <w:lang w:val="en-GB"/>
              </w:rPr>
            </w:pPr>
            <w:r>
              <w:rPr>
                <w:lang w:val="en-GB"/>
              </w:rPr>
              <w:t>EndpointReferenceType</w:t>
            </w:r>
          </w:p>
        </w:tc>
        <w:tc>
          <w:tcPr>
            <w:tcW w:w="0" w:type="auto"/>
          </w:tcPr>
          <w:p w14:paraId="20A7D5F9" w14:textId="77777777" w:rsidR="00696877" w:rsidRDefault="00696877">
            <w:pPr>
              <w:rPr>
                <w:lang w:val="en-GB"/>
              </w:rPr>
            </w:pPr>
            <w:r>
              <w:rPr>
                <w:lang w:val="en-GB"/>
              </w:rPr>
              <w:t xml:space="preserve">&lt;wsa:From&gt; </w:t>
            </w:r>
          </w:p>
          <w:p w14:paraId="61C8781D" w14:textId="77777777" w:rsidR="00696877" w:rsidRDefault="00696877">
            <w:pPr>
              <w:rPr>
                <w:lang w:val="en-GB"/>
              </w:rPr>
            </w:pPr>
            <w:r>
              <w:rPr>
                <w:lang w:val="en-GB"/>
              </w:rPr>
              <w:t>&lt;wsa:Address&gt;</w:t>
            </w:r>
          </w:p>
          <w:p w14:paraId="62B4D563" w14:textId="77777777" w:rsidR="00696877" w:rsidRDefault="00696877">
            <w:pPr>
              <w:rPr>
                <w:lang w:val="en-GB"/>
              </w:rPr>
            </w:pPr>
            <w:r>
              <w:rPr>
                <w:lang w:val="en-GB"/>
              </w:rPr>
              <w:t>&lt;/wsa:Address&gt;</w:t>
            </w:r>
          </w:p>
          <w:p w14:paraId="4E6B2389" w14:textId="77777777" w:rsidR="00696877" w:rsidRDefault="00696877">
            <w:pPr>
              <w:rPr>
                <w:lang w:val="en-GB"/>
              </w:rPr>
            </w:pPr>
            <w:r>
              <w:rPr>
                <w:lang w:val="en-GB"/>
              </w:rPr>
              <w:t>&lt;/wsa:From&gt;</w:t>
            </w:r>
          </w:p>
        </w:tc>
      </w:tr>
      <w:tr w:rsidR="00696877" w14:paraId="682BAE97" w14:textId="77777777">
        <w:tblPrEx>
          <w:tblCellMar>
            <w:top w:w="0" w:type="dxa"/>
            <w:bottom w:w="0" w:type="dxa"/>
          </w:tblCellMar>
        </w:tblPrEx>
        <w:tc>
          <w:tcPr>
            <w:tcW w:w="0" w:type="auto"/>
          </w:tcPr>
          <w:p w14:paraId="33C23D48" w14:textId="77777777" w:rsidR="00696877" w:rsidRDefault="00696877">
            <w:pPr>
              <w:rPr>
                <w:lang w:val="en-GB"/>
              </w:rPr>
            </w:pPr>
            <w:r>
              <w:rPr>
                <w:lang w:val="en-GB"/>
              </w:rPr>
              <w:t>[reply endpoint]</w:t>
            </w:r>
          </w:p>
        </w:tc>
        <w:tc>
          <w:tcPr>
            <w:tcW w:w="0" w:type="auto"/>
          </w:tcPr>
          <w:p w14:paraId="3DB5D264" w14:textId="77777777" w:rsidR="00696877" w:rsidRDefault="00696877">
            <w:r>
              <w:t>vastauksen osoite</w:t>
            </w:r>
          </w:p>
        </w:tc>
        <w:tc>
          <w:tcPr>
            <w:tcW w:w="0" w:type="auto"/>
          </w:tcPr>
          <w:p w14:paraId="03551B00" w14:textId="77777777" w:rsidR="00696877" w:rsidRDefault="00696877">
            <w:r>
              <w:t>EndpointReferenceType</w:t>
            </w:r>
          </w:p>
        </w:tc>
        <w:tc>
          <w:tcPr>
            <w:tcW w:w="0" w:type="auto"/>
          </w:tcPr>
          <w:p w14:paraId="72F98C37" w14:textId="77777777" w:rsidR="00696877" w:rsidRDefault="00696877">
            <w:pPr>
              <w:rPr>
                <w:lang w:val="en-GB"/>
              </w:rPr>
            </w:pPr>
            <w:r>
              <w:rPr>
                <w:lang w:val="en-GB"/>
              </w:rPr>
              <w:t>&lt;wsa:ReplyTo&gt;</w:t>
            </w:r>
          </w:p>
          <w:p w14:paraId="6A85032E" w14:textId="77777777" w:rsidR="00696877" w:rsidRDefault="00696877">
            <w:pPr>
              <w:rPr>
                <w:lang w:val="en-GB"/>
              </w:rPr>
            </w:pPr>
            <w:r>
              <w:rPr>
                <w:lang w:val="en-GB"/>
              </w:rPr>
              <w:t>&lt;wsa:Address&gt;</w:t>
            </w:r>
          </w:p>
          <w:p w14:paraId="0BD7ED88" w14:textId="77777777" w:rsidR="00696877" w:rsidRDefault="00696877">
            <w:pPr>
              <w:rPr>
                <w:lang w:val="en-GB"/>
              </w:rPr>
            </w:pPr>
            <w:r>
              <w:rPr>
                <w:lang w:val="en-GB"/>
              </w:rPr>
              <w:t>&lt;/wsa:Address&gt;</w:t>
            </w:r>
          </w:p>
          <w:p w14:paraId="75C02A82" w14:textId="77777777" w:rsidR="00696877" w:rsidRDefault="00696877">
            <w:pPr>
              <w:rPr>
                <w:lang w:val="en-GB"/>
              </w:rPr>
            </w:pPr>
            <w:r>
              <w:rPr>
                <w:lang w:val="en-GB"/>
              </w:rPr>
              <w:t>&lt;/wsa:ReplyTo&gt;</w:t>
            </w:r>
          </w:p>
        </w:tc>
      </w:tr>
      <w:tr w:rsidR="00696877" w14:paraId="79D5A78E" w14:textId="77777777">
        <w:tblPrEx>
          <w:tblCellMar>
            <w:top w:w="0" w:type="dxa"/>
            <w:bottom w:w="0" w:type="dxa"/>
          </w:tblCellMar>
        </w:tblPrEx>
        <w:tc>
          <w:tcPr>
            <w:tcW w:w="0" w:type="auto"/>
          </w:tcPr>
          <w:p w14:paraId="6ED5D050" w14:textId="77777777" w:rsidR="00696877" w:rsidRDefault="00696877">
            <w:r>
              <w:t>[fault endpoint]</w:t>
            </w:r>
          </w:p>
        </w:tc>
        <w:tc>
          <w:tcPr>
            <w:tcW w:w="0" w:type="auto"/>
          </w:tcPr>
          <w:p w14:paraId="1BA577C3" w14:textId="77777777" w:rsidR="00696877" w:rsidRDefault="00696877">
            <w:r>
              <w:t>virheen osoite</w:t>
            </w:r>
          </w:p>
        </w:tc>
        <w:tc>
          <w:tcPr>
            <w:tcW w:w="0" w:type="auto"/>
          </w:tcPr>
          <w:p w14:paraId="35F0407E" w14:textId="77777777" w:rsidR="00696877" w:rsidRDefault="00696877">
            <w:pPr>
              <w:rPr>
                <w:lang w:val="en-GB"/>
              </w:rPr>
            </w:pPr>
            <w:r>
              <w:rPr>
                <w:lang w:val="en-GB"/>
              </w:rPr>
              <w:t>EndpointReferenceType</w:t>
            </w:r>
          </w:p>
        </w:tc>
        <w:tc>
          <w:tcPr>
            <w:tcW w:w="0" w:type="auto"/>
          </w:tcPr>
          <w:p w14:paraId="5CE6F4A5" w14:textId="77777777" w:rsidR="00696877" w:rsidRDefault="00696877">
            <w:pPr>
              <w:rPr>
                <w:lang w:val="en-GB"/>
              </w:rPr>
            </w:pPr>
            <w:r>
              <w:rPr>
                <w:lang w:val="en-GB"/>
              </w:rPr>
              <w:t>&lt;wsa:FaultTo&gt;</w:t>
            </w:r>
          </w:p>
          <w:p w14:paraId="234433BD" w14:textId="77777777" w:rsidR="00696877" w:rsidRDefault="00696877">
            <w:pPr>
              <w:rPr>
                <w:lang w:val="en-GB"/>
              </w:rPr>
            </w:pPr>
            <w:r>
              <w:rPr>
                <w:lang w:val="en-GB"/>
              </w:rPr>
              <w:t>&lt;wsa:Address&gt;</w:t>
            </w:r>
          </w:p>
          <w:p w14:paraId="0A818C51" w14:textId="77777777" w:rsidR="00696877" w:rsidRDefault="00696877">
            <w:pPr>
              <w:rPr>
                <w:lang w:val="en-GB"/>
              </w:rPr>
            </w:pPr>
            <w:r>
              <w:rPr>
                <w:lang w:val="en-GB"/>
              </w:rPr>
              <w:t>&lt;/wsa:Address&gt;</w:t>
            </w:r>
          </w:p>
          <w:p w14:paraId="26F0AAD0" w14:textId="77777777" w:rsidR="00696877" w:rsidRDefault="00696877">
            <w:pPr>
              <w:rPr>
                <w:lang w:val="en-GB"/>
              </w:rPr>
            </w:pPr>
            <w:r>
              <w:rPr>
                <w:lang w:val="en-GB"/>
              </w:rPr>
              <w:t>&lt;/wsa:FaultTo&gt;</w:t>
            </w:r>
          </w:p>
        </w:tc>
      </w:tr>
      <w:tr w:rsidR="00696877" w14:paraId="273E7067" w14:textId="77777777">
        <w:tblPrEx>
          <w:tblCellMar>
            <w:top w:w="0" w:type="dxa"/>
            <w:bottom w:w="0" w:type="dxa"/>
          </w:tblCellMar>
        </w:tblPrEx>
        <w:tc>
          <w:tcPr>
            <w:tcW w:w="0" w:type="auto"/>
          </w:tcPr>
          <w:p w14:paraId="1489E30E" w14:textId="77777777" w:rsidR="00696877" w:rsidRDefault="00696877">
            <w:pPr>
              <w:rPr>
                <w:lang w:val="en-GB"/>
              </w:rPr>
            </w:pPr>
            <w:r>
              <w:rPr>
                <w:lang w:val="en-GB"/>
              </w:rPr>
              <w:t>[action]</w:t>
            </w:r>
          </w:p>
        </w:tc>
        <w:tc>
          <w:tcPr>
            <w:tcW w:w="0" w:type="auto"/>
          </w:tcPr>
          <w:p w14:paraId="08D85C4B" w14:textId="77777777" w:rsidR="00696877" w:rsidRDefault="00696877">
            <w:r>
              <w:t>Toiminto</w:t>
            </w:r>
          </w:p>
        </w:tc>
        <w:tc>
          <w:tcPr>
            <w:tcW w:w="0" w:type="auto"/>
          </w:tcPr>
          <w:p w14:paraId="6F59524E" w14:textId="77777777" w:rsidR="00696877" w:rsidRDefault="00696877">
            <w:r>
              <w:t>xs:anyURI</w:t>
            </w:r>
          </w:p>
        </w:tc>
        <w:tc>
          <w:tcPr>
            <w:tcW w:w="0" w:type="auto"/>
          </w:tcPr>
          <w:p w14:paraId="50B768DB" w14:textId="77777777" w:rsidR="00696877" w:rsidRDefault="00696877">
            <w:pPr>
              <w:rPr>
                <w:lang w:val="en-GB"/>
              </w:rPr>
            </w:pPr>
            <w:r>
              <w:rPr>
                <w:lang w:val="en-GB"/>
              </w:rPr>
              <w:t>&lt;wsa:Action&gt;</w:t>
            </w:r>
          </w:p>
        </w:tc>
      </w:tr>
      <w:tr w:rsidR="00696877" w14:paraId="14453E2E" w14:textId="77777777">
        <w:tblPrEx>
          <w:tblCellMar>
            <w:top w:w="0" w:type="dxa"/>
            <w:bottom w:w="0" w:type="dxa"/>
          </w:tblCellMar>
        </w:tblPrEx>
        <w:tc>
          <w:tcPr>
            <w:tcW w:w="0" w:type="auto"/>
          </w:tcPr>
          <w:p w14:paraId="216AE6E7" w14:textId="77777777" w:rsidR="00696877" w:rsidRDefault="00696877">
            <w:pPr>
              <w:rPr>
                <w:lang w:val="en-GB"/>
              </w:rPr>
            </w:pPr>
            <w:r>
              <w:rPr>
                <w:lang w:val="en-GB"/>
              </w:rPr>
              <w:t>[message id]</w:t>
            </w:r>
          </w:p>
        </w:tc>
        <w:tc>
          <w:tcPr>
            <w:tcW w:w="0" w:type="auto"/>
          </w:tcPr>
          <w:p w14:paraId="1D28EA56" w14:textId="77777777" w:rsidR="00696877" w:rsidRDefault="00696877">
            <w:r>
              <w:t>viestin id</w:t>
            </w:r>
          </w:p>
        </w:tc>
        <w:tc>
          <w:tcPr>
            <w:tcW w:w="0" w:type="auto"/>
          </w:tcPr>
          <w:p w14:paraId="45B2A47B" w14:textId="77777777" w:rsidR="00696877" w:rsidRDefault="00696877">
            <w:r>
              <w:t>xs:anyURI</w:t>
            </w:r>
          </w:p>
        </w:tc>
        <w:tc>
          <w:tcPr>
            <w:tcW w:w="0" w:type="auto"/>
          </w:tcPr>
          <w:p w14:paraId="715CE835" w14:textId="77777777" w:rsidR="00696877" w:rsidRDefault="00696877">
            <w:pPr>
              <w:rPr>
                <w:lang w:val="en-GB"/>
              </w:rPr>
            </w:pPr>
            <w:r>
              <w:rPr>
                <w:lang w:val="en-GB"/>
              </w:rPr>
              <w:t>&lt;wsa:MessageId&gt;</w:t>
            </w:r>
          </w:p>
        </w:tc>
      </w:tr>
      <w:tr w:rsidR="00696877" w14:paraId="55F58437" w14:textId="77777777">
        <w:tblPrEx>
          <w:tblCellMar>
            <w:top w:w="0" w:type="dxa"/>
            <w:bottom w:w="0" w:type="dxa"/>
          </w:tblCellMar>
        </w:tblPrEx>
        <w:tc>
          <w:tcPr>
            <w:tcW w:w="0" w:type="auto"/>
          </w:tcPr>
          <w:p w14:paraId="3F6F272E" w14:textId="77777777" w:rsidR="00696877" w:rsidRDefault="00696877">
            <w:pPr>
              <w:rPr>
                <w:lang w:val="en-GB"/>
              </w:rPr>
            </w:pPr>
            <w:r>
              <w:rPr>
                <w:lang w:val="en-GB"/>
              </w:rPr>
              <w:t>[relationship]</w:t>
            </w:r>
          </w:p>
        </w:tc>
        <w:tc>
          <w:tcPr>
            <w:tcW w:w="0" w:type="auto"/>
          </w:tcPr>
          <w:p w14:paraId="263ED998" w14:textId="77777777" w:rsidR="00696877" w:rsidRDefault="00696877">
            <w:r>
              <w:t>kaksi arvoa, jotka ilmoittavat viestin suhteen toiseen viestiin</w:t>
            </w:r>
          </w:p>
        </w:tc>
        <w:tc>
          <w:tcPr>
            <w:tcW w:w="0" w:type="auto"/>
          </w:tcPr>
          <w:p w14:paraId="542E5371" w14:textId="77777777" w:rsidR="00696877" w:rsidRDefault="00696877">
            <w:r>
              <w:t>xs:anyURI, xs:anyURI</w:t>
            </w:r>
          </w:p>
          <w:p w14:paraId="1043EADF" w14:textId="77777777" w:rsidR="00696877" w:rsidRDefault="00696877">
            <w:r>
              <w:t>(ensimmäinen elementin arvona [id], toinen RelationshipType attribuutin arvona, oletus http:www.w3.org /2005/08/addressing/reply)</w:t>
            </w:r>
          </w:p>
        </w:tc>
        <w:tc>
          <w:tcPr>
            <w:tcW w:w="0" w:type="auto"/>
          </w:tcPr>
          <w:p w14:paraId="1896382B" w14:textId="77777777" w:rsidR="00696877" w:rsidRDefault="00696877">
            <w:pPr>
              <w:rPr>
                <w:lang w:val="en-GB"/>
              </w:rPr>
            </w:pPr>
            <w:r>
              <w:rPr>
                <w:lang w:val="en-GB"/>
              </w:rPr>
              <w:t>&lt;wsa:RelatesTo RelationshipType= ”xs:anyURI”&gt;</w:t>
            </w:r>
          </w:p>
        </w:tc>
      </w:tr>
      <w:tr w:rsidR="00696877" w14:paraId="776FF542" w14:textId="77777777">
        <w:tblPrEx>
          <w:tblCellMar>
            <w:top w:w="0" w:type="dxa"/>
            <w:bottom w:w="0" w:type="dxa"/>
          </w:tblCellMar>
        </w:tblPrEx>
        <w:tc>
          <w:tcPr>
            <w:tcW w:w="0" w:type="auto"/>
          </w:tcPr>
          <w:p w14:paraId="46DE0D78" w14:textId="77777777" w:rsidR="00696877" w:rsidRDefault="00696877">
            <w:pPr>
              <w:rPr>
                <w:lang w:val="en-GB"/>
              </w:rPr>
            </w:pPr>
            <w:r>
              <w:rPr>
                <w:lang w:val="en-GB"/>
              </w:rPr>
              <w:t>[reference parameters]</w:t>
            </w:r>
          </w:p>
        </w:tc>
        <w:tc>
          <w:tcPr>
            <w:tcW w:w="0" w:type="auto"/>
          </w:tcPr>
          <w:p w14:paraId="4FB7861D" w14:textId="77777777" w:rsidR="00696877" w:rsidRDefault="00696877">
            <w:r>
              <w:t>prioriteetti</w:t>
            </w:r>
          </w:p>
        </w:tc>
        <w:tc>
          <w:tcPr>
            <w:tcW w:w="0" w:type="auto"/>
          </w:tcPr>
          <w:p w14:paraId="4EA0F85A" w14:textId="77777777" w:rsidR="00696877" w:rsidRDefault="00696877"/>
        </w:tc>
        <w:tc>
          <w:tcPr>
            <w:tcW w:w="0" w:type="auto"/>
          </w:tcPr>
          <w:p w14:paraId="10646B2A" w14:textId="77777777" w:rsidR="00696877" w:rsidRDefault="00696877">
            <w:r>
              <w:t>ks. alla</w:t>
            </w:r>
          </w:p>
        </w:tc>
      </w:tr>
    </w:tbl>
    <w:p w14:paraId="1D20DE5D" w14:textId="77777777" w:rsidR="00696877" w:rsidRDefault="00696877"/>
    <w:p w14:paraId="10FF5328" w14:textId="77777777" w:rsidR="00696877" w:rsidRDefault="00696877"/>
    <w:p w14:paraId="2E25CFF1" w14:textId="77777777" w:rsidR="00156B5F" w:rsidRPr="00710942" w:rsidRDefault="00156B5F">
      <w:pPr>
        <w:pStyle w:val="Otsikko7"/>
        <w:rPr>
          <w:rFonts w:ascii="Microsoft Sans Serif" w:hAnsi="Microsoft Sans Serif" w:cs="Microsoft Sans Serif"/>
          <w:bCs w:val="0"/>
          <w:color w:val="0000FF"/>
          <w:sz w:val="20"/>
          <w:rPrChange w:id="202" w:author="Tuomainen Mika" w:date="2018-08-01T09:55:00Z">
            <w:rPr/>
          </w:rPrChange>
        </w:rPr>
      </w:pPr>
      <w:r w:rsidRPr="00710942">
        <w:rPr>
          <w:rFonts w:ascii="Microsoft Sans Serif" w:hAnsi="Microsoft Sans Serif" w:cs="Microsoft Sans Serif"/>
          <w:bCs w:val="0"/>
          <w:color w:val="0000FF"/>
          <w:sz w:val="20"/>
          <w:rPrChange w:id="203" w:author="Tuomainen Mika" w:date="2018-08-01T09:55:00Z">
            <w:rPr/>
          </w:rPrChange>
        </w:rPr>
        <w:t>WS-Addressing elementtien käyttö</w:t>
      </w:r>
      <w:ins w:id="204" w:author="Tuomainen Mika" w:date="2017-06-21T13:20:00Z">
        <w:r w:rsidR="00256474" w:rsidRPr="00710942">
          <w:rPr>
            <w:rFonts w:ascii="Microsoft Sans Serif" w:hAnsi="Microsoft Sans Serif" w:cs="Microsoft Sans Serif"/>
            <w:bCs w:val="0"/>
            <w:color w:val="0000FF"/>
            <w:sz w:val="20"/>
            <w:rPrChange w:id="205" w:author="Tuomainen Mika" w:date="2018-08-01T09:55:00Z">
              <w:rPr/>
            </w:rPrChange>
          </w:rPr>
          <w:t xml:space="preserve"> HL7 V3 sanomaliikenteessä</w:t>
        </w:r>
      </w:ins>
      <w:r w:rsidRPr="00710942">
        <w:rPr>
          <w:rFonts w:ascii="Microsoft Sans Serif" w:hAnsi="Microsoft Sans Serif" w:cs="Microsoft Sans Serif"/>
          <w:bCs w:val="0"/>
          <w:color w:val="0000FF"/>
          <w:sz w:val="20"/>
          <w:rPrChange w:id="206" w:author="Tuomainen Mika" w:date="2018-08-01T09:55:00Z">
            <w:rPr/>
          </w:rPrChange>
        </w:rPr>
        <w:t xml:space="preserve"> Kan</w:t>
      </w:r>
      <w:ins w:id="207" w:author="Tuomainen Mika" w:date="2017-11-23T09:20:00Z">
        <w:r w:rsidR="00F764AA" w:rsidRPr="00710942">
          <w:rPr>
            <w:rFonts w:ascii="Microsoft Sans Serif" w:hAnsi="Microsoft Sans Serif" w:cs="Microsoft Sans Serif"/>
            <w:bCs w:val="0"/>
            <w:color w:val="0000FF"/>
            <w:sz w:val="20"/>
            <w:rPrChange w:id="208" w:author="Tuomainen Mika" w:date="2018-08-01T09:55:00Z">
              <w:rPr/>
            </w:rPrChange>
          </w:rPr>
          <w:t>t</w:t>
        </w:r>
      </w:ins>
      <w:del w:id="209" w:author="Tuomainen Mika" w:date="2017-11-23T09:20:00Z">
        <w:r w:rsidRPr="00710942" w:rsidDel="00F764AA">
          <w:rPr>
            <w:rFonts w:ascii="Microsoft Sans Serif" w:hAnsi="Microsoft Sans Serif" w:cs="Microsoft Sans Serif"/>
            <w:bCs w:val="0"/>
            <w:color w:val="0000FF"/>
            <w:sz w:val="20"/>
            <w:rPrChange w:id="210" w:author="Tuomainen Mika" w:date="2018-08-01T09:55:00Z">
              <w:rPr/>
            </w:rPrChange>
          </w:rPr>
          <w:delText>T</w:delText>
        </w:r>
      </w:del>
      <w:r w:rsidRPr="00710942">
        <w:rPr>
          <w:rFonts w:ascii="Microsoft Sans Serif" w:hAnsi="Microsoft Sans Serif" w:cs="Microsoft Sans Serif"/>
          <w:bCs w:val="0"/>
          <w:color w:val="0000FF"/>
          <w:sz w:val="20"/>
          <w:rPrChange w:id="211" w:author="Tuomainen Mika" w:date="2018-08-01T09:55:00Z">
            <w:rPr/>
          </w:rPrChange>
        </w:rPr>
        <w:t>a-palvelujen kanssa kommunikoitaessa</w:t>
      </w:r>
    </w:p>
    <w:p w14:paraId="7BA7230B" w14:textId="77777777" w:rsidR="00156B5F" w:rsidRPr="00710942" w:rsidRDefault="00156B5F" w:rsidP="00156B5F">
      <w:pPr>
        <w:rPr>
          <w:rFonts w:ascii="Microsoft Sans Serif" w:hAnsi="Microsoft Sans Serif" w:cs="Microsoft Sans Serif"/>
          <w:color w:val="0000FF"/>
          <w:sz w:val="20"/>
          <w:szCs w:val="20"/>
          <w:lang w:eastAsia="en-US"/>
          <w:rPrChange w:id="212" w:author="Tuomainen Mika" w:date="2018-08-01T09:55:00Z">
            <w:rPr>
              <w:lang w:eastAsia="en-US"/>
            </w:rPr>
          </w:rPrChange>
        </w:rPr>
      </w:pPr>
    </w:p>
    <w:p w14:paraId="55F85CAC" w14:textId="77777777" w:rsidR="00156B5F" w:rsidRPr="00710942" w:rsidRDefault="00F2150A" w:rsidP="00156B5F">
      <w:pPr>
        <w:rPr>
          <w:rFonts w:ascii="Microsoft Sans Serif" w:hAnsi="Microsoft Sans Serif" w:cs="Microsoft Sans Serif"/>
          <w:color w:val="0000FF"/>
          <w:sz w:val="20"/>
          <w:szCs w:val="20"/>
          <w:lang w:eastAsia="en-US"/>
          <w:rPrChange w:id="213" w:author="Tuomainen Mika" w:date="2018-08-01T09:55:00Z">
            <w:rPr>
              <w:lang w:eastAsia="en-US"/>
            </w:rPr>
          </w:rPrChange>
        </w:rPr>
      </w:pPr>
      <w:r w:rsidRPr="00710942">
        <w:rPr>
          <w:rFonts w:ascii="Microsoft Sans Serif" w:hAnsi="Microsoft Sans Serif" w:cs="Microsoft Sans Serif"/>
          <w:color w:val="0000FF"/>
          <w:sz w:val="20"/>
          <w:szCs w:val="20"/>
          <w:lang w:eastAsia="en-US"/>
          <w:rPrChange w:id="214" w:author="Tuomainen Mika" w:date="2018-08-01T09:55:00Z">
            <w:rPr>
              <w:lang w:eastAsia="en-US"/>
            </w:rPr>
          </w:rPrChange>
        </w:rPr>
        <w:t>Kan</w:t>
      </w:r>
      <w:ins w:id="215" w:author="Tuomainen Mika" w:date="2017-11-23T09:20:00Z">
        <w:r w:rsidR="00F764AA" w:rsidRPr="00710942">
          <w:rPr>
            <w:rFonts w:ascii="Microsoft Sans Serif" w:hAnsi="Microsoft Sans Serif" w:cs="Microsoft Sans Serif"/>
            <w:color w:val="0000FF"/>
            <w:sz w:val="20"/>
            <w:szCs w:val="20"/>
            <w:lang w:eastAsia="en-US"/>
            <w:rPrChange w:id="216" w:author="Tuomainen Mika" w:date="2018-08-01T09:55:00Z">
              <w:rPr>
                <w:lang w:eastAsia="en-US"/>
              </w:rPr>
            </w:rPrChange>
          </w:rPr>
          <w:t>t</w:t>
        </w:r>
      </w:ins>
      <w:del w:id="217" w:author="Tuomainen Mika" w:date="2017-11-23T09:20:00Z">
        <w:r w:rsidRPr="00710942" w:rsidDel="00F764AA">
          <w:rPr>
            <w:rFonts w:ascii="Microsoft Sans Serif" w:hAnsi="Microsoft Sans Serif" w:cs="Microsoft Sans Serif"/>
            <w:color w:val="0000FF"/>
            <w:sz w:val="20"/>
            <w:szCs w:val="20"/>
            <w:lang w:eastAsia="en-US"/>
            <w:rPrChange w:id="218" w:author="Tuomainen Mika" w:date="2018-08-01T09:55:00Z">
              <w:rPr>
                <w:lang w:eastAsia="en-US"/>
              </w:rPr>
            </w:rPrChange>
          </w:rPr>
          <w:delText>T</w:delText>
        </w:r>
      </w:del>
      <w:r w:rsidRPr="00710942">
        <w:rPr>
          <w:rFonts w:ascii="Microsoft Sans Serif" w:hAnsi="Microsoft Sans Serif" w:cs="Microsoft Sans Serif"/>
          <w:color w:val="0000FF"/>
          <w:sz w:val="20"/>
          <w:szCs w:val="20"/>
          <w:lang w:eastAsia="en-US"/>
          <w:rPrChange w:id="219" w:author="Tuomainen Mika" w:date="2018-08-01T09:55:00Z">
            <w:rPr>
              <w:lang w:eastAsia="en-US"/>
            </w:rPr>
          </w:rPrChange>
        </w:rPr>
        <w:t xml:space="preserve">a-palvelujen </w:t>
      </w:r>
      <w:del w:id="220" w:author="Tuomainen Mika" w:date="2017-06-21T13:20:00Z">
        <w:r w:rsidRPr="00710942" w:rsidDel="00256474">
          <w:rPr>
            <w:rFonts w:ascii="Microsoft Sans Serif" w:hAnsi="Microsoft Sans Serif" w:cs="Microsoft Sans Serif"/>
            <w:color w:val="0000FF"/>
            <w:sz w:val="20"/>
            <w:szCs w:val="20"/>
            <w:lang w:eastAsia="en-US"/>
            <w:rPrChange w:id="221" w:author="Tuomainen Mika" w:date="2018-08-01T09:55:00Z">
              <w:rPr>
                <w:lang w:eastAsia="en-US"/>
              </w:rPr>
            </w:rPrChange>
          </w:rPr>
          <w:delText xml:space="preserve">kanssa käytävän sanomaliikenteen WS-A –kenttien käytöstä on olemassa </w:delText>
        </w:r>
      </w:del>
      <w:r w:rsidRPr="00710942">
        <w:rPr>
          <w:rFonts w:ascii="Microsoft Sans Serif" w:hAnsi="Microsoft Sans Serif" w:cs="Microsoft Sans Serif"/>
          <w:color w:val="0000FF"/>
          <w:sz w:val="20"/>
          <w:szCs w:val="20"/>
          <w:lang w:eastAsia="en-US"/>
          <w:rPrChange w:id="222" w:author="Tuomainen Mika" w:date="2018-08-01T09:55:00Z">
            <w:rPr>
              <w:lang w:eastAsia="en-US"/>
            </w:rPr>
          </w:rPrChange>
        </w:rPr>
        <w:t>oma erillinen ohjeistusdokumentti (</w:t>
      </w:r>
      <w:del w:id="223" w:author="Tuomainen Mika" w:date="2017-11-23T09:20:00Z">
        <w:r w:rsidRPr="00710942" w:rsidDel="00F764AA">
          <w:rPr>
            <w:rFonts w:ascii="Microsoft Sans Serif" w:hAnsi="Microsoft Sans Serif" w:cs="Microsoft Sans Serif"/>
            <w:color w:val="0000FF"/>
            <w:sz w:val="20"/>
            <w:szCs w:val="20"/>
            <w:lang w:eastAsia="en-US"/>
            <w:rPrChange w:id="224" w:author="Tuomainen Mika" w:date="2018-08-01T09:55:00Z">
              <w:rPr>
                <w:color w:val="333333"/>
              </w:rPr>
            </w:rPrChange>
          </w:rPr>
          <w:fldChar w:fldCharType="begin"/>
        </w:r>
        <w:r w:rsidRPr="00710942" w:rsidDel="00F764AA">
          <w:rPr>
            <w:rFonts w:ascii="Microsoft Sans Serif" w:hAnsi="Microsoft Sans Serif" w:cs="Microsoft Sans Serif"/>
            <w:color w:val="0000FF"/>
            <w:sz w:val="20"/>
            <w:szCs w:val="20"/>
            <w:lang w:eastAsia="en-US"/>
            <w:rPrChange w:id="225" w:author="Tuomainen Mika" w:date="2018-08-01T09:55:00Z">
              <w:rPr>
                <w:color w:val="333333"/>
              </w:rPr>
            </w:rPrChange>
          </w:rPr>
          <w:delInstrText xml:space="preserve"> HYPERLINK "https://www.kanta.fi/c/document_library/get_file?uuid=74008334-95f0-4632-91c2-3922fbdc480c&amp;groupId=10206" \t "_blank" </w:delInstrText>
        </w:r>
        <w:r w:rsidRPr="00710942" w:rsidDel="00F764AA">
          <w:rPr>
            <w:rFonts w:ascii="Microsoft Sans Serif" w:hAnsi="Microsoft Sans Serif" w:cs="Microsoft Sans Serif"/>
            <w:color w:val="0000FF"/>
            <w:sz w:val="20"/>
            <w:szCs w:val="20"/>
            <w:lang w:eastAsia="en-US"/>
            <w:rPrChange w:id="226" w:author="Tuomainen Mika" w:date="2018-08-01T09:55:00Z">
              <w:rPr>
                <w:color w:val="333333"/>
              </w:rPr>
            </w:rPrChange>
          </w:rPr>
          <w:fldChar w:fldCharType="separate"/>
        </w:r>
        <w:r w:rsidRPr="00710942" w:rsidDel="00F764AA">
          <w:rPr>
            <w:rFonts w:ascii="Microsoft Sans Serif" w:hAnsi="Microsoft Sans Serif" w:cs="Microsoft Sans Serif"/>
            <w:color w:val="0000FF"/>
            <w:sz w:val="20"/>
            <w:szCs w:val="20"/>
            <w:lang w:eastAsia="en-US"/>
            <w:rPrChange w:id="227" w:author="Tuomainen Mika" w:date="2018-08-01T09:55:00Z">
              <w:rPr>
                <w:rStyle w:val="Hyperlinkki"/>
              </w:rPr>
            </w:rPrChange>
          </w:rPr>
          <w:delText>Osapuolitiedot KanTa-sanomaliikenteessä</w:delText>
        </w:r>
        <w:r w:rsidRPr="00710942" w:rsidDel="00F764AA">
          <w:rPr>
            <w:rFonts w:ascii="Microsoft Sans Serif" w:hAnsi="Microsoft Sans Serif" w:cs="Microsoft Sans Serif"/>
            <w:color w:val="0000FF"/>
            <w:sz w:val="20"/>
            <w:szCs w:val="20"/>
            <w:lang w:eastAsia="en-US"/>
            <w:rPrChange w:id="228" w:author="Tuomainen Mika" w:date="2018-08-01T09:55:00Z">
              <w:rPr>
                <w:color w:val="333333"/>
              </w:rPr>
            </w:rPrChange>
          </w:rPr>
          <w:fldChar w:fldCharType="end"/>
        </w:r>
      </w:del>
      <w:ins w:id="229" w:author="Tuomainen Mika" w:date="2017-11-23T09:20:00Z">
        <w:r w:rsidR="00F764AA" w:rsidRPr="00710942">
          <w:rPr>
            <w:rFonts w:ascii="Microsoft Sans Serif" w:hAnsi="Microsoft Sans Serif" w:cs="Microsoft Sans Serif"/>
            <w:color w:val="0000FF"/>
            <w:sz w:val="20"/>
            <w:szCs w:val="20"/>
            <w:lang w:eastAsia="en-US"/>
            <w:rPrChange w:id="230" w:author="Tuomainen Mika" w:date="2018-08-01T09:55:00Z">
              <w:rPr>
                <w:rStyle w:val="Hyperlinkki"/>
              </w:rPr>
            </w:rPrChange>
          </w:rPr>
          <w:t>Osapuolitiedot Kant</w:t>
        </w:r>
        <w:del w:id="231" w:author="Tuomainen Mika" w:date="2017-11-23T09:20:00Z">
          <w:r w:rsidR="00F764AA" w:rsidRPr="00710942" w:rsidDel="00F764AA">
            <w:rPr>
              <w:rFonts w:ascii="Microsoft Sans Serif" w:hAnsi="Microsoft Sans Serif" w:cs="Microsoft Sans Serif"/>
              <w:color w:val="0000FF"/>
              <w:sz w:val="20"/>
              <w:szCs w:val="20"/>
              <w:lang w:eastAsia="en-US"/>
              <w:rPrChange w:id="232" w:author="Tuomainen Mika" w:date="2018-08-01T09:55:00Z">
                <w:rPr>
                  <w:rStyle w:val="Hyperlinkki"/>
                </w:rPr>
              </w:rPrChange>
            </w:rPr>
            <w:delText>T</w:delText>
          </w:r>
        </w:del>
        <w:r w:rsidR="00F764AA" w:rsidRPr="00710942">
          <w:rPr>
            <w:rFonts w:ascii="Microsoft Sans Serif" w:hAnsi="Microsoft Sans Serif" w:cs="Microsoft Sans Serif"/>
            <w:color w:val="0000FF"/>
            <w:sz w:val="20"/>
            <w:szCs w:val="20"/>
            <w:lang w:eastAsia="en-US"/>
            <w:rPrChange w:id="233" w:author="Tuomainen Mika" w:date="2018-08-01T09:55:00Z">
              <w:rPr>
                <w:rStyle w:val="Hyperlinkki"/>
              </w:rPr>
            </w:rPrChange>
          </w:rPr>
          <w:t>a-sanomaliikenteessä</w:t>
        </w:r>
      </w:ins>
      <w:r w:rsidRPr="00710942">
        <w:rPr>
          <w:rFonts w:ascii="Microsoft Sans Serif" w:hAnsi="Microsoft Sans Serif" w:cs="Microsoft Sans Serif"/>
          <w:color w:val="0000FF"/>
          <w:sz w:val="20"/>
          <w:szCs w:val="20"/>
          <w:lang w:eastAsia="en-US"/>
          <w:rPrChange w:id="234" w:author="Tuomainen Mika" w:date="2018-08-01T09:55:00Z">
            <w:rPr>
              <w:lang w:eastAsia="en-US"/>
            </w:rPr>
          </w:rPrChange>
        </w:rPr>
        <w:t>)</w:t>
      </w:r>
      <w:r w:rsidR="0067255C" w:rsidRPr="00710942">
        <w:rPr>
          <w:rFonts w:ascii="Microsoft Sans Serif" w:hAnsi="Microsoft Sans Serif" w:cs="Microsoft Sans Serif"/>
          <w:color w:val="0000FF"/>
          <w:sz w:val="20"/>
          <w:szCs w:val="20"/>
          <w:lang w:eastAsia="en-US"/>
          <w:rPrChange w:id="235" w:author="Tuomainen Mika" w:date="2018-08-01T09:55:00Z">
            <w:rPr>
              <w:lang w:eastAsia="en-US"/>
            </w:rPr>
          </w:rPrChange>
        </w:rPr>
        <w:t>, joka on saatavissa www.kanta.fi –portaalin arkkitehtuuriosiosta</w:t>
      </w:r>
      <w:ins w:id="236" w:author="Tuomainen Mika" w:date="2018-09-12T10:18:00Z">
        <w:r w:rsidR="004F42C6">
          <w:rPr>
            <w:rFonts w:ascii="Microsoft Sans Serif" w:hAnsi="Microsoft Sans Serif" w:cs="Microsoft Sans Serif"/>
            <w:color w:val="0000FF"/>
            <w:sz w:val="20"/>
            <w:szCs w:val="20"/>
            <w:lang w:eastAsia="en-US"/>
          </w:rPr>
          <w:t>. Määrittely</w:t>
        </w:r>
      </w:ins>
      <w:ins w:id="237" w:author="Tuomainen Mika" w:date="2017-06-21T13:20:00Z">
        <w:r w:rsidR="00256474" w:rsidRPr="00710942">
          <w:rPr>
            <w:rFonts w:ascii="Microsoft Sans Serif" w:hAnsi="Microsoft Sans Serif" w:cs="Microsoft Sans Serif"/>
            <w:color w:val="0000FF"/>
            <w:sz w:val="20"/>
            <w:szCs w:val="20"/>
            <w:lang w:eastAsia="en-US"/>
            <w:rPrChange w:id="238" w:author="Tuomainen Mika" w:date="2018-08-01T09:55:00Z">
              <w:rPr>
                <w:lang w:eastAsia="en-US"/>
              </w:rPr>
            </w:rPrChange>
          </w:rPr>
          <w:t xml:space="preserve"> ei enää edellytä</w:t>
        </w:r>
      </w:ins>
      <w:ins w:id="239" w:author="Tuomainen Mika" w:date="2017-06-21T13:21:00Z">
        <w:r w:rsidR="00256474" w:rsidRPr="00710942">
          <w:rPr>
            <w:rFonts w:ascii="Microsoft Sans Serif" w:hAnsi="Microsoft Sans Serif" w:cs="Microsoft Sans Serif"/>
            <w:color w:val="0000FF"/>
            <w:sz w:val="20"/>
            <w:szCs w:val="20"/>
            <w:lang w:eastAsia="en-US"/>
            <w:rPrChange w:id="240" w:author="Tuomainen Mika" w:date="2018-08-01T09:55:00Z">
              <w:rPr>
                <w:lang w:eastAsia="en-US"/>
              </w:rPr>
            </w:rPrChange>
          </w:rPr>
          <w:t xml:space="preserve"> </w:t>
        </w:r>
      </w:ins>
      <w:ins w:id="241" w:author="Tuomainen Mika" w:date="2018-08-10T10:45:00Z">
        <w:r w:rsidR="00596F5F" w:rsidRPr="00596F5F">
          <w:rPr>
            <w:rFonts w:ascii="Microsoft Sans Serif" w:hAnsi="Microsoft Sans Serif" w:cs="Microsoft Sans Serif"/>
            <w:color w:val="0000FF"/>
            <w:sz w:val="20"/>
            <w:szCs w:val="20"/>
            <w:lang w:eastAsia="en-US"/>
          </w:rPr>
          <w:t xml:space="preserve">HL7 V3 sanomaliikenteessä </w:t>
        </w:r>
      </w:ins>
      <w:ins w:id="242" w:author="Tuomainen Mika" w:date="2017-06-21T13:21:00Z">
        <w:r w:rsidR="00256474" w:rsidRPr="00710942">
          <w:rPr>
            <w:rFonts w:ascii="Microsoft Sans Serif" w:hAnsi="Microsoft Sans Serif" w:cs="Microsoft Sans Serif"/>
            <w:color w:val="0000FF"/>
            <w:sz w:val="20"/>
            <w:szCs w:val="20"/>
            <w:lang w:eastAsia="en-US"/>
            <w:rPrChange w:id="243" w:author="Tuomainen Mika" w:date="2018-08-01T09:55:00Z">
              <w:rPr>
                <w:lang w:eastAsia="en-US"/>
              </w:rPr>
            </w:rPrChange>
          </w:rPr>
          <w:t xml:space="preserve">WS-Addressing elementtien käyttöä, </w:t>
        </w:r>
      </w:ins>
      <w:ins w:id="244" w:author="Tuomainen Mika" w:date="2018-09-12T10:20:00Z">
        <w:r w:rsidR="004F42C6">
          <w:rPr>
            <w:rFonts w:ascii="Microsoft Sans Serif" w:hAnsi="Microsoft Sans Serif" w:cs="Microsoft Sans Serif"/>
            <w:color w:val="0000FF"/>
            <w:sz w:val="20"/>
            <w:szCs w:val="20"/>
            <w:lang w:eastAsia="en-US"/>
          </w:rPr>
          <w:t>poikkeuksena Sähköisen lääkemääräyksen uusimispyynnön vältys</w:t>
        </w:r>
      </w:ins>
      <w:ins w:id="245" w:author="Tuomainen Mika" w:date="2018-09-12T10:21:00Z">
        <w:r w:rsidR="004F42C6">
          <w:rPr>
            <w:rFonts w:ascii="Microsoft Sans Serif" w:hAnsi="Microsoft Sans Serif" w:cs="Microsoft Sans Serif"/>
            <w:color w:val="0000FF"/>
            <w:sz w:val="20"/>
            <w:szCs w:val="20"/>
            <w:lang w:eastAsia="en-US"/>
          </w:rPr>
          <w:t>.</w:t>
        </w:r>
      </w:ins>
      <w:del w:id="246" w:author="Tuomainen Mika" w:date="2017-06-21T13:20:00Z">
        <w:r w:rsidR="0067255C" w:rsidRPr="00710942" w:rsidDel="00256474">
          <w:rPr>
            <w:rFonts w:ascii="Microsoft Sans Serif" w:hAnsi="Microsoft Sans Serif" w:cs="Microsoft Sans Serif"/>
            <w:color w:val="0000FF"/>
            <w:sz w:val="20"/>
            <w:szCs w:val="20"/>
            <w:lang w:eastAsia="en-US"/>
            <w:rPrChange w:id="247" w:author="Tuomainen Mika" w:date="2018-08-01T09:55:00Z">
              <w:rPr>
                <w:lang w:eastAsia="en-US"/>
              </w:rPr>
            </w:rPrChange>
          </w:rPr>
          <w:delText>.</w:delText>
        </w:r>
      </w:del>
    </w:p>
    <w:p w14:paraId="3408201B" w14:textId="77777777" w:rsidR="00156B5F" w:rsidRPr="00156B5F" w:rsidRDefault="00156B5F" w:rsidP="00156B5F">
      <w:pPr>
        <w:rPr>
          <w:lang w:eastAsia="en-US"/>
        </w:rPr>
      </w:pPr>
    </w:p>
    <w:p w14:paraId="36C47BAF" w14:textId="77777777" w:rsidR="00696877" w:rsidDel="00256474" w:rsidRDefault="00696877">
      <w:pPr>
        <w:pStyle w:val="Otsikko7"/>
        <w:rPr>
          <w:del w:id="248" w:author="Tuomainen Mika" w:date="2017-06-21T13:22:00Z"/>
        </w:rPr>
      </w:pPr>
      <w:del w:id="249" w:author="Tuomainen Mika" w:date="2017-06-21T13:22:00Z">
        <w:r w:rsidDel="00256474">
          <w:delText>Paikalliset lisäykset käyttäen reference parameters-elementtejä</w:delText>
        </w:r>
      </w:del>
    </w:p>
    <w:p w14:paraId="2AC9B42E" w14:textId="77777777" w:rsidR="00696877" w:rsidDel="00256474" w:rsidRDefault="00696877">
      <w:pPr>
        <w:rPr>
          <w:del w:id="250" w:author="Tuomainen Mika" w:date="2017-06-21T13:22:00Z"/>
        </w:rPr>
      </w:pPr>
    </w:p>
    <w:p w14:paraId="171206C1" w14:textId="77777777" w:rsidR="00696877" w:rsidDel="00256474" w:rsidRDefault="00696877">
      <w:pPr>
        <w:rPr>
          <w:del w:id="251" w:author="Tuomainen Mika" w:date="2017-06-21T13:22:00Z"/>
        </w:rPr>
      </w:pPr>
      <w:del w:id="252" w:author="Tuomainen Mika" w:date="2017-06-21T13:22:00Z">
        <w:r w:rsidDel="00256474">
          <w:delText>Reference properties ja reference parameters-elementit on periaatteessa tarkoitettu vastaanottajan vaatimien avaintietojen välitykseen. Ne ovat ainoa paikka WS-addressingin SOAP-headerissa, jota voidaan paikallisesti laajentaa. HL7 Finland on määritellyt [reference parameters] elementin alle seuraava</w:delText>
        </w:r>
        <w:r w:rsidR="007A211A" w:rsidDel="00256474">
          <w:delText>n</w:delText>
        </w:r>
        <w:r w:rsidDel="00256474">
          <w:delText xml:space="preserve"> </w:delText>
        </w:r>
        <w:r w:rsidR="007A211A" w:rsidDel="00256474">
          <w:delText>kentän</w:delText>
        </w:r>
        <w:r w:rsidDel="00256474">
          <w:delText>: prioriteetti (priorityCode)</w:delText>
        </w:r>
        <w:r w:rsidR="004678E4" w:rsidDel="00256474">
          <w:delText>,</w:delText>
        </w:r>
        <w:r w:rsidR="00125869" w:rsidDel="00256474">
          <w:delText xml:space="preserve"> jonka arvo on sama kuin</w:delText>
        </w:r>
        <w:r w:rsidR="004678E4" w:rsidDel="00256474">
          <w:delText xml:space="preserve"> kontrollikehyksen priorityCode (</w:delText>
        </w:r>
        <w:r w:rsidR="004678E4" w:rsidRPr="004678E4" w:rsidDel="00256474">
          <w:delText>2.3.3.7</w:delText>
        </w:r>
        <w:r w:rsidR="004678E4" w:rsidDel="00256474">
          <w:delText>)</w:delText>
        </w:r>
        <w:r w:rsidDel="00256474">
          <w:delText xml:space="preserve">. </w:delText>
        </w:r>
        <w:r w:rsidR="007A211A" w:rsidDel="00256474">
          <w:delText>Tämän</w:delText>
        </w:r>
        <w:r w:rsidDel="00256474">
          <w:delText xml:space="preserve"> tie</w:delText>
        </w:r>
        <w:r w:rsidR="007A211A" w:rsidDel="00256474">
          <w:delText>don</w:delText>
        </w:r>
        <w:r w:rsidDel="00256474">
          <w:delText xml:space="preserve"> löytyminen SOAP-headerissä tehostaa sanomaliikenteen prosessointia, koska koko sanomaa ei tarvitse purkaa tietääkseen mitä tietoja sanomassa on.</w:delText>
        </w:r>
        <w:r w:rsidR="00392818" w:rsidDel="00256474">
          <w:delText xml:space="preserve"> </w:delText>
        </w:r>
        <w:r w:rsidR="007A211A" w:rsidDel="00256474">
          <w:delText>T</w:delText>
        </w:r>
        <w:r w:rsidR="00392818" w:rsidDel="00256474">
          <w:delText>ämä header-lisäy</w:delText>
        </w:r>
        <w:r w:rsidR="007A211A" w:rsidDel="00256474">
          <w:delText>s</w:delText>
        </w:r>
        <w:r w:rsidR="00392818" w:rsidDel="00256474">
          <w:delText xml:space="preserve"> on tehty, koska </w:delText>
        </w:r>
        <w:r w:rsidR="007A211A" w:rsidDel="00256474">
          <w:delText>si</w:delText>
        </w:r>
        <w:r w:rsidR="00392818" w:rsidDel="00256474">
          <w:delText>lle on tarvetta E-reseptissä sekä KANTA-liikenteessä (kansallinen potilaskertomusarkisto).</w:delText>
        </w:r>
      </w:del>
    </w:p>
    <w:p w14:paraId="2999DCE0" w14:textId="77777777" w:rsidR="00696877" w:rsidDel="00256474" w:rsidRDefault="00696877">
      <w:pPr>
        <w:rPr>
          <w:del w:id="253" w:author="Tuomainen Mika" w:date="2017-06-21T13:22:00Z"/>
        </w:rPr>
      </w:pPr>
      <w:del w:id="254" w:author="Tuomainen Mika" w:date="2017-06-21T13:22:00Z">
        <w:r w:rsidDel="00256474">
          <w:delText>WS-addressing määrityksen mukainen abstrakti [reference parameters] elementti esiintyy SOAP instanssissa erillisenä XML-elementtinä, johon on lisätty attribuutti wsa:IsReferenceParameter='true'. Elementin namespace ei ole WS-addressing namespace vaan elementin määrittäneen organisaation antama namespace.</w:delText>
        </w:r>
      </w:del>
    </w:p>
    <w:p w14:paraId="0EBB5126" w14:textId="77777777" w:rsidR="00696877" w:rsidDel="00256474" w:rsidRDefault="00696877">
      <w:pPr>
        <w:rPr>
          <w:del w:id="255" w:author="Tuomainen Mika" w:date="2017-06-21T13:22:00Z"/>
        </w:rPr>
      </w:pPr>
    </w:p>
    <w:p w14:paraId="4324D521" w14:textId="77777777" w:rsidR="00696877" w:rsidDel="00256474" w:rsidRDefault="00696877">
      <w:pPr>
        <w:rPr>
          <w:del w:id="256" w:author="Tuomainen Mika" w:date="2017-06-21T13:22:00Z"/>
        </w:rPr>
      </w:pPr>
    </w:p>
    <w:p w14:paraId="771120E9" w14:textId="77777777" w:rsidR="00696877" w:rsidRPr="00F764AA" w:rsidDel="00256474" w:rsidRDefault="00696877" w:rsidP="007A211A">
      <w:pPr>
        <w:pStyle w:val="HTML-esimuotoiltu"/>
        <w:rPr>
          <w:del w:id="257" w:author="Tuomainen Mika" w:date="2017-06-21T13:22:00Z"/>
          <w:rPrChange w:id="258" w:author="Tuomainen Mika" w:date="2017-11-23T08:53:00Z">
            <w:rPr>
              <w:del w:id="259" w:author="Tuomainen Mika" w:date="2017-06-21T13:22:00Z"/>
              <w:lang w:val="en-GB"/>
            </w:rPr>
          </w:rPrChange>
        </w:rPr>
      </w:pPr>
      <w:del w:id="260" w:author="Tuomainen Mika" w:date="2017-06-21T13:22:00Z">
        <w:r w:rsidRPr="00F764AA" w:rsidDel="00256474">
          <w:rPr>
            <w:rPrChange w:id="261" w:author="Tuomainen Mika" w:date="2017-11-23T08:53:00Z">
              <w:rPr>
                <w:lang w:val="en-GB"/>
              </w:rPr>
            </w:rPrChange>
          </w:rPr>
          <w:delText>&lt;hl7fi:priorityCode wsa:IsReferenceParameter='true' code=”</w:delText>
        </w:r>
        <w:r w:rsidR="007A211A" w:rsidRPr="00F764AA" w:rsidDel="00256474">
          <w:rPr>
            <w:rPrChange w:id="262" w:author="Tuomainen Mika" w:date="2017-11-23T08:53:00Z">
              <w:rPr>
                <w:lang w:val="en-GB"/>
              </w:rPr>
            </w:rPrChange>
          </w:rPr>
          <w:delText>R</w:delText>
        </w:r>
        <w:r w:rsidRPr="00F764AA" w:rsidDel="00256474">
          <w:rPr>
            <w:rPrChange w:id="263" w:author="Tuomainen Mika" w:date="2017-11-23T08:53:00Z">
              <w:rPr>
                <w:lang w:val="en-GB"/>
              </w:rPr>
            </w:rPrChange>
          </w:rPr>
          <w:delText>” codeSystem=”2.16.840.1.113883.5.7”/&gt;</w:delText>
        </w:r>
      </w:del>
    </w:p>
    <w:p w14:paraId="67288740" w14:textId="77777777" w:rsidR="00696877" w:rsidRPr="00F764AA" w:rsidDel="00256474" w:rsidRDefault="00696877">
      <w:pPr>
        <w:rPr>
          <w:del w:id="264" w:author="Tuomainen Mika" w:date="2017-06-21T13:22:00Z"/>
          <w:rPrChange w:id="265" w:author="Tuomainen Mika" w:date="2017-11-23T08:53:00Z">
            <w:rPr>
              <w:del w:id="266" w:author="Tuomainen Mika" w:date="2017-06-21T13:22:00Z"/>
              <w:lang w:val="en-GB"/>
            </w:rPr>
          </w:rPrChange>
        </w:rPr>
      </w:pPr>
    </w:p>
    <w:p w14:paraId="18D97ECA" w14:textId="77777777" w:rsidR="00696877" w:rsidDel="00256474" w:rsidRDefault="00696877">
      <w:pPr>
        <w:rPr>
          <w:del w:id="267" w:author="Tuomainen Mika" w:date="2017-06-21T13:22:00Z"/>
        </w:rPr>
      </w:pPr>
      <w:del w:id="268" w:author="Tuomainen Mika" w:date="2017-06-21T13:22:00Z">
        <w:r w:rsidDel="00256474">
          <w:delText>Esimerkki hl7fi-elementistä SOAP headerissa:</w:delText>
        </w:r>
      </w:del>
    </w:p>
    <w:p w14:paraId="6AE1CB5F" w14:textId="77777777" w:rsidR="00696877" w:rsidDel="00256474" w:rsidRDefault="00696877">
      <w:pPr>
        <w:rPr>
          <w:del w:id="269" w:author="Tuomainen Mika" w:date="2017-06-21T13:22:00Z"/>
        </w:rPr>
      </w:pPr>
    </w:p>
    <w:p w14:paraId="7343D9FE" w14:textId="77777777" w:rsidR="00696877" w:rsidRPr="00F764AA" w:rsidDel="00256474" w:rsidRDefault="00696877">
      <w:pPr>
        <w:pStyle w:val="HTML-esimuotoiltu"/>
        <w:rPr>
          <w:del w:id="270" w:author="Tuomainen Mika" w:date="2017-06-21T13:22:00Z"/>
          <w:rPrChange w:id="271" w:author="Tuomainen Mika" w:date="2017-11-23T08:53:00Z">
            <w:rPr>
              <w:del w:id="272" w:author="Tuomainen Mika" w:date="2017-06-21T13:22:00Z"/>
              <w:lang w:val="en-GB"/>
            </w:rPr>
          </w:rPrChange>
        </w:rPr>
      </w:pPr>
      <w:del w:id="273" w:author="Tuomainen Mika" w:date="2017-06-21T13:22:00Z">
        <w:r w:rsidRPr="00F764AA" w:rsidDel="00256474">
          <w:rPr>
            <w:rPrChange w:id="274" w:author="Tuomainen Mika" w:date="2017-11-23T08:53:00Z">
              <w:rPr>
                <w:lang w:val="en-GB"/>
              </w:rPr>
            </w:rPrChange>
          </w:rPr>
          <w:delText>&lt;SOAP:Envelope xmlns:SOAP=</w:delText>
        </w:r>
        <w:r w:rsidDel="00256474">
          <w:rPr>
            <w:lang w:val="en-GB"/>
          </w:rPr>
          <w:fldChar w:fldCharType="begin"/>
        </w:r>
        <w:r w:rsidRPr="00F764AA" w:rsidDel="00256474">
          <w:rPr>
            <w:rPrChange w:id="275" w:author="Tuomainen Mika" w:date="2017-11-23T08:53:00Z">
              <w:rPr>
                <w:lang w:val="en-GB"/>
              </w:rPr>
            </w:rPrChange>
          </w:rPr>
          <w:delInstrText xml:space="preserve"> HYPERLINK "http://www.w3.org/2003/05/soap-envelope" </w:delInstrText>
        </w:r>
        <w:r w:rsidDel="00256474">
          <w:rPr>
            <w:lang w:val="en-GB"/>
          </w:rPr>
        </w:r>
        <w:r w:rsidDel="00256474">
          <w:rPr>
            <w:lang w:val="en-GB"/>
          </w:rPr>
          <w:fldChar w:fldCharType="separate"/>
        </w:r>
        <w:r w:rsidRPr="00F764AA" w:rsidDel="00256474">
          <w:rPr>
            <w:rStyle w:val="Hyperlinkki"/>
            <w:rPrChange w:id="276" w:author="Tuomainen Mika" w:date="2017-11-23T08:53:00Z">
              <w:rPr>
                <w:rStyle w:val="Hyperlinkki"/>
                <w:lang w:val="en-GB"/>
              </w:rPr>
            </w:rPrChange>
          </w:rPr>
          <w:delText>http://www.w3.org/2003/05/soap-envelope</w:delText>
        </w:r>
        <w:r w:rsidDel="00256474">
          <w:rPr>
            <w:lang w:val="en-GB"/>
          </w:rPr>
          <w:fldChar w:fldCharType="end"/>
        </w:r>
        <w:r w:rsidRPr="00F764AA" w:rsidDel="00256474">
          <w:rPr>
            <w:rPrChange w:id="277" w:author="Tuomainen Mika" w:date="2017-11-23T08:53:00Z">
              <w:rPr>
                <w:lang w:val="en-GB"/>
              </w:rPr>
            </w:rPrChange>
          </w:rPr>
          <w:delText xml:space="preserve"> xmlns:wsa="http://schemas.xmlsoap.org/ws/2004/08/addressing"</w:delText>
        </w:r>
      </w:del>
    </w:p>
    <w:p w14:paraId="0D0EE76D" w14:textId="77777777" w:rsidR="00696877" w:rsidRPr="00F764AA" w:rsidDel="00256474" w:rsidRDefault="00696877">
      <w:pPr>
        <w:pStyle w:val="HTML-esimuotoiltu"/>
        <w:rPr>
          <w:del w:id="278" w:author="Tuomainen Mika" w:date="2017-06-21T13:22:00Z"/>
          <w:rPrChange w:id="279" w:author="Tuomainen Mika" w:date="2017-11-23T08:53:00Z">
            <w:rPr>
              <w:del w:id="280" w:author="Tuomainen Mika" w:date="2017-06-21T13:22:00Z"/>
              <w:lang w:val="sv-SE"/>
            </w:rPr>
          </w:rPrChange>
        </w:rPr>
      </w:pPr>
      <w:del w:id="281" w:author="Tuomainen Mika" w:date="2017-06-21T13:22:00Z">
        <w:r w:rsidRPr="00F764AA" w:rsidDel="00256474">
          <w:rPr>
            <w:rPrChange w:id="282" w:author="Tuomainen Mika" w:date="2017-11-23T08:53:00Z">
              <w:rPr>
                <w:lang w:val="sv-SE"/>
              </w:rPr>
            </w:rPrChange>
          </w:rPr>
          <w:delText>xmlns:hl7fi="urn:hl7finland"&gt;</w:delText>
        </w:r>
      </w:del>
    </w:p>
    <w:p w14:paraId="0FD107B5" w14:textId="77777777" w:rsidR="00696877" w:rsidRPr="00F764AA" w:rsidDel="00256474" w:rsidRDefault="00696877">
      <w:pPr>
        <w:pStyle w:val="HTML-esimuotoiltu"/>
        <w:rPr>
          <w:del w:id="283" w:author="Tuomainen Mika" w:date="2017-06-21T13:22:00Z"/>
          <w:rPrChange w:id="284" w:author="Tuomainen Mika" w:date="2017-11-23T08:53:00Z">
            <w:rPr>
              <w:del w:id="285" w:author="Tuomainen Mika" w:date="2017-06-21T13:22:00Z"/>
              <w:lang w:val="en-GB"/>
            </w:rPr>
          </w:rPrChange>
        </w:rPr>
      </w:pPr>
      <w:del w:id="286" w:author="Tuomainen Mika" w:date="2017-06-21T13:22:00Z">
        <w:r w:rsidRPr="00F764AA" w:rsidDel="00256474">
          <w:rPr>
            <w:rPrChange w:id="287" w:author="Tuomainen Mika" w:date="2017-11-23T08:53:00Z">
              <w:rPr>
                <w:lang w:val="sv-SE"/>
              </w:rPr>
            </w:rPrChange>
          </w:rPr>
          <w:delText xml:space="preserve">     </w:delText>
        </w:r>
        <w:r w:rsidRPr="00F764AA" w:rsidDel="00256474">
          <w:rPr>
            <w:rPrChange w:id="288" w:author="Tuomainen Mika" w:date="2017-11-23T08:53:00Z">
              <w:rPr>
                <w:lang w:val="en-GB"/>
              </w:rPr>
            </w:rPrChange>
          </w:rPr>
          <w:delText>&lt;SOAP:Header&gt;</w:delText>
        </w:r>
      </w:del>
    </w:p>
    <w:p w14:paraId="61216CB0" w14:textId="77777777" w:rsidR="00696877" w:rsidRPr="00F764AA" w:rsidDel="00256474" w:rsidRDefault="00696877">
      <w:pPr>
        <w:pStyle w:val="HTML-esimuotoiltu"/>
        <w:rPr>
          <w:del w:id="289" w:author="Tuomainen Mika" w:date="2017-06-21T13:22:00Z"/>
          <w:rPrChange w:id="290" w:author="Tuomainen Mika" w:date="2017-11-23T08:53:00Z">
            <w:rPr>
              <w:del w:id="291" w:author="Tuomainen Mika" w:date="2017-06-21T13:22:00Z"/>
              <w:lang w:val="en-GB"/>
            </w:rPr>
          </w:rPrChange>
        </w:rPr>
      </w:pPr>
      <w:del w:id="292" w:author="Tuomainen Mika" w:date="2017-06-21T13:22:00Z">
        <w:r w:rsidRPr="00F764AA" w:rsidDel="00256474">
          <w:rPr>
            <w:rPrChange w:id="293" w:author="Tuomainen Mika" w:date="2017-11-23T08:53:00Z">
              <w:rPr>
                <w:lang w:val="en-GB"/>
              </w:rPr>
            </w:rPrChange>
          </w:rPr>
          <w:delText xml:space="preserve">          &lt;wsa:ReplyTo/&gt;</w:delText>
        </w:r>
      </w:del>
    </w:p>
    <w:p w14:paraId="5A539625" w14:textId="77777777" w:rsidR="00696877" w:rsidRPr="00F764AA" w:rsidDel="00256474" w:rsidRDefault="00696877">
      <w:pPr>
        <w:pStyle w:val="HTML-esimuotoiltu"/>
        <w:rPr>
          <w:del w:id="294" w:author="Tuomainen Mika" w:date="2017-06-21T13:22:00Z"/>
          <w:rPrChange w:id="295" w:author="Tuomainen Mika" w:date="2017-11-23T08:53:00Z">
            <w:rPr>
              <w:del w:id="296" w:author="Tuomainen Mika" w:date="2017-06-21T13:22:00Z"/>
              <w:lang w:val="en-GB"/>
            </w:rPr>
          </w:rPrChange>
        </w:rPr>
      </w:pPr>
      <w:del w:id="297" w:author="Tuomainen Mika" w:date="2017-06-21T13:22:00Z">
        <w:r w:rsidRPr="00F764AA" w:rsidDel="00256474">
          <w:rPr>
            <w:rPrChange w:id="298" w:author="Tuomainen Mika" w:date="2017-11-23T08:53:00Z">
              <w:rPr>
                <w:lang w:val="en-GB"/>
              </w:rPr>
            </w:rPrChange>
          </w:rPr>
          <w:delText xml:space="preserve">          &lt;wsa:To/&gt;</w:delText>
        </w:r>
      </w:del>
    </w:p>
    <w:p w14:paraId="53B3ED18" w14:textId="77777777" w:rsidR="00696877" w:rsidRPr="00F764AA" w:rsidDel="00256474" w:rsidRDefault="00696877">
      <w:pPr>
        <w:pStyle w:val="HTML-esimuotoiltu"/>
        <w:rPr>
          <w:del w:id="299" w:author="Tuomainen Mika" w:date="2017-06-21T13:22:00Z"/>
          <w:rPrChange w:id="300" w:author="Tuomainen Mika" w:date="2017-11-23T08:53:00Z">
            <w:rPr>
              <w:del w:id="301" w:author="Tuomainen Mika" w:date="2017-06-21T13:22:00Z"/>
              <w:lang w:val="en-GB"/>
            </w:rPr>
          </w:rPrChange>
        </w:rPr>
      </w:pPr>
      <w:del w:id="302" w:author="Tuomainen Mika" w:date="2017-06-21T13:22:00Z">
        <w:r w:rsidRPr="00F764AA" w:rsidDel="00256474">
          <w:rPr>
            <w:rPrChange w:id="303" w:author="Tuomainen Mika" w:date="2017-11-23T08:53:00Z">
              <w:rPr>
                <w:lang w:val="en-GB"/>
              </w:rPr>
            </w:rPrChange>
          </w:rPr>
          <w:delText xml:space="preserve">          &lt;wsa:From/&gt;</w:delText>
        </w:r>
      </w:del>
    </w:p>
    <w:p w14:paraId="389BA1E3" w14:textId="77777777" w:rsidR="00696877" w:rsidRPr="00F764AA" w:rsidDel="00256474" w:rsidRDefault="00696877">
      <w:pPr>
        <w:pStyle w:val="HTML-esimuotoiltu"/>
        <w:rPr>
          <w:del w:id="304" w:author="Tuomainen Mika" w:date="2017-06-21T13:22:00Z"/>
          <w:rPrChange w:id="305" w:author="Tuomainen Mika" w:date="2017-11-23T08:53:00Z">
            <w:rPr>
              <w:del w:id="306" w:author="Tuomainen Mika" w:date="2017-06-21T13:22:00Z"/>
              <w:lang w:val="en-GB"/>
            </w:rPr>
          </w:rPrChange>
        </w:rPr>
      </w:pPr>
      <w:del w:id="307" w:author="Tuomainen Mika" w:date="2017-06-21T13:22:00Z">
        <w:r w:rsidRPr="00F764AA" w:rsidDel="00256474">
          <w:rPr>
            <w:rPrChange w:id="308" w:author="Tuomainen Mika" w:date="2017-11-23T08:53:00Z">
              <w:rPr>
                <w:lang w:val="en-GB"/>
              </w:rPr>
            </w:rPrChange>
          </w:rPr>
          <w:delText xml:space="preserve">          &lt;wsa:Action/&gt;</w:delText>
        </w:r>
      </w:del>
    </w:p>
    <w:p w14:paraId="459E5815" w14:textId="77777777" w:rsidR="00696877" w:rsidRPr="00F764AA" w:rsidDel="00256474" w:rsidRDefault="00696877">
      <w:pPr>
        <w:pStyle w:val="HTML-esimuotoiltu"/>
        <w:rPr>
          <w:del w:id="309" w:author="Tuomainen Mika" w:date="2017-06-21T13:22:00Z"/>
          <w:rPrChange w:id="310" w:author="Tuomainen Mika" w:date="2017-11-23T08:53:00Z">
            <w:rPr>
              <w:del w:id="311" w:author="Tuomainen Mika" w:date="2017-06-21T13:22:00Z"/>
              <w:lang w:val="en-GB"/>
            </w:rPr>
          </w:rPrChange>
        </w:rPr>
      </w:pPr>
      <w:del w:id="312" w:author="Tuomainen Mika" w:date="2017-06-21T13:22:00Z">
        <w:r w:rsidRPr="00F764AA" w:rsidDel="00256474">
          <w:rPr>
            <w:rPrChange w:id="313" w:author="Tuomainen Mika" w:date="2017-11-23T08:53:00Z">
              <w:rPr>
                <w:lang w:val="en-GB"/>
              </w:rPr>
            </w:rPrChange>
          </w:rPr>
          <w:delText xml:space="preserve">          &lt;wsa:MessageID/&gt;</w:delText>
        </w:r>
      </w:del>
    </w:p>
    <w:p w14:paraId="66A5F691" w14:textId="77777777" w:rsidR="00696877" w:rsidRPr="00F764AA" w:rsidDel="00256474" w:rsidRDefault="00696877">
      <w:pPr>
        <w:pStyle w:val="HTML-esimuotoiltu"/>
        <w:rPr>
          <w:del w:id="314" w:author="Tuomainen Mika" w:date="2017-06-21T13:22:00Z"/>
          <w:rPrChange w:id="315" w:author="Tuomainen Mika" w:date="2017-11-23T08:53:00Z">
            <w:rPr>
              <w:del w:id="316" w:author="Tuomainen Mika" w:date="2017-06-21T13:22:00Z"/>
              <w:lang w:val="en-GB"/>
            </w:rPr>
          </w:rPrChange>
        </w:rPr>
      </w:pPr>
      <w:del w:id="317" w:author="Tuomainen Mika" w:date="2017-06-21T13:22:00Z">
        <w:r w:rsidRPr="00F764AA" w:rsidDel="00256474">
          <w:rPr>
            <w:rPrChange w:id="318" w:author="Tuomainen Mika" w:date="2017-11-23T08:53:00Z">
              <w:rPr>
                <w:lang w:val="en-GB"/>
              </w:rPr>
            </w:rPrChange>
          </w:rPr>
          <w:delText xml:space="preserve">          &lt;hl7fi:priorityCode wsa:IsReferenceParameter='true' code="R" codeSystem="2.16.840.1.113883.5.7"/&gt;</w:delText>
        </w:r>
      </w:del>
    </w:p>
    <w:p w14:paraId="07F109D2" w14:textId="77777777" w:rsidR="00696877" w:rsidRPr="00F764AA" w:rsidDel="00256474" w:rsidRDefault="00696877">
      <w:pPr>
        <w:pStyle w:val="HTML-esimuotoiltu"/>
        <w:rPr>
          <w:del w:id="319" w:author="Tuomainen Mika" w:date="2017-06-21T13:22:00Z"/>
          <w:rPrChange w:id="320" w:author="Tuomainen Mika" w:date="2017-11-23T08:53:00Z">
            <w:rPr>
              <w:del w:id="321" w:author="Tuomainen Mika" w:date="2017-06-21T13:22:00Z"/>
              <w:lang w:val="en-GB"/>
            </w:rPr>
          </w:rPrChange>
        </w:rPr>
      </w:pPr>
      <w:del w:id="322" w:author="Tuomainen Mika" w:date="2017-06-21T13:22:00Z">
        <w:r w:rsidRPr="00F764AA" w:rsidDel="00256474">
          <w:rPr>
            <w:rPrChange w:id="323" w:author="Tuomainen Mika" w:date="2017-11-23T08:53:00Z">
              <w:rPr>
                <w:lang w:val="en-GB"/>
              </w:rPr>
            </w:rPrChange>
          </w:rPr>
          <w:delText xml:space="preserve">     &lt;/SOAP:Header&gt;</w:delText>
        </w:r>
      </w:del>
    </w:p>
    <w:p w14:paraId="45127B68" w14:textId="77777777" w:rsidR="00696877" w:rsidRPr="00F764AA" w:rsidDel="00256474" w:rsidRDefault="00696877">
      <w:pPr>
        <w:pStyle w:val="HTML-esimuotoiltu"/>
        <w:rPr>
          <w:del w:id="324" w:author="Tuomainen Mika" w:date="2017-06-21T13:22:00Z"/>
          <w:rPrChange w:id="325" w:author="Tuomainen Mika" w:date="2017-11-23T08:53:00Z">
            <w:rPr>
              <w:del w:id="326" w:author="Tuomainen Mika" w:date="2017-06-21T13:22:00Z"/>
              <w:lang w:val="en-GB"/>
            </w:rPr>
          </w:rPrChange>
        </w:rPr>
      </w:pPr>
      <w:del w:id="327" w:author="Tuomainen Mika" w:date="2017-06-21T13:22:00Z">
        <w:r w:rsidRPr="00F764AA" w:rsidDel="00256474">
          <w:rPr>
            <w:rPrChange w:id="328" w:author="Tuomainen Mika" w:date="2017-11-23T08:53:00Z">
              <w:rPr>
                <w:lang w:val="en-GB"/>
              </w:rPr>
            </w:rPrChange>
          </w:rPr>
          <w:delText xml:space="preserve">     &lt;SOAP:Body&gt;</w:delText>
        </w:r>
      </w:del>
    </w:p>
    <w:p w14:paraId="71150E82" w14:textId="77777777" w:rsidR="00696877" w:rsidRPr="00F764AA" w:rsidDel="00256474" w:rsidRDefault="00696877">
      <w:pPr>
        <w:pStyle w:val="HTML-esimuotoiltu"/>
        <w:rPr>
          <w:del w:id="329" w:author="Tuomainen Mika" w:date="2017-06-21T13:22:00Z"/>
          <w:rPrChange w:id="330" w:author="Tuomainen Mika" w:date="2017-11-23T08:53:00Z">
            <w:rPr>
              <w:del w:id="331" w:author="Tuomainen Mika" w:date="2017-06-21T13:22:00Z"/>
              <w:lang w:val="en-GB"/>
            </w:rPr>
          </w:rPrChange>
        </w:rPr>
      </w:pPr>
      <w:del w:id="332" w:author="Tuomainen Mika" w:date="2017-06-21T13:22:00Z">
        <w:r w:rsidRPr="00F764AA" w:rsidDel="00256474">
          <w:rPr>
            <w:rPrChange w:id="333" w:author="Tuomainen Mika" w:date="2017-11-23T08:53:00Z">
              <w:rPr>
                <w:lang w:val="en-GB"/>
              </w:rPr>
            </w:rPrChange>
          </w:rPr>
          <w:delText xml:space="preserve">   &lt;/SOAP:Body&gt;</w:delText>
        </w:r>
      </w:del>
    </w:p>
    <w:p w14:paraId="4FDA873D" w14:textId="77777777" w:rsidR="00696877" w:rsidRPr="00193A9E" w:rsidDel="00256474" w:rsidRDefault="00696877">
      <w:pPr>
        <w:pStyle w:val="HTML-esimuotoiltu"/>
        <w:rPr>
          <w:del w:id="334" w:author="Tuomainen Mika" w:date="2017-06-21T13:22:00Z"/>
        </w:rPr>
      </w:pPr>
      <w:del w:id="335" w:author="Tuomainen Mika" w:date="2017-06-21T13:22:00Z">
        <w:r w:rsidRPr="00193A9E" w:rsidDel="00256474">
          <w:delText>&lt;/SOAP:Envelope&gt;</w:delText>
        </w:r>
      </w:del>
    </w:p>
    <w:p w14:paraId="0D830C4D" w14:textId="77777777" w:rsidR="00696877" w:rsidRPr="00193A9E" w:rsidDel="00256474" w:rsidRDefault="00696877">
      <w:pPr>
        <w:rPr>
          <w:del w:id="336" w:author="Tuomainen Mika" w:date="2017-06-21T13:22:00Z"/>
        </w:rPr>
      </w:pPr>
    </w:p>
    <w:p w14:paraId="777B90FA" w14:textId="77777777" w:rsidR="00696877" w:rsidRPr="00193A9E" w:rsidRDefault="00696877"/>
    <w:p w14:paraId="5A75D110" w14:textId="77777777" w:rsidR="00696877" w:rsidRDefault="00696877">
      <w:r>
        <w:t>Esimerkki vastausinteraktion SOAP-headerin elementeistä (laboratoriovastaus):</w:t>
      </w:r>
    </w:p>
    <w:p w14:paraId="74E23198" w14:textId="77777777" w:rsidR="00696877" w:rsidRDefault="00696877"/>
    <w:p w14:paraId="24958BCE" w14:textId="77777777" w:rsidR="00696877" w:rsidRDefault="00696877"/>
    <w:p w14:paraId="182133C8" w14:textId="77777777" w:rsidR="00696877" w:rsidRDefault="00696877">
      <w:pPr>
        <w:pStyle w:val="HTML-esimuotoiltu"/>
      </w:pPr>
      <w:r>
        <w:t>xmlns:wsa=”http://www.w3.org/2005/08/addressing”</w:t>
      </w:r>
    </w:p>
    <w:p w14:paraId="4CCC403E" w14:textId="77777777" w:rsidR="00696877" w:rsidRDefault="00696877">
      <w:pPr>
        <w:pStyle w:val="HTML-esimuotoiltu"/>
      </w:pPr>
    </w:p>
    <w:p w14:paraId="52C97A64" w14:textId="77777777" w:rsidR="00696877" w:rsidRDefault="00696877">
      <w:pPr>
        <w:pStyle w:val="HTML-esimuotoiltu"/>
        <w:rPr>
          <w:lang w:val="en-GB"/>
        </w:rPr>
      </w:pPr>
      <w:r>
        <w:rPr>
          <w:lang w:val="en-GB"/>
        </w:rPr>
        <w:t>&lt;wsa:To&gt;urn:oid:1.2.246.10.7846981.18.2004.6543&lt;/wsa:To&gt;</w:t>
      </w:r>
    </w:p>
    <w:p w14:paraId="16692F70" w14:textId="77777777" w:rsidR="00696877" w:rsidRDefault="00696877">
      <w:pPr>
        <w:pStyle w:val="HTML-esimuotoiltu"/>
        <w:rPr>
          <w:lang w:val="en-GB"/>
        </w:rPr>
      </w:pPr>
      <w:r>
        <w:rPr>
          <w:lang w:val="en-GB"/>
        </w:rPr>
        <w:t>&lt;wsa:From&gt;</w:t>
      </w:r>
    </w:p>
    <w:p w14:paraId="5C4D9EBF" w14:textId="77777777" w:rsidR="00696877" w:rsidRDefault="00696877">
      <w:pPr>
        <w:pStyle w:val="HTML-esimuotoiltu"/>
        <w:rPr>
          <w:lang w:val="en-GB"/>
        </w:rPr>
      </w:pPr>
      <w:r>
        <w:rPr>
          <w:lang w:val="en-GB"/>
        </w:rPr>
        <w:t>----</w:t>
      </w:r>
    </w:p>
    <w:p w14:paraId="28CFF508" w14:textId="77777777" w:rsidR="00696877" w:rsidRDefault="00696877">
      <w:pPr>
        <w:pStyle w:val="HTML-esimuotoiltu"/>
        <w:rPr>
          <w:lang w:val="en-GB"/>
        </w:rPr>
      </w:pPr>
      <w:r>
        <w:rPr>
          <w:lang w:val="en-GB"/>
        </w:rPr>
        <w:t>&lt;wsa:Address&gt;urn:oid:1.2.246.10.6280613.18.2004.225&lt;/wsa:Address&gt;</w:t>
      </w:r>
    </w:p>
    <w:p w14:paraId="4CF8001C" w14:textId="77777777" w:rsidR="00696877" w:rsidRDefault="00696877">
      <w:pPr>
        <w:pStyle w:val="HTML-esimuotoiltu"/>
        <w:rPr>
          <w:lang w:val="en-GB"/>
        </w:rPr>
      </w:pPr>
      <w:r>
        <w:rPr>
          <w:lang w:val="en-GB"/>
        </w:rPr>
        <w:t>&lt;/wsa:From&gt;</w:t>
      </w:r>
    </w:p>
    <w:p w14:paraId="61290198" w14:textId="77777777" w:rsidR="00696877" w:rsidRDefault="00696877">
      <w:pPr>
        <w:pStyle w:val="HTML-esimuotoiltu"/>
        <w:rPr>
          <w:lang w:val="en-GB"/>
        </w:rPr>
      </w:pPr>
      <w:r>
        <w:rPr>
          <w:lang w:val="en-GB"/>
        </w:rPr>
        <w:t>&lt;wsa:Fault&gt;</w:t>
      </w:r>
    </w:p>
    <w:p w14:paraId="7D2F12BC" w14:textId="77777777" w:rsidR="00696877" w:rsidRDefault="00696877">
      <w:pPr>
        <w:pStyle w:val="HTML-esimuotoiltu"/>
        <w:rPr>
          <w:lang w:val="en-GB"/>
        </w:rPr>
      </w:pPr>
      <w:r>
        <w:rPr>
          <w:lang w:val="en-GB"/>
        </w:rPr>
        <w:t xml:space="preserve">     &lt;wsa:Address&gt;mailto:timo.tarhonen@tto.fi&lt;/wsa:Address&gt;</w:t>
      </w:r>
    </w:p>
    <w:p w14:paraId="11EEB36E" w14:textId="77777777" w:rsidR="00696877" w:rsidRDefault="00696877">
      <w:pPr>
        <w:pStyle w:val="HTML-esimuotoiltu"/>
        <w:rPr>
          <w:lang w:val="en-GB"/>
        </w:rPr>
      </w:pPr>
      <w:r>
        <w:rPr>
          <w:lang w:val="en-GB"/>
        </w:rPr>
        <w:t>&lt;/wsa:Fault&gt;</w:t>
      </w:r>
    </w:p>
    <w:p w14:paraId="0D6643A1" w14:textId="77777777" w:rsidR="00696877" w:rsidRDefault="00696877">
      <w:pPr>
        <w:pStyle w:val="HTML-esimuotoiltu"/>
        <w:rPr>
          <w:lang w:val="en-GB"/>
        </w:rPr>
      </w:pPr>
      <w:r>
        <w:rPr>
          <w:lang w:val="en-GB"/>
        </w:rPr>
        <w:t>&lt;wsa:Action&gt;</w:t>
      </w:r>
      <w:r>
        <w:rPr>
          <w:color w:val="000000"/>
          <w:lang w:val="en-GB"/>
        </w:rPr>
        <w:t>urn:hl7-org:v3:POLB_IN224200</w:t>
      </w:r>
      <w:r>
        <w:rPr>
          <w:lang w:val="en-GB"/>
        </w:rPr>
        <w:t>&lt;/wsa:Action&gt;</w:t>
      </w:r>
    </w:p>
    <w:p w14:paraId="273D219A" w14:textId="77777777" w:rsidR="00696877" w:rsidRDefault="00696877">
      <w:pPr>
        <w:pStyle w:val="HTML-esimuotoiltu"/>
        <w:rPr>
          <w:lang w:val="en-GB"/>
        </w:rPr>
      </w:pPr>
      <w:r>
        <w:rPr>
          <w:lang w:val="en-GB"/>
        </w:rPr>
        <w:t>&lt;wsa:MessageId&gt;urn:oid:1.2.246.10.6280613.18.2004.225.2005.21221&lt;/wsa:MessageId&gt;</w:t>
      </w:r>
    </w:p>
    <w:p w14:paraId="6F3EC791" w14:textId="77777777" w:rsidR="00696877" w:rsidRPr="00193A9E" w:rsidRDefault="00696877">
      <w:pPr>
        <w:pStyle w:val="HTML-esimuotoiltu"/>
        <w:rPr>
          <w:lang w:val="en-US"/>
        </w:rPr>
      </w:pPr>
      <w:r>
        <w:rPr>
          <w:lang w:val="en-GB"/>
        </w:rPr>
        <w:t>&lt;wsa:RelatesTo&gt;urn:oid:1.2.246.</w:t>
      </w:r>
      <w:r w:rsidRPr="00193A9E">
        <w:rPr>
          <w:lang w:val="en-US"/>
        </w:rPr>
        <w:t>10.7846981.18.2004.654.2005.10&lt;/wsa:RelatesTo&gt;</w:t>
      </w:r>
    </w:p>
    <w:p w14:paraId="567AEF79" w14:textId="77777777" w:rsidR="00696877" w:rsidRPr="00193A9E" w:rsidRDefault="00696877">
      <w:pPr>
        <w:pStyle w:val="HTML-esimuotoiltu"/>
        <w:rPr>
          <w:lang w:val="en-US"/>
        </w:rPr>
      </w:pPr>
    </w:p>
    <w:p w14:paraId="4541E114" w14:textId="77777777" w:rsidR="00696877" w:rsidRDefault="00696877">
      <w:pPr>
        <w:pStyle w:val="HTML-esimuotoiltu"/>
      </w:pPr>
      <w:r>
        <w:t>Pyynnössä on ollut samantapaiset elementit, paitsi RelatesTo ja lisäksi:</w:t>
      </w:r>
    </w:p>
    <w:p w14:paraId="0B649A3B" w14:textId="77777777" w:rsidR="00696877" w:rsidRDefault="00696877">
      <w:pPr>
        <w:pStyle w:val="HTML-esimuotoiltu"/>
      </w:pPr>
    </w:p>
    <w:p w14:paraId="2D7D745E" w14:textId="77777777" w:rsidR="00696877" w:rsidRDefault="00696877">
      <w:pPr>
        <w:pStyle w:val="HTML-esimuotoiltu"/>
        <w:rPr>
          <w:lang w:val="en-GB"/>
        </w:rPr>
      </w:pPr>
      <w:r>
        <w:rPr>
          <w:lang w:val="en-GB"/>
        </w:rPr>
        <w:t>&lt;wsa:ReplyTo&gt;</w:t>
      </w:r>
    </w:p>
    <w:p w14:paraId="40E6170F" w14:textId="77777777" w:rsidR="00696877" w:rsidRDefault="00696877">
      <w:pPr>
        <w:pStyle w:val="HTML-esimuotoiltu"/>
        <w:rPr>
          <w:lang w:val="en-GB"/>
        </w:rPr>
      </w:pPr>
      <w:r>
        <w:rPr>
          <w:lang w:val="en-GB"/>
        </w:rPr>
        <w:t>----</w:t>
      </w:r>
    </w:p>
    <w:p w14:paraId="560F7D47" w14:textId="77777777" w:rsidR="00696877" w:rsidRDefault="00696877">
      <w:pPr>
        <w:pStyle w:val="HTML-esimuotoiltu"/>
        <w:rPr>
          <w:lang w:val="en-GB"/>
        </w:rPr>
      </w:pPr>
      <w:r>
        <w:rPr>
          <w:lang w:val="en-GB"/>
        </w:rPr>
        <w:t>&lt;wsa:Address&gt;urn:oid:1.2.246.10.7846981.18.2004.6543&lt;/wsa:Address&gt;</w:t>
      </w:r>
    </w:p>
    <w:p w14:paraId="2B45FD0A" w14:textId="77777777" w:rsidR="00696877" w:rsidRDefault="00696877">
      <w:pPr>
        <w:pStyle w:val="HTML-esimuotoiltu"/>
        <w:rPr>
          <w:lang w:val="en-GB"/>
        </w:rPr>
      </w:pPr>
      <w:r>
        <w:rPr>
          <w:lang w:val="en-GB"/>
        </w:rPr>
        <w:t>&lt;/wsa:ReplyTo&gt;</w:t>
      </w:r>
    </w:p>
    <w:p w14:paraId="37091FDB" w14:textId="77777777" w:rsidR="00696877" w:rsidRPr="00193A9E" w:rsidRDefault="00696877">
      <w:pPr>
        <w:pStyle w:val="HTML-esimuotoiltu"/>
        <w:rPr>
          <w:lang w:val="en-US"/>
        </w:rPr>
      </w:pPr>
      <w:r>
        <w:rPr>
          <w:lang w:val="en-GB"/>
        </w:rPr>
        <w:t>&lt;wsa:MessageId&gt;urn:oid:1.2.246.</w:t>
      </w:r>
      <w:r w:rsidRPr="00193A9E">
        <w:rPr>
          <w:lang w:val="en-US"/>
        </w:rPr>
        <w:t>10.7846981.18.2004.654.2005.10&lt;/wsa:MessageId&gt;</w:t>
      </w:r>
    </w:p>
    <w:p w14:paraId="7417E960" w14:textId="77777777" w:rsidR="00696877" w:rsidRPr="00193A9E" w:rsidRDefault="00696877">
      <w:pPr>
        <w:rPr>
          <w:lang w:val="en-US"/>
        </w:rPr>
      </w:pPr>
    </w:p>
    <w:p w14:paraId="5460F964" w14:textId="77777777" w:rsidR="00696877" w:rsidRDefault="00696877">
      <w:r>
        <w:t>Seuraavassa taulukossa on kuvattu perusliikennetapausten (MEP) edellyttämät SOAP-headerit. HL7FI-merkinnät ovat  HL7-Finland lisäsuositukset käytettävistä elementeistä. Tosin From-elementti saattaa poistua WS-addressingin seuraavissa versioissa. Perusliikennetapaukset ovat normaali yksisuuntainen sanoma sekä kysely/vastaus.</w:t>
      </w:r>
    </w:p>
    <w:p w14:paraId="274C525D" w14:textId="77777777" w:rsidR="00696877" w:rsidRDefault="00696877"/>
    <w:p w14:paraId="360075E1" w14:textId="77777777" w:rsidR="00696877" w:rsidRDefault="00696877">
      <w:r>
        <w:t>P=pakollinen, HL7FI=HL7 Finland suositus</w:t>
      </w:r>
    </w:p>
    <w:p w14:paraId="4AB70624" w14:textId="77777777" w:rsidR="00696877" w:rsidRDefault="00696877"/>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5"/>
        <w:gridCol w:w="1127"/>
        <w:gridCol w:w="967"/>
        <w:gridCol w:w="1101"/>
      </w:tblGrid>
      <w:tr w:rsidR="00696877" w14:paraId="3CC575A0" w14:textId="77777777">
        <w:tblPrEx>
          <w:tblCellMar>
            <w:top w:w="0" w:type="dxa"/>
            <w:bottom w:w="0" w:type="dxa"/>
          </w:tblCellMar>
        </w:tblPrEx>
        <w:tc>
          <w:tcPr>
            <w:tcW w:w="0" w:type="auto"/>
          </w:tcPr>
          <w:p w14:paraId="6A735EE7" w14:textId="77777777" w:rsidR="00696877" w:rsidRDefault="00696877">
            <w:pPr>
              <w:rPr>
                <w:b/>
                <w:bCs/>
                <w:lang w:val="en-GB"/>
              </w:rPr>
            </w:pPr>
            <w:r>
              <w:rPr>
                <w:b/>
                <w:bCs/>
                <w:lang w:val="en-GB"/>
              </w:rPr>
              <w:t>Property</w:t>
            </w:r>
          </w:p>
        </w:tc>
        <w:tc>
          <w:tcPr>
            <w:tcW w:w="0" w:type="auto"/>
          </w:tcPr>
          <w:p w14:paraId="670CBD3A" w14:textId="77777777" w:rsidR="00696877" w:rsidRDefault="00696877">
            <w:pPr>
              <w:rPr>
                <w:b/>
                <w:bCs/>
                <w:lang w:val="en-GB"/>
              </w:rPr>
            </w:pPr>
            <w:r>
              <w:rPr>
                <w:b/>
                <w:bCs/>
                <w:lang w:val="en-GB"/>
              </w:rPr>
              <w:t>One-Way</w:t>
            </w:r>
          </w:p>
        </w:tc>
        <w:tc>
          <w:tcPr>
            <w:tcW w:w="0" w:type="auto"/>
          </w:tcPr>
          <w:p w14:paraId="6EC436D4" w14:textId="77777777" w:rsidR="00696877" w:rsidRDefault="00696877">
            <w:pPr>
              <w:rPr>
                <w:b/>
                <w:bCs/>
                <w:lang w:val="en-GB"/>
              </w:rPr>
            </w:pPr>
            <w:r>
              <w:rPr>
                <w:b/>
                <w:bCs/>
                <w:lang w:val="en-GB"/>
              </w:rPr>
              <w:t>Request</w:t>
            </w:r>
          </w:p>
        </w:tc>
        <w:tc>
          <w:tcPr>
            <w:tcW w:w="0" w:type="auto"/>
          </w:tcPr>
          <w:p w14:paraId="78785E45" w14:textId="77777777" w:rsidR="00696877" w:rsidRDefault="00696877">
            <w:pPr>
              <w:rPr>
                <w:b/>
                <w:bCs/>
                <w:lang w:val="en-GB"/>
              </w:rPr>
            </w:pPr>
            <w:r>
              <w:rPr>
                <w:b/>
                <w:bCs/>
                <w:lang w:val="en-GB"/>
              </w:rPr>
              <w:t>Response</w:t>
            </w:r>
          </w:p>
        </w:tc>
      </w:tr>
      <w:tr w:rsidR="00696877" w14:paraId="7FF7C8CB" w14:textId="77777777">
        <w:tblPrEx>
          <w:tblCellMar>
            <w:top w:w="0" w:type="dxa"/>
            <w:bottom w:w="0" w:type="dxa"/>
          </w:tblCellMar>
        </w:tblPrEx>
        <w:tc>
          <w:tcPr>
            <w:tcW w:w="0" w:type="auto"/>
          </w:tcPr>
          <w:p w14:paraId="7E3E5F00" w14:textId="77777777" w:rsidR="00696877" w:rsidRDefault="00696877">
            <w:pPr>
              <w:rPr>
                <w:lang w:val="en-GB"/>
              </w:rPr>
            </w:pPr>
            <w:r>
              <w:rPr>
                <w:lang w:val="en-GB"/>
              </w:rPr>
              <w:t>[destination]</w:t>
            </w:r>
          </w:p>
        </w:tc>
        <w:tc>
          <w:tcPr>
            <w:tcW w:w="0" w:type="auto"/>
          </w:tcPr>
          <w:p w14:paraId="39CF8813" w14:textId="77777777" w:rsidR="00696877" w:rsidRDefault="00696877">
            <w:pPr>
              <w:rPr>
                <w:lang w:val="en-GB"/>
              </w:rPr>
            </w:pPr>
            <w:r>
              <w:rPr>
                <w:lang w:val="en-GB"/>
              </w:rPr>
              <w:t>P</w:t>
            </w:r>
          </w:p>
        </w:tc>
        <w:tc>
          <w:tcPr>
            <w:tcW w:w="0" w:type="auto"/>
          </w:tcPr>
          <w:p w14:paraId="69A40B27" w14:textId="77777777" w:rsidR="00696877" w:rsidRDefault="00696877">
            <w:pPr>
              <w:rPr>
                <w:lang w:val="en-GB"/>
              </w:rPr>
            </w:pPr>
            <w:r>
              <w:rPr>
                <w:lang w:val="en-GB"/>
              </w:rPr>
              <w:t>P</w:t>
            </w:r>
          </w:p>
        </w:tc>
        <w:tc>
          <w:tcPr>
            <w:tcW w:w="0" w:type="auto"/>
          </w:tcPr>
          <w:p w14:paraId="554CD798" w14:textId="77777777" w:rsidR="00696877" w:rsidRDefault="00696877">
            <w:pPr>
              <w:rPr>
                <w:lang w:val="en-GB"/>
              </w:rPr>
            </w:pPr>
            <w:r>
              <w:rPr>
                <w:lang w:val="en-GB"/>
              </w:rPr>
              <w:t>P</w:t>
            </w:r>
          </w:p>
        </w:tc>
      </w:tr>
      <w:tr w:rsidR="00696877" w14:paraId="78EA80FC" w14:textId="77777777">
        <w:tblPrEx>
          <w:tblCellMar>
            <w:top w:w="0" w:type="dxa"/>
            <w:bottom w:w="0" w:type="dxa"/>
          </w:tblCellMar>
        </w:tblPrEx>
        <w:trPr>
          <w:trHeight w:val="343"/>
        </w:trPr>
        <w:tc>
          <w:tcPr>
            <w:tcW w:w="0" w:type="auto"/>
          </w:tcPr>
          <w:p w14:paraId="5FDF0722" w14:textId="77777777" w:rsidR="00696877" w:rsidRDefault="00696877">
            <w:pPr>
              <w:rPr>
                <w:lang w:val="en-GB"/>
              </w:rPr>
            </w:pPr>
            <w:r>
              <w:rPr>
                <w:lang w:val="en-GB"/>
              </w:rPr>
              <w:t>[action]</w:t>
            </w:r>
          </w:p>
        </w:tc>
        <w:tc>
          <w:tcPr>
            <w:tcW w:w="0" w:type="auto"/>
          </w:tcPr>
          <w:p w14:paraId="0A219911" w14:textId="77777777" w:rsidR="00696877" w:rsidRDefault="00696877">
            <w:pPr>
              <w:rPr>
                <w:lang w:val="en-GB"/>
              </w:rPr>
            </w:pPr>
            <w:r>
              <w:rPr>
                <w:lang w:val="en-GB"/>
              </w:rPr>
              <w:t>P</w:t>
            </w:r>
          </w:p>
        </w:tc>
        <w:tc>
          <w:tcPr>
            <w:tcW w:w="0" w:type="auto"/>
          </w:tcPr>
          <w:p w14:paraId="45F9E25D" w14:textId="77777777" w:rsidR="00696877" w:rsidRDefault="00696877">
            <w:pPr>
              <w:rPr>
                <w:lang w:val="en-GB"/>
              </w:rPr>
            </w:pPr>
            <w:r>
              <w:rPr>
                <w:lang w:val="en-GB"/>
              </w:rPr>
              <w:t>P</w:t>
            </w:r>
          </w:p>
        </w:tc>
        <w:tc>
          <w:tcPr>
            <w:tcW w:w="0" w:type="auto"/>
          </w:tcPr>
          <w:p w14:paraId="1E6DE4AD" w14:textId="77777777" w:rsidR="00696877" w:rsidRDefault="00696877">
            <w:pPr>
              <w:rPr>
                <w:lang w:val="en-GB"/>
              </w:rPr>
            </w:pPr>
            <w:r>
              <w:rPr>
                <w:lang w:val="en-GB"/>
              </w:rPr>
              <w:t>P</w:t>
            </w:r>
          </w:p>
        </w:tc>
      </w:tr>
      <w:tr w:rsidR="00696877" w14:paraId="6E0F153C" w14:textId="77777777">
        <w:tblPrEx>
          <w:tblCellMar>
            <w:top w:w="0" w:type="dxa"/>
            <w:bottom w:w="0" w:type="dxa"/>
          </w:tblCellMar>
        </w:tblPrEx>
        <w:tc>
          <w:tcPr>
            <w:tcW w:w="0" w:type="auto"/>
          </w:tcPr>
          <w:p w14:paraId="57632FF8" w14:textId="77777777" w:rsidR="00696877" w:rsidRDefault="00696877">
            <w:pPr>
              <w:rPr>
                <w:lang w:val="en-GB"/>
              </w:rPr>
            </w:pPr>
            <w:r>
              <w:rPr>
                <w:lang w:val="en-GB"/>
              </w:rPr>
              <w:t>[source endpoint]</w:t>
            </w:r>
          </w:p>
        </w:tc>
        <w:tc>
          <w:tcPr>
            <w:tcW w:w="0" w:type="auto"/>
          </w:tcPr>
          <w:p w14:paraId="133410A4" w14:textId="77777777" w:rsidR="00696877" w:rsidRDefault="00696877">
            <w:pPr>
              <w:rPr>
                <w:lang w:val="sv-SE"/>
              </w:rPr>
            </w:pPr>
            <w:r>
              <w:rPr>
                <w:lang w:val="sv-SE"/>
              </w:rPr>
              <w:t>HL7FI</w:t>
            </w:r>
          </w:p>
        </w:tc>
        <w:tc>
          <w:tcPr>
            <w:tcW w:w="0" w:type="auto"/>
          </w:tcPr>
          <w:p w14:paraId="4F6F2B5C" w14:textId="77777777" w:rsidR="00696877" w:rsidRDefault="00696877">
            <w:pPr>
              <w:rPr>
                <w:lang w:val="sv-SE"/>
              </w:rPr>
            </w:pPr>
            <w:r>
              <w:rPr>
                <w:lang w:val="sv-SE"/>
              </w:rPr>
              <w:t>HL7FI</w:t>
            </w:r>
          </w:p>
        </w:tc>
        <w:tc>
          <w:tcPr>
            <w:tcW w:w="0" w:type="auto"/>
          </w:tcPr>
          <w:p w14:paraId="76DF42B5" w14:textId="77777777" w:rsidR="00696877" w:rsidRDefault="00696877">
            <w:pPr>
              <w:rPr>
                <w:lang w:val="sv-SE"/>
              </w:rPr>
            </w:pPr>
            <w:r>
              <w:rPr>
                <w:lang w:val="sv-SE"/>
              </w:rPr>
              <w:t>HL7FI</w:t>
            </w:r>
          </w:p>
        </w:tc>
      </w:tr>
      <w:tr w:rsidR="00696877" w14:paraId="640EC1EB" w14:textId="77777777">
        <w:tblPrEx>
          <w:tblCellMar>
            <w:top w:w="0" w:type="dxa"/>
            <w:bottom w:w="0" w:type="dxa"/>
          </w:tblCellMar>
        </w:tblPrEx>
        <w:tc>
          <w:tcPr>
            <w:tcW w:w="0" w:type="auto"/>
          </w:tcPr>
          <w:p w14:paraId="53AE85D3" w14:textId="77777777" w:rsidR="00696877" w:rsidRDefault="00696877">
            <w:pPr>
              <w:rPr>
                <w:lang w:val="en-GB"/>
              </w:rPr>
            </w:pPr>
            <w:r>
              <w:rPr>
                <w:lang w:val="en-GB"/>
              </w:rPr>
              <w:t>[reply endpoint]</w:t>
            </w:r>
          </w:p>
        </w:tc>
        <w:tc>
          <w:tcPr>
            <w:tcW w:w="0" w:type="auto"/>
          </w:tcPr>
          <w:p w14:paraId="6950C033" w14:textId="77777777" w:rsidR="00696877" w:rsidRDefault="00696877">
            <w:pPr>
              <w:rPr>
                <w:lang w:val="en-GB"/>
              </w:rPr>
            </w:pPr>
          </w:p>
        </w:tc>
        <w:tc>
          <w:tcPr>
            <w:tcW w:w="0" w:type="auto"/>
          </w:tcPr>
          <w:p w14:paraId="59EA487B" w14:textId="77777777" w:rsidR="00696877" w:rsidRDefault="00696877">
            <w:pPr>
              <w:rPr>
                <w:lang w:val="en-GB"/>
              </w:rPr>
            </w:pPr>
          </w:p>
        </w:tc>
        <w:tc>
          <w:tcPr>
            <w:tcW w:w="0" w:type="auto"/>
          </w:tcPr>
          <w:p w14:paraId="0BEB7C5D" w14:textId="77777777" w:rsidR="00696877" w:rsidRDefault="00696877">
            <w:pPr>
              <w:rPr>
                <w:lang w:val="en-GB"/>
              </w:rPr>
            </w:pPr>
          </w:p>
        </w:tc>
      </w:tr>
      <w:tr w:rsidR="00696877" w14:paraId="55AA7DBC" w14:textId="77777777">
        <w:tblPrEx>
          <w:tblCellMar>
            <w:top w:w="0" w:type="dxa"/>
            <w:bottom w:w="0" w:type="dxa"/>
          </w:tblCellMar>
        </w:tblPrEx>
        <w:tc>
          <w:tcPr>
            <w:tcW w:w="0" w:type="auto"/>
          </w:tcPr>
          <w:p w14:paraId="25322ED0" w14:textId="77777777" w:rsidR="00696877" w:rsidRDefault="00696877">
            <w:pPr>
              <w:rPr>
                <w:lang w:val="en-GB"/>
              </w:rPr>
            </w:pPr>
            <w:r>
              <w:rPr>
                <w:lang w:val="en-GB"/>
              </w:rPr>
              <w:t>[fault endpoint]</w:t>
            </w:r>
          </w:p>
        </w:tc>
        <w:tc>
          <w:tcPr>
            <w:tcW w:w="0" w:type="auto"/>
            <w:tcBorders>
              <w:bottom w:val="single" w:sz="4" w:space="0" w:color="auto"/>
            </w:tcBorders>
          </w:tcPr>
          <w:p w14:paraId="113A9E42" w14:textId="77777777" w:rsidR="00696877" w:rsidRDefault="00696877">
            <w:pPr>
              <w:rPr>
                <w:lang w:val="en-GB"/>
              </w:rPr>
            </w:pPr>
          </w:p>
        </w:tc>
        <w:tc>
          <w:tcPr>
            <w:tcW w:w="0" w:type="auto"/>
          </w:tcPr>
          <w:p w14:paraId="10D60267" w14:textId="77777777" w:rsidR="00696877" w:rsidRDefault="00696877">
            <w:pPr>
              <w:rPr>
                <w:lang w:val="en-GB"/>
              </w:rPr>
            </w:pPr>
          </w:p>
        </w:tc>
        <w:tc>
          <w:tcPr>
            <w:tcW w:w="0" w:type="auto"/>
          </w:tcPr>
          <w:p w14:paraId="7D26D446" w14:textId="77777777" w:rsidR="00696877" w:rsidRDefault="00696877">
            <w:pPr>
              <w:rPr>
                <w:lang w:val="en-GB"/>
              </w:rPr>
            </w:pPr>
          </w:p>
        </w:tc>
      </w:tr>
      <w:tr w:rsidR="00696877" w14:paraId="73631028" w14:textId="77777777">
        <w:tblPrEx>
          <w:tblCellMar>
            <w:top w:w="0" w:type="dxa"/>
            <w:bottom w:w="0" w:type="dxa"/>
          </w:tblCellMar>
        </w:tblPrEx>
        <w:tc>
          <w:tcPr>
            <w:tcW w:w="0" w:type="auto"/>
          </w:tcPr>
          <w:p w14:paraId="08A67C54" w14:textId="77777777" w:rsidR="00696877" w:rsidRDefault="00696877">
            <w:pPr>
              <w:rPr>
                <w:lang w:val="en-GB"/>
              </w:rPr>
            </w:pPr>
            <w:r>
              <w:rPr>
                <w:lang w:val="en-GB"/>
              </w:rPr>
              <w:t>[message id]</w:t>
            </w:r>
          </w:p>
        </w:tc>
        <w:tc>
          <w:tcPr>
            <w:tcW w:w="0" w:type="auto"/>
            <w:shd w:val="clear" w:color="auto" w:fill="FFFFFF"/>
          </w:tcPr>
          <w:p w14:paraId="75FC4C9F" w14:textId="77777777" w:rsidR="00696877" w:rsidRDefault="00696877">
            <w:pPr>
              <w:rPr>
                <w:lang w:val="en-GB"/>
              </w:rPr>
            </w:pPr>
            <w:r>
              <w:rPr>
                <w:lang w:val="en-GB"/>
              </w:rPr>
              <w:t>HL7FI</w:t>
            </w:r>
          </w:p>
        </w:tc>
        <w:tc>
          <w:tcPr>
            <w:tcW w:w="0" w:type="auto"/>
          </w:tcPr>
          <w:p w14:paraId="6B14731C" w14:textId="77777777" w:rsidR="00696877" w:rsidRDefault="00696877">
            <w:pPr>
              <w:rPr>
                <w:lang w:val="en-GB"/>
              </w:rPr>
            </w:pPr>
            <w:r>
              <w:rPr>
                <w:lang w:val="en-GB"/>
              </w:rPr>
              <w:t>P</w:t>
            </w:r>
          </w:p>
        </w:tc>
        <w:tc>
          <w:tcPr>
            <w:tcW w:w="0" w:type="auto"/>
          </w:tcPr>
          <w:p w14:paraId="0A90E30D" w14:textId="77777777" w:rsidR="00696877" w:rsidRDefault="00696877">
            <w:pPr>
              <w:rPr>
                <w:lang w:val="en-GB"/>
              </w:rPr>
            </w:pPr>
            <w:r>
              <w:rPr>
                <w:lang w:val="en-GB"/>
              </w:rPr>
              <w:t>HL7FI</w:t>
            </w:r>
          </w:p>
        </w:tc>
      </w:tr>
      <w:tr w:rsidR="00696877" w14:paraId="0FBDB73E" w14:textId="77777777">
        <w:tblPrEx>
          <w:tblCellMar>
            <w:top w:w="0" w:type="dxa"/>
            <w:bottom w:w="0" w:type="dxa"/>
          </w:tblCellMar>
        </w:tblPrEx>
        <w:tc>
          <w:tcPr>
            <w:tcW w:w="0" w:type="auto"/>
          </w:tcPr>
          <w:p w14:paraId="3A6FD5B4" w14:textId="77777777" w:rsidR="00696877" w:rsidRDefault="00696877">
            <w:pPr>
              <w:rPr>
                <w:lang w:val="en-GB"/>
              </w:rPr>
            </w:pPr>
            <w:r>
              <w:rPr>
                <w:lang w:val="en-GB"/>
              </w:rPr>
              <w:t>[relationship]</w:t>
            </w:r>
          </w:p>
        </w:tc>
        <w:tc>
          <w:tcPr>
            <w:tcW w:w="0" w:type="auto"/>
          </w:tcPr>
          <w:p w14:paraId="6F6627F0" w14:textId="77777777" w:rsidR="00696877" w:rsidRDefault="00696877">
            <w:pPr>
              <w:rPr>
                <w:lang w:val="en-GB"/>
              </w:rPr>
            </w:pPr>
          </w:p>
        </w:tc>
        <w:tc>
          <w:tcPr>
            <w:tcW w:w="0" w:type="auto"/>
          </w:tcPr>
          <w:p w14:paraId="3D172251" w14:textId="77777777" w:rsidR="00696877" w:rsidRDefault="00696877">
            <w:pPr>
              <w:rPr>
                <w:lang w:val="en-GB"/>
              </w:rPr>
            </w:pPr>
          </w:p>
        </w:tc>
        <w:tc>
          <w:tcPr>
            <w:tcW w:w="0" w:type="auto"/>
          </w:tcPr>
          <w:p w14:paraId="3B8C4848" w14:textId="77777777" w:rsidR="00696877" w:rsidRDefault="00696877">
            <w:pPr>
              <w:rPr>
                <w:lang w:val="en-GB"/>
              </w:rPr>
            </w:pPr>
            <w:r>
              <w:rPr>
                <w:lang w:val="en-GB"/>
              </w:rPr>
              <w:t>P</w:t>
            </w:r>
          </w:p>
        </w:tc>
      </w:tr>
      <w:tr w:rsidR="00696877" w14:paraId="618CAF25" w14:textId="77777777">
        <w:tblPrEx>
          <w:tblCellMar>
            <w:top w:w="0" w:type="dxa"/>
            <w:bottom w:w="0" w:type="dxa"/>
          </w:tblCellMar>
        </w:tblPrEx>
        <w:tc>
          <w:tcPr>
            <w:tcW w:w="0" w:type="auto"/>
          </w:tcPr>
          <w:p w14:paraId="7C2B8B21" w14:textId="77777777" w:rsidR="00696877" w:rsidRDefault="00696877">
            <w:pPr>
              <w:rPr>
                <w:lang w:val="en-GB"/>
              </w:rPr>
            </w:pPr>
            <w:r>
              <w:rPr>
                <w:lang w:val="en-GB"/>
              </w:rPr>
              <w:t>[reference parameters]</w:t>
            </w:r>
          </w:p>
        </w:tc>
        <w:tc>
          <w:tcPr>
            <w:tcW w:w="0" w:type="auto"/>
          </w:tcPr>
          <w:p w14:paraId="2D856760" w14:textId="77777777" w:rsidR="00696877" w:rsidRDefault="00696877">
            <w:pPr>
              <w:rPr>
                <w:lang w:val="sv-SE"/>
              </w:rPr>
            </w:pPr>
            <w:r>
              <w:rPr>
                <w:lang w:val="sv-SE"/>
              </w:rPr>
              <w:t>HL7FI</w:t>
            </w:r>
          </w:p>
        </w:tc>
        <w:tc>
          <w:tcPr>
            <w:tcW w:w="0" w:type="auto"/>
          </w:tcPr>
          <w:p w14:paraId="71DBA769" w14:textId="77777777" w:rsidR="00696877" w:rsidRDefault="00696877">
            <w:pPr>
              <w:rPr>
                <w:lang w:val="sv-SE"/>
              </w:rPr>
            </w:pPr>
            <w:r>
              <w:rPr>
                <w:lang w:val="sv-SE"/>
              </w:rPr>
              <w:t>HL7FI</w:t>
            </w:r>
          </w:p>
        </w:tc>
        <w:tc>
          <w:tcPr>
            <w:tcW w:w="0" w:type="auto"/>
          </w:tcPr>
          <w:p w14:paraId="12B269AC" w14:textId="77777777" w:rsidR="00696877" w:rsidRDefault="00696877">
            <w:pPr>
              <w:rPr>
                <w:lang w:val="sv-SE"/>
              </w:rPr>
            </w:pPr>
            <w:r>
              <w:rPr>
                <w:lang w:val="sv-SE"/>
              </w:rPr>
              <w:t>HL7FI</w:t>
            </w:r>
          </w:p>
        </w:tc>
      </w:tr>
    </w:tbl>
    <w:p w14:paraId="6D27F91A" w14:textId="77777777" w:rsidR="00696877" w:rsidRDefault="00696877">
      <w:pPr>
        <w:rPr>
          <w:lang w:val="sv-SE"/>
        </w:rPr>
      </w:pPr>
      <w:r>
        <w:rPr>
          <w:lang w:val="sv-SE"/>
        </w:rPr>
        <w:br w:type="textWrapping" w:clear="all"/>
      </w:r>
    </w:p>
    <w:p w14:paraId="318C5268" w14:textId="77777777" w:rsidR="00696877" w:rsidRDefault="00696877">
      <w:pPr>
        <w:rPr>
          <w:lang w:val="sv-SE"/>
        </w:rPr>
      </w:pPr>
    </w:p>
    <w:p w14:paraId="6F423246" w14:textId="77777777" w:rsidR="002B6459" w:rsidRDefault="002B6459" w:rsidP="002B6459">
      <w:pPr>
        <w:rPr>
          <w:lang w:val="sv-SE"/>
        </w:rPr>
      </w:pPr>
      <w:r>
        <w:rPr>
          <w:lang w:val="sv-SE"/>
        </w:rPr>
        <w:t>R</w:t>
      </w:r>
      <w:r w:rsidR="00136711">
        <w:rPr>
          <w:lang w:val="sv-SE"/>
        </w:rPr>
        <w:t xml:space="preserve">eply endpoint –header </w:t>
      </w:r>
      <w:r>
        <w:rPr>
          <w:lang w:val="sv-SE"/>
        </w:rPr>
        <w:t xml:space="preserve">suositellaan jätettäväksi synkronisessa liikenteessä pois käytöstä. </w:t>
      </w:r>
    </w:p>
    <w:p w14:paraId="598FA71B" w14:textId="77777777" w:rsidR="002B6459" w:rsidRDefault="002B6459" w:rsidP="002B6459">
      <w:pPr>
        <w:rPr>
          <w:lang w:val="sv-SE"/>
        </w:rPr>
      </w:pPr>
    </w:p>
    <w:p w14:paraId="770AA46D" w14:textId="77777777" w:rsidR="00C23F63" w:rsidDel="00256474" w:rsidRDefault="00C23F63" w:rsidP="002B6459">
      <w:pPr>
        <w:rPr>
          <w:del w:id="337" w:author="Tuomainen Mika" w:date="2017-06-21T13:23:00Z"/>
          <w:b/>
          <w:lang w:val="sv-SE"/>
        </w:rPr>
      </w:pPr>
      <w:del w:id="338" w:author="Tuomainen Mika" w:date="2017-06-21T13:23:00Z">
        <w:r w:rsidDel="00256474">
          <w:rPr>
            <w:b/>
            <w:lang w:val="sv-SE"/>
          </w:rPr>
          <w:delText>Reply endpoint ja k</w:delText>
        </w:r>
        <w:r w:rsidRPr="00C23F63" w:rsidDel="00256474">
          <w:rPr>
            <w:b/>
            <w:lang w:val="sv-SE"/>
          </w:rPr>
          <w:delText>ommunikointi KanTa-palvelujen kanssa</w:delText>
        </w:r>
      </w:del>
    </w:p>
    <w:p w14:paraId="6E52DFD5" w14:textId="77777777" w:rsidR="00C23F63" w:rsidRPr="00C23F63" w:rsidDel="00256474" w:rsidRDefault="00C23F63" w:rsidP="002B6459">
      <w:pPr>
        <w:rPr>
          <w:del w:id="339" w:author="Tuomainen Mika" w:date="2017-06-21T13:23:00Z"/>
          <w:b/>
          <w:lang w:val="sv-SE"/>
        </w:rPr>
      </w:pPr>
    </w:p>
    <w:p w14:paraId="7C61E07E" w14:textId="77777777" w:rsidR="002B6459" w:rsidDel="00256474" w:rsidRDefault="002B6459" w:rsidP="002B6459">
      <w:pPr>
        <w:rPr>
          <w:del w:id="340" w:author="Tuomainen Mika" w:date="2017-06-21T13:23:00Z"/>
          <w:lang w:val="sv-SE"/>
        </w:rPr>
      </w:pPr>
      <w:del w:id="341" w:author="Tuomainen Mika" w:date="2017-06-21T13:23:00Z">
        <w:r w:rsidDel="00256474">
          <w:rPr>
            <w:lang w:val="sv-SE"/>
          </w:rPr>
          <w:delText xml:space="preserve">Mikäli KanTa-palvelujen kanssa kommunikoitaessa </w:delText>
        </w:r>
        <w:r w:rsidRPr="002B6459" w:rsidDel="00256474">
          <w:rPr>
            <w:lang w:val="sv-SE"/>
          </w:rPr>
          <w:delText>&lt;wsa:ReplyTo/&gt; -kenttä</w:delText>
        </w:r>
        <w:r w:rsidDel="00256474">
          <w:rPr>
            <w:lang w:val="sv-SE"/>
          </w:rPr>
          <w:delText>ä</w:delText>
        </w:r>
        <w:r w:rsidRPr="002B6459" w:rsidDel="00256474">
          <w:rPr>
            <w:lang w:val="sv-SE"/>
          </w:rPr>
          <w:delText xml:space="preserve"> kuitenkin on asiakasohjelmistossa pakko käyttää, tulee sen arvon olla</w:delText>
        </w:r>
        <w:r w:rsidDel="00256474">
          <w:rPr>
            <w:lang w:val="sv-SE"/>
          </w:rPr>
          <w:delText>:</w:delText>
        </w:r>
      </w:del>
    </w:p>
    <w:p w14:paraId="51EE3430" w14:textId="77777777" w:rsidR="002B6459" w:rsidDel="00256474" w:rsidRDefault="002B6459" w:rsidP="002B6459">
      <w:pPr>
        <w:rPr>
          <w:del w:id="342" w:author="Tuomainen Mika" w:date="2017-06-21T13:23:00Z"/>
          <w:lang w:val="sv-SE"/>
        </w:rPr>
      </w:pPr>
    </w:p>
    <w:p w14:paraId="3A54FD5D" w14:textId="77777777" w:rsidR="002B6459" w:rsidDel="00256474" w:rsidRDefault="002B6459" w:rsidP="002B6459">
      <w:pPr>
        <w:rPr>
          <w:del w:id="343" w:author="Tuomainen Mika" w:date="2017-06-21T13:23:00Z"/>
          <w:lang w:val="sv-SE"/>
        </w:rPr>
      </w:pPr>
      <w:del w:id="344" w:author="Tuomainen Mika" w:date="2017-06-21T13:23:00Z">
        <w:r w:rsidRPr="002B6459" w:rsidDel="00256474">
          <w:rPr>
            <w:lang w:val="sv-SE"/>
          </w:rPr>
          <w:delText>&lt;wsa:ReplyTo&gt;</w:delText>
        </w:r>
      </w:del>
    </w:p>
    <w:p w14:paraId="6988B026" w14:textId="77777777" w:rsidR="002B6459" w:rsidDel="00256474" w:rsidRDefault="002B6459" w:rsidP="002B6459">
      <w:pPr>
        <w:rPr>
          <w:del w:id="345" w:author="Tuomainen Mika" w:date="2017-06-21T13:23:00Z"/>
          <w:lang w:val="sv-SE"/>
        </w:rPr>
      </w:pPr>
      <w:del w:id="346" w:author="Tuomainen Mika" w:date="2017-06-21T13:23:00Z">
        <w:r w:rsidDel="00256474">
          <w:rPr>
            <w:lang w:val="sv-SE"/>
          </w:rPr>
          <w:delText xml:space="preserve">       </w:delText>
        </w:r>
        <w:r w:rsidRPr="002B6459" w:rsidDel="00256474">
          <w:rPr>
            <w:lang w:val="sv-SE"/>
          </w:rPr>
          <w:delText>&lt;wsa:Address&gt;http://www.w3.org/2005/08/a</w:delText>
        </w:r>
        <w:r w:rsidDel="00256474">
          <w:rPr>
            <w:lang w:val="sv-SE"/>
          </w:rPr>
          <w:delText>ddressing/anonymous&lt;/wsa:Address</w:delText>
        </w:r>
        <w:r w:rsidRPr="002B6459" w:rsidDel="00256474">
          <w:rPr>
            <w:lang w:val="sv-SE"/>
          </w:rPr>
          <w:delText>&gt;</w:delText>
        </w:r>
      </w:del>
    </w:p>
    <w:p w14:paraId="3BDA9A11" w14:textId="77777777" w:rsidR="00696877" w:rsidRPr="002B6459" w:rsidDel="00256474" w:rsidRDefault="002B6459" w:rsidP="002B6459">
      <w:pPr>
        <w:rPr>
          <w:del w:id="347" w:author="Tuomainen Mika" w:date="2017-06-21T13:23:00Z"/>
          <w:lang w:val="sv-SE"/>
        </w:rPr>
      </w:pPr>
      <w:del w:id="348" w:author="Tuomainen Mika" w:date="2017-06-21T13:23:00Z">
        <w:r w:rsidRPr="002B6459" w:rsidDel="00256474">
          <w:rPr>
            <w:lang w:val="sv-SE"/>
          </w:rPr>
          <w:delText>&lt;/wsa:ReplyTo&gt;</w:delText>
        </w:r>
      </w:del>
    </w:p>
    <w:p w14:paraId="4C55461B" w14:textId="77777777" w:rsidR="00696877" w:rsidRDefault="00696877">
      <w:pPr>
        <w:rPr>
          <w:lang w:val="sv-SE"/>
        </w:rPr>
      </w:pPr>
    </w:p>
    <w:p w14:paraId="7E6F6208" w14:textId="77777777" w:rsidR="00696877" w:rsidRDefault="00696877">
      <w:pPr>
        <w:pStyle w:val="Otsikko3"/>
      </w:pPr>
      <w:bookmarkStart w:id="349" w:name="_Toc200435694"/>
      <w:r>
        <w:t>Tietoturvaprofiilli (HL7WSSP)</w:t>
      </w:r>
      <w:bookmarkEnd w:id="349"/>
    </w:p>
    <w:p w14:paraId="1210C026" w14:textId="77777777" w:rsidR="00696877" w:rsidRDefault="00696877"/>
    <w:p w14:paraId="27A8335E" w14:textId="77777777" w:rsidR="00696877" w:rsidRDefault="00696877">
      <w:r>
        <w:t>Suomessa perusprofiili ja osoitteistusprofiili ovat oleellisia yhteensopivan liikenteen toteuttamisen kannalta. HL7:ssa määritellään myös muita lisäpalveluja tarjoavia profiileja, joita osapuolet voivat ottaa käyttöön keskinäisellä sopimuksella.</w:t>
      </w:r>
    </w:p>
    <w:p w14:paraId="7AC77483" w14:textId="77777777" w:rsidR="00696877" w:rsidRDefault="00696877"/>
    <w:p w14:paraId="50CDBDD9" w14:textId="77777777" w:rsidR="00696877" w:rsidRDefault="00696877">
      <w:r>
        <w:t>Normaalisti Suomessa on käytetty turvalista siirtokanavaa 2WAY SSL. Se toteuttaa point-to-point – turvallisen siirron. Jatkossakin se on käypä tapa, koska liikennettä aiotaan ohjata viestinvälityskeskuksien kautta.</w:t>
      </w:r>
    </w:p>
    <w:p w14:paraId="7FF91C33" w14:textId="77777777" w:rsidR="00696877" w:rsidRDefault="00696877"/>
    <w:p w14:paraId="12BBBFB9" w14:textId="77777777" w:rsidR="00696877" w:rsidRDefault="00696877">
      <w:r>
        <w:t>Jatkossa voidaan tarvita myös tietoturvallista sanomanvälitystä epäluotettavan verkon yli.</w:t>
      </w:r>
    </w:p>
    <w:p w14:paraId="47B6E4F6" w14:textId="77777777" w:rsidR="00696877" w:rsidRDefault="00696877"/>
    <w:p w14:paraId="4E7A9984" w14:textId="77777777" w:rsidR="00696877" w:rsidRDefault="00696877"/>
    <w:p w14:paraId="50604939" w14:textId="77777777" w:rsidR="00696877" w:rsidRDefault="00696877"/>
    <w:p w14:paraId="18E5FB9B" w14:textId="77777777" w:rsidR="00696877" w:rsidRDefault="00696877">
      <w:r>
        <w:t>Web services tietoturvan yleiset periaatteet määritellään WS-I Basic Security Profile 1.0:ssa ja HL7-määritykset ovat yhteensopivia sen kanssa.</w:t>
      </w:r>
    </w:p>
    <w:p w14:paraId="49F2325D" w14:textId="77777777" w:rsidR="00696877" w:rsidRDefault="00696877"/>
    <w:p w14:paraId="6B82F771" w14:textId="77777777" w:rsidR="00696877" w:rsidRDefault="00696877">
      <w:r>
        <w:t>Perusmekanismit määritellään standardissa Web Services Security: SOAP message security 1.0, joka tunnetaan nimellä WS-Security. Tämä standardi tuo ws-liikenteseen mukaan mm. eheyden, muuttamattomuuden, kiistämättömyyden ja tunnistamisen. Standardissa määritellään erilaisten security token:ien käyttö.</w:t>
      </w:r>
    </w:p>
    <w:p w14:paraId="1A5BAC34" w14:textId="77777777" w:rsidR="00696877" w:rsidRDefault="00696877"/>
    <w:p w14:paraId="49EA0DFF" w14:textId="77777777" w:rsidR="00696877" w:rsidRDefault="00696877">
      <w:r>
        <w:t>Muut standardit rakentuvat WS-Securityn päälle. Näitä ovat mm.</w:t>
      </w:r>
    </w:p>
    <w:p w14:paraId="3327D7F0" w14:textId="77777777" w:rsidR="00696877" w:rsidRDefault="00696877"/>
    <w:p w14:paraId="1A93E609" w14:textId="77777777" w:rsidR="00696877" w:rsidRDefault="00696877">
      <w:pPr>
        <w:numPr>
          <w:ilvl w:val="0"/>
          <w:numId w:val="23"/>
        </w:numPr>
      </w:pPr>
      <w:r>
        <w:t>WS-Trust, jonka avulla voidaan välittää security tokeneita</w:t>
      </w:r>
    </w:p>
    <w:p w14:paraId="36ECA490" w14:textId="77777777" w:rsidR="00696877" w:rsidRDefault="00696877">
      <w:pPr>
        <w:numPr>
          <w:ilvl w:val="0"/>
          <w:numId w:val="23"/>
        </w:numPr>
      </w:pPr>
      <w:r>
        <w:t>WS-SecureConversation, jonka avulla voidaan luoda päästä päähän tietoturvallinen yhteys (myös epäluotettavan siirtokanavan yli)</w:t>
      </w:r>
    </w:p>
    <w:p w14:paraId="2F71F21E" w14:textId="77777777" w:rsidR="00696877" w:rsidRDefault="00696877">
      <w:pPr>
        <w:numPr>
          <w:ilvl w:val="0"/>
          <w:numId w:val="23"/>
        </w:numPr>
      </w:pPr>
      <w:r>
        <w:t>WS-Policy, joka määrittelee mekanismin tietoturvavaatimuksien kuvaamiselle</w:t>
      </w:r>
    </w:p>
    <w:p w14:paraId="41623F84" w14:textId="77777777" w:rsidR="00696877" w:rsidRDefault="00696877">
      <w:pPr>
        <w:numPr>
          <w:ilvl w:val="0"/>
          <w:numId w:val="23"/>
        </w:numPr>
      </w:pPr>
      <w:r>
        <w:t>WS-SecurePolicy, jonka avulla määritellään tietoturvavaatimukset</w:t>
      </w:r>
    </w:p>
    <w:p w14:paraId="712B83E4" w14:textId="77777777" w:rsidR="00696877" w:rsidRDefault="00696877"/>
    <w:p w14:paraId="2D6FB2F9" w14:textId="77777777" w:rsidR="00696877" w:rsidRDefault="00696877">
      <w:r>
        <w:t>HL7 International ohjeistaa näiden määritysten käyttöä. Tiukimmillaan profiilissa määritellään, että SOAP body on allekirjoitettava ja allekirjoitus ja SOAP-Body on salattava.</w:t>
      </w:r>
    </w:p>
    <w:p w14:paraId="3131B8B9" w14:textId="77777777" w:rsidR="00696877" w:rsidRDefault="00696877"/>
    <w:p w14:paraId="5B8868DF" w14:textId="77777777" w:rsidR="00696877" w:rsidRDefault="00696877">
      <w:r>
        <w:t>Tämän profiilin käyttöä ei tarkemmin tässä vaiheessa ohjeisteta eikä se ole HL7 Finlandin perusvaatimus. Osapuolet voivat kuitenkin käyttää tätä profiilia kahdenkeskisellä sopimuksella. Joka tapauksessa on hyvä tietää, että kv. HL7 on määritellyt myös tietoturvallisen siirron toteuttamista.</w:t>
      </w:r>
    </w:p>
    <w:p w14:paraId="1B2C20C9" w14:textId="77777777" w:rsidR="00696877" w:rsidRDefault="00696877"/>
    <w:p w14:paraId="06F27678" w14:textId="77777777" w:rsidR="00696877" w:rsidRDefault="00696877"/>
    <w:p w14:paraId="1EB79CF5" w14:textId="77777777" w:rsidR="00696877" w:rsidRDefault="00696877"/>
    <w:p w14:paraId="050D21CC" w14:textId="77777777" w:rsidR="00696877" w:rsidRDefault="00696877">
      <w:pPr>
        <w:pStyle w:val="Otsikko3"/>
      </w:pPr>
      <w:bookmarkStart w:id="350" w:name="_Toc200435695"/>
      <w:r>
        <w:t>Luotettava sanomanvälityksen profiili (HL7RMWSP)</w:t>
      </w:r>
      <w:bookmarkEnd w:id="350"/>
    </w:p>
    <w:p w14:paraId="63D64AD3" w14:textId="77777777" w:rsidR="00696877" w:rsidRDefault="00696877"/>
    <w:p w14:paraId="2F0177F1" w14:textId="77777777" w:rsidR="00696877" w:rsidRDefault="00696877">
      <w:r>
        <w:t>WS-RM – Reliable messaging standardi on protokolla, joka takaa luotettavan siirron siirtoprotokollatasolla. Protokolla perustuu SOAP-tason headereihin ja sillä taataan sanoman perillemenosta varmistuminen, duplikaattiesto ja sanomien saapuminen perille lähetysjärjestyksessä.</w:t>
      </w:r>
    </w:p>
    <w:p w14:paraId="6663129E" w14:textId="77777777" w:rsidR="00696877" w:rsidRDefault="00696877"/>
    <w:p w14:paraId="01CE2ED7" w14:textId="77777777" w:rsidR="00696877" w:rsidRDefault="00696877">
      <w:r>
        <w:t>Tämän protokollan käyttöä ei tarkemmin tässä vaiheessa ohjeisteta eikä se ole HL7 Finlandin perusvaatimus. Osapuolet voivat kuitenkin käyttää tätä protokollaa kahdenkeskisellä sopimuksella. RM-protokolla tekee myös osittain tarpeettomaksi vanhan sequence number- protokollan, tosin sequence number -protokolla sijaitsee sovellustasolla eikä siirtoprotokollatasolla.</w:t>
      </w:r>
    </w:p>
    <w:p w14:paraId="5DE78FBF" w14:textId="77777777" w:rsidR="00696877" w:rsidRDefault="00696877"/>
    <w:p w14:paraId="17828196" w14:textId="77777777" w:rsidR="00696877" w:rsidRDefault="00696877">
      <w:pPr>
        <w:rPr>
          <w:rFonts w:ascii="Arial" w:hAnsi="Arial" w:cs="Arial"/>
          <w:b/>
          <w:bCs/>
          <w:kern w:val="28"/>
          <w:lang w:eastAsia="en-US"/>
        </w:rPr>
      </w:pPr>
    </w:p>
    <w:p w14:paraId="04B210E4" w14:textId="77777777" w:rsidR="00696877" w:rsidRDefault="00696877"/>
    <w:p w14:paraId="3E3EB38D" w14:textId="77777777" w:rsidR="00696877" w:rsidRDefault="00696877">
      <w:pPr>
        <w:pStyle w:val="Otsikko2"/>
      </w:pPr>
      <w:bookmarkStart w:id="351" w:name="_Toc200435696"/>
      <w:r>
        <w:t>Määrityksistä käytettävät versiot</w:t>
      </w:r>
      <w:bookmarkEnd w:id="351"/>
    </w:p>
    <w:p w14:paraId="067AEEF5"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4"/>
        <w:gridCol w:w="2886"/>
        <w:gridCol w:w="2870"/>
      </w:tblGrid>
      <w:tr w:rsidR="00696877" w14:paraId="185EE6AB" w14:textId="77777777">
        <w:tblPrEx>
          <w:tblCellMar>
            <w:top w:w="0" w:type="dxa"/>
            <w:bottom w:w="0" w:type="dxa"/>
          </w:tblCellMar>
        </w:tblPrEx>
        <w:tc>
          <w:tcPr>
            <w:tcW w:w="2926" w:type="dxa"/>
          </w:tcPr>
          <w:p w14:paraId="352DF277" w14:textId="77777777" w:rsidR="00696877" w:rsidRDefault="00696877">
            <w:r>
              <w:t>Määritys</w:t>
            </w:r>
          </w:p>
        </w:tc>
        <w:tc>
          <w:tcPr>
            <w:tcW w:w="2927" w:type="dxa"/>
          </w:tcPr>
          <w:p w14:paraId="3EBB8151" w14:textId="77777777" w:rsidR="00696877" w:rsidRDefault="00696877">
            <w:pPr>
              <w:rPr>
                <w:lang w:val="en-US"/>
              </w:rPr>
            </w:pPr>
            <w:r>
              <w:rPr>
                <w:lang w:val="en-US"/>
              </w:rPr>
              <w:t>Versio</w:t>
            </w:r>
          </w:p>
        </w:tc>
        <w:tc>
          <w:tcPr>
            <w:tcW w:w="2927" w:type="dxa"/>
          </w:tcPr>
          <w:p w14:paraId="3A5CE235" w14:textId="77777777" w:rsidR="00696877" w:rsidRDefault="00696877">
            <w:pPr>
              <w:rPr>
                <w:lang w:val="en-US"/>
              </w:rPr>
            </w:pPr>
            <w:r>
              <w:rPr>
                <w:lang w:val="en-US"/>
              </w:rPr>
              <w:t>huom</w:t>
            </w:r>
          </w:p>
        </w:tc>
      </w:tr>
      <w:tr w:rsidR="00696877" w14:paraId="2E2BAA1E" w14:textId="77777777">
        <w:tblPrEx>
          <w:tblCellMar>
            <w:top w:w="0" w:type="dxa"/>
            <w:bottom w:w="0" w:type="dxa"/>
          </w:tblCellMar>
        </w:tblPrEx>
        <w:tc>
          <w:tcPr>
            <w:tcW w:w="2926" w:type="dxa"/>
          </w:tcPr>
          <w:p w14:paraId="0BC3F8AE" w14:textId="77777777" w:rsidR="00696877" w:rsidRDefault="00696877">
            <w:pPr>
              <w:rPr>
                <w:lang w:val="en-US"/>
              </w:rPr>
            </w:pPr>
            <w:r>
              <w:rPr>
                <w:lang w:val="en-US"/>
              </w:rPr>
              <w:t>WS-I basic profile (WSIBSP)</w:t>
            </w:r>
          </w:p>
        </w:tc>
        <w:tc>
          <w:tcPr>
            <w:tcW w:w="2927" w:type="dxa"/>
          </w:tcPr>
          <w:p w14:paraId="7827D46B" w14:textId="77777777" w:rsidR="00696877" w:rsidRDefault="00696877">
            <w:r>
              <w:t>1.0</w:t>
            </w:r>
          </w:p>
        </w:tc>
        <w:tc>
          <w:tcPr>
            <w:tcW w:w="2927" w:type="dxa"/>
          </w:tcPr>
          <w:p w14:paraId="2B0D0954" w14:textId="77777777" w:rsidR="00696877" w:rsidRDefault="00696877">
            <w:r>
              <w:t>1.1 on olemassa, erot eivät ole suuria</w:t>
            </w:r>
          </w:p>
        </w:tc>
      </w:tr>
      <w:tr w:rsidR="00696877" w14:paraId="669CC9A4" w14:textId="77777777">
        <w:tblPrEx>
          <w:tblCellMar>
            <w:top w:w="0" w:type="dxa"/>
            <w:bottom w:w="0" w:type="dxa"/>
          </w:tblCellMar>
        </w:tblPrEx>
        <w:tc>
          <w:tcPr>
            <w:tcW w:w="2926" w:type="dxa"/>
          </w:tcPr>
          <w:p w14:paraId="5C2A0921" w14:textId="77777777" w:rsidR="00696877" w:rsidRDefault="00696877">
            <w:r>
              <w:t>WSDL</w:t>
            </w:r>
          </w:p>
        </w:tc>
        <w:tc>
          <w:tcPr>
            <w:tcW w:w="2927" w:type="dxa"/>
          </w:tcPr>
          <w:p w14:paraId="53AD14B9" w14:textId="77777777" w:rsidR="00696877" w:rsidRDefault="00696877">
            <w:r>
              <w:t>1.1</w:t>
            </w:r>
          </w:p>
        </w:tc>
        <w:tc>
          <w:tcPr>
            <w:tcW w:w="2927" w:type="dxa"/>
          </w:tcPr>
          <w:p w14:paraId="3200DFF7" w14:textId="77777777" w:rsidR="00696877" w:rsidRDefault="00696877">
            <w:r>
              <w:t>WSI BSP 1.0 määrää. WSDL 2.0 on olemassa.</w:t>
            </w:r>
          </w:p>
        </w:tc>
      </w:tr>
      <w:tr w:rsidR="00696877" w14:paraId="23C0F4FC" w14:textId="77777777">
        <w:tblPrEx>
          <w:tblCellMar>
            <w:top w:w="0" w:type="dxa"/>
            <w:bottom w:w="0" w:type="dxa"/>
          </w:tblCellMar>
        </w:tblPrEx>
        <w:tc>
          <w:tcPr>
            <w:tcW w:w="2926" w:type="dxa"/>
          </w:tcPr>
          <w:p w14:paraId="27F07A49" w14:textId="77777777" w:rsidR="00696877" w:rsidRDefault="00696877">
            <w:r>
              <w:t>SOAP</w:t>
            </w:r>
          </w:p>
        </w:tc>
        <w:tc>
          <w:tcPr>
            <w:tcW w:w="2927" w:type="dxa"/>
          </w:tcPr>
          <w:p w14:paraId="4F9016F7" w14:textId="77777777" w:rsidR="00696877" w:rsidRDefault="00696877">
            <w:r>
              <w:t>1.1</w:t>
            </w:r>
          </w:p>
        </w:tc>
        <w:tc>
          <w:tcPr>
            <w:tcW w:w="2927" w:type="dxa"/>
          </w:tcPr>
          <w:p w14:paraId="65CDD067" w14:textId="77777777" w:rsidR="00696877" w:rsidRDefault="00696877">
            <w:r>
              <w:t xml:space="preserve">WSI BSP 1.0 määrää SOAP 1.1:n. </w:t>
            </w:r>
          </w:p>
        </w:tc>
      </w:tr>
      <w:tr w:rsidR="00696877" w14:paraId="75E6821B" w14:textId="77777777">
        <w:tblPrEx>
          <w:tblCellMar>
            <w:top w:w="0" w:type="dxa"/>
            <w:bottom w:w="0" w:type="dxa"/>
          </w:tblCellMar>
        </w:tblPrEx>
        <w:tc>
          <w:tcPr>
            <w:tcW w:w="2926" w:type="dxa"/>
          </w:tcPr>
          <w:p w14:paraId="3C831ACC" w14:textId="77777777" w:rsidR="00696877" w:rsidRDefault="00696877">
            <w:r>
              <w:t>XML</w:t>
            </w:r>
          </w:p>
        </w:tc>
        <w:tc>
          <w:tcPr>
            <w:tcW w:w="2927" w:type="dxa"/>
          </w:tcPr>
          <w:p w14:paraId="0CA7E73E" w14:textId="77777777" w:rsidR="00696877" w:rsidRDefault="00696877">
            <w:r>
              <w:t>1.0</w:t>
            </w:r>
          </w:p>
        </w:tc>
        <w:tc>
          <w:tcPr>
            <w:tcW w:w="2927" w:type="dxa"/>
          </w:tcPr>
          <w:p w14:paraId="205EF4EA" w14:textId="77777777" w:rsidR="00696877" w:rsidRDefault="00696877">
            <w:r>
              <w:t>WSDL 1.1 määrää</w:t>
            </w:r>
          </w:p>
        </w:tc>
      </w:tr>
      <w:tr w:rsidR="00696877" w14:paraId="5DD93821" w14:textId="77777777">
        <w:tblPrEx>
          <w:tblCellMar>
            <w:top w:w="0" w:type="dxa"/>
            <w:bottom w:w="0" w:type="dxa"/>
          </w:tblCellMar>
        </w:tblPrEx>
        <w:tc>
          <w:tcPr>
            <w:tcW w:w="2926" w:type="dxa"/>
          </w:tcPr>
          <w:p w14:paraId="271A427E" w14:textId="77777777" w:rsidR="00696877" w:rsidRDefault="00696877">
            <w:r>
              <w:t>HL7-määritykset</w:t>
            </w:r>
          </w:p>
        </w:tc>
        <w:tc>
          <w:tcPr>
            <w:tcW w:w="2927" w:type="dxa"/>
          </w:tcPr>
          <w:p w14:paraId="357598D7" w14:textId="77777777" w:rsidR="00696877" w:rsidRDefault="00696877">
            <w:r>
              <w:t>V3 2006 standardi ja may 2007 äänestyspaketti</w:t>
            </w:r>
          </w:p>
        </w:tc>
        <w:tc>
          <w:tcPr>
            <w:tcW w:w="2927" w:type="dxa"/>
          </w:tcPr>
          <w:p w14:paraId="7B754B5D" w14:textId="77777777" w:rsidR="00696877" w:rsidRDefault="00696877">
            <w:r>
              <w:t xml:space="preserve">. </w:t>
            </w:r>
          </w:p>
        </w:tc>
      </w:tr>
    </w:tbl>
    <w:p w14:paraId="714B21E0" w14:textId="77777777" w:rsidR="00696877" w:rsidRDefault="00696877"/>
    <w:p w14:paraId="6A5F910C" w14:textId="77777777" w:rsidR="00696877" w:rsidRDefault="00696877">
      <w:r>
        <w:t>HL7-määrityksissä on yleensä määritykset myös SOAP 1.2:lle. Työkalutuki on parempi 1.1:lle kuin 1.2:lle. HL7-sanomien siirto ei myöskään tarvitse 1.2:n uusia piirteitä. SOAP 1.1:n ja 1.2:n eroista on dokumentti Open CDA 2003 paketissa HL7:n dokumenttiarkistossa.</w:t>
      </w:r>
    </w:p>
    <w:p w14:paraId="6F4C712B" w14:textId="77777777" w:rsidR="00696877" w:rsidRDefault="00696877"/>
    <w:p w14:paraId="629E6978" w14:textId="77777777" w:rsidR="00696877" w:rsidRDefault="00696877">
      <w:pPr>
        <w:pStyle w:val="Otsikko2"/>
      </w:pPr>
      <w:bookmarkStart w:id="352" w:name="_Toc200435697"/>
      <w:r>
        <w:t>Http-siirto</w:t>
      </w:r>
      <w:bookmarkEnd w:id="352"/>
    </w:p>
    <w:p w14:paraId="7240FB54" w14:textId="77777777" w:rsidR="00696877" w:rsidRDefault="00696877"/>
    <w:p w14:paraId="41F6C472" w14:textId="77777777" w:rsidR="00696877" w:rsidRDefault="00696877">
      <w:r>
        <w:t xml:space="preserve">SOAP 1.1:ssa content-typen on oltava "text/xml". </w:t>
      </w:r>
    </w:p>
    <w:p w14:paraId="32DB17DD" w14:textId="77777777" w:rsidR="00696877" w:rsidRDefault="00696877">
      <w:r>
        <w:rPr>
          <w:lang w:val="en-US"/>
        </w:rPr>
        <w:t xml:space="preserve">SOAP 1.2:ssa content typen on oltava "application/soap+xml". </w:t>
      </w:r>
      <w:r>
        <w:t>HTTP Headerissa SOAPAction elementti on poistettu ja korvattu "application/soap+xml" media tyypin valinnaisella parametrilla "action".</w:t>
      </w:r>
    </w:p>
    <w:p w14:paraId="1A2F59F2" w14:textId="77777777" w:rsidR="00696877" w:rsidRDefault="00696877"/>
    <w:p w14:paraId="259A5888" w14:textId="77777777" w:rsidR="00696877" w:rsidRDefault="00696877">
      <w:r>
        <w:t>POST-elementissä olevan palvelun osoite on implementointikohtainen.</w:t>
      </w:r>
    </w:p>
    <w:p w14:paraId="2D43150D" w14:textId="77777777" w:rsidR="00696877" w:rsidRDefault="00696877"/>
    <w:p w14:paraId="018B5DAE" w14:textId="77777777" w:rsidR="00696877" w:rsidRPr="00193A9E" w:rsidRDefault="00696877">
      <w:pPr>
        <w:rPr>
          <w:lang w:val="en-US"/>
        </w:rPr>
      </w:pPr>
      <w:r>
        <w:t xml:space="preserve">Ohessa HTTP Header elementit  HL7 v3 laboratoriovastaussanomassa POLB_IN224200, joka lähetetään osoitteeseen </w:t>
      </w:r>
      <w:hyperlink r:id="rId39" w:history="1">
        <w:r>
          <w:rPr>
            <w:rStyle w:val="Hyperlinkki"/>
          </w:rPr>
          <w:t>http://palvelut.sairaala.fi/POLB_AR034000</w:t>
        </w:r>
      </w:hyperlink>
      <w:r>
        <w:t xml:space="preserve">. </w:t>
      </w:r>
      <w:r w:rsidRPr="00193A9E">
        <w:rPr>
          <w:lang w:val="en-US"/>
        </w:rPr>
        <w:t>Vastaanottavan järjestelmän Application Role on POLB_AR034000 (Result Receiver).</w:t>
      </w:r>
    </w:p>
    <w:p w14:paraId="5A959A66" w14:textId="77777777" w:rsidR="00696877" w:rsidRPr="00193A9E" w:rsidRDefault="00696877">
      <w:pPr>
        <w:rPr>
          <w:lang w:val="en-US"/>
        </w:rPr>
      </w:pPr>
    </w:p>
    <w:p w14:paraId="3851321E" w14:textId="77777777" w:rsidR="00696877" w:rsidRPr="00193A9E" w:rsidRDefault="00696877">
      <w:pPr>
        <w:pStyle w:val="Leipteksti3"/>
        <w:rPr>
          <w:lang w:val="en-US"/>
        </w:rPr>
      </w:pPr>
      <w:r w:rsidRPr="00193A9E">
        <w:rPr>
          <w:lang w:val="en-US"/>
        </w:rPr>
        <w:t>SOAP 1.1:</w:t>
      </w:r>
    </w:p>
    <w:p w14:paraId="1DFC7FE5" w14:textId="77777777" w:rsidR="00696877" w:rsidRPr="00193A9E" w:rsidRDefault="00696877">
      <w:pPr>
        <w:rPr>
          <w:lang w:val="en-US"/>
        </w:rPr>
      </w:pPr>
    </w:p>
    <w:p w14:paraId="7AC3233E" w14:textId="77777777" w:rsidR="00696877" w:rsidRDefault="00696877">
      <w:pPr>
        <w:rPr>
          <w:lang w:val="en-US"/>
        </w:rPr>
      </w:pPr>
      <w:r w:rsidRPr="00193A9E">
        <w:rPr>
          <w:lang w:val="en-US"/>
        </w:rPr>
        <w:br/>
        <w:t>POST /POLB_AR034000 HTTP/1.1</w:t>
      </w:r>
      <w:r w:rsidRPr="00193A9E">
        <w:rPr>
          <w:lang w:val="en-US"/>
        </w:rPr>
        <w:br/>
        <w:t>Host: palvelut.sairaala.fi</w:t>
      </w:r>
      <w:r w:rsidRPr="00193A9E">
        <w:rPr>
          <w:lang w:val="en-US"/>
        </w:rPr>
        <w:br/>
        <w:t>Content-Type: text/xml; charset=utf-8;</w:t>
      </w:r>
      <w:r w:rsidRPr="00193A9E">
        <w:rPr>
          <w:lang w:val="en-US"/>
        </w:rPr>
        <w:br/>
        <w:t xml:space="preserve">Content-Length: nnnn </w:t>
      </w:r>
      <w:r w:rsidRPr="00193A9E">
        <w:rPr>
          <w:lang w:val="en-US"/>
        </w:rPr>
        <w:br/>
        <w:t>SOAPAction: "urn:hl7-org:v3:POLB_IN224200"</w:t>
      </w:r>
      <w:r w:rsidRPr="00193A9E">
        <w:rPr>
          <w:lang w:val="en-US"/>
        </w:rPr>
        <w:br/>
      </w:r>
      <w:r w:rsidRPr="00193A9E">
        <w:rPr>
          <w:lang w:val="en-US"/>
        </w:rPr>
        <w:br/>
        <w:t>&lt;soap:Envelope xmlns:soap="..."&gt;</w:t>
      </w:r>
      <w:r w:rsidRPr="00193A9E">
        <w:rPr>
          <w:lang w:val="en-US"/>
        </w:rPr>
        <w:br/>
        <w:t xml:space="preserve">  </w:t>
      </w:r>
      <w:r>
        <w:rPr>
          <w:lang w:val="en-US"/>
        </w:rPr>
        <w:t>&lt;soap:Header/&gt;</w:t>
      </w:r>
      <w:r>
        <w:rPr>
          <w:lang w:val="en-US"/>
        </w:rPr>
        <w:br/>
        <w:t>  &lt;soap:Body&gt;</w:t>
      </w:r>
      <w:r>
        <w:rPr>
          <w:lang w:val="en-US"/>
        </w:rPr>
        <w:br/>
        <w:t>    &lt;POLB_IN224200 xmlns="urn:hl7-org:v3" ...&gt;</w:t>
      </w:r>
      <w:r>
        <w:rPr>
          <w:lang w:val="en-US"/>
        </w:rPr>
        <w:br/>
        <w:t>       ...</w:t>
      </w:r>
      <w:r>
        <w:rPr>
          <w:lang w:val="en-US"/>
        </w:rPr>
        <w:br/>
        <w:t>  &lt;/soap:Body&gt;</w:t>
      </w:r>
      <w:r>
        <w:rPr>
          <w:lang w:val="en-US"/>
        </w:rPr>
        <w:br/>
        <w:t>&lt;/soap:Envelope&gt;</w:t>
      </w:r>
    </w:p>
    <w:p w14:paraId="2B2C046D" w14:textId="77777777" w:rsidR="00696877" w:rsidRDefault="00696877">
      <w:pPr>
        <w:rPr>
          <w:lang w:val="en-US"/>
        </w:rPr>
      </w:pPr>
    </w:p>
    <w:p w14:paraId="52B289A9" w14:textId="77777777" w:rsidR="00696877" w:rsidRDefault="00696877">
      <w:pPr>
        <w:pStyle w:val="Leipteksti3"/>
        <w:rPr>
          <w:lang w:val="en-US"/>
        </w:rPr>
      </w:pPr>
      <w:r>
        <w:rPr>
          <w:lang w:val="en-US"/>
        </w:rPr>
        <w:t>SOAP 1.2:</w:t>
      </w:r>
    </w:p>
    <w:p w14:paraId="2657FDD9" w14:textId="77777777" w:rsidR="00696877" w:rsidRDefault="00696877">
      <w:pPr>
        <w:rPr>
          <w:lang w:val="en-US"/>
        </w:rPr>
      </w:pPr>
    </w:p>
    <w:p w14:paraId="18B2456D" w14:textId="77777777" w:rsidR="00696877" w:rsidRDefault="00696877">
      <w:pPr>
        <w:rPr>
          <w:lang w:val="en-US"/>
        </w:rPr>
      </w:pPr>
      <w:r>
        <w:rPr>
          <w:lang w:val="en-US"/>
        </w:rPr>
        <w:t>POST /POLB_AR034000 HTTP/1.1</w:t>
      </w:r>
      <w:r>
        <w:rPr>
          <w:lang w:val="en-US"/>
        </w:rPr>
        <w:br/>
        <w:t>Host: palvelut.sairaala.fi</w:t>
      </w:r>
      <w:r>
        <w:rPr>
          <w:lang w:val="en-US"/>
        </w:rPr>
        <w:br/>
        <w:t xml:space="preserve">Content-Type: application/soap+xml; </w:t>
      </w:r>
      <w:r>
        <w:rPr>
          <w:lang w:val="en-US"/>
        </w:rPr>
        <w:br/>
        <w:t>charset=utf-8; action="urn:hl7-org:v3:POLB_IN224200"</w:t>
      </w:r>
      <w:r>
        <w:rPr>
          <w:lang w:val="en-US"/>
        </w:rPr>
        <w:br/>
        <w:t xml:space="preserve">Content-Length: nnnn </w:t>
      </w:r>
      <w:r>
        <w:rPr>
          <w:lang w:val="en-US"/>
        </w:rPr>
        <w:br/>
      </w:r>
      <w:r>
        <w:rPr>
          <w:lang w:val="en-US"/>
        </w:rPr>
        <w:br/>
        <w:t>&lt;soap:Envelope xmlns:soap="..."&gt;</w:t>
      </w:r>
      <w:r>
        <w:rPr>
          <w:lang w:val="en-US"/>
        </w:rPr>
        <w:br/>
        <w:t>  &lt;soap:Header/&gt;</w:t>
      </w:r>
      <w:r>
        <w:rPr>
          <w:lang w:val="en-US"/>
        </w:rPr>
        <w:br/>
        <w:t>  &lt;soap:Body&gt;</w:t>
      </w:r>
      <w:r>
        <w:rPr>
          <w:lang w:val="en-US"/>
        </w:rPr>
        <w:br/>
        <w:t>    &lt;POLB_IN224200 xmlns="urn:hl7-org:v3" ...&gt;</w:t>
      </w:r>
      <w:r>
        <w:rPr>
          <w:lang w:val="en-US"/>
        </w:rPr>
        <w:br/>
        <w:t>       ...</w:t>
      </w:r>
      <w:r>
        <w:rPr>
          <w:lang w:val="en-US"/>
        </w:rPr>
        <w:br/>
        <w:t>  &lt;/soap:Body&gt;</w:t>
      </w:r>
      <w:r>
        <w:rPr>
          <w:lang w:val="en-US"/>
        </w:rPr>
        <w:br/>
        <w:t>&lt;/soap:Envelope&gt;</w:t>
      </w:r>
    </w:p>
    <w:p w14:paraId="0A1E270A" w14:textId="77777777" w:rsidR="00696877" w:rsidRDefault="00696877">
      <w:pPr>
        <w:rPr>
          <w:lang w:val="en-US"/>
        </w:rPr>
      </w:pPr>
    </w:p>
    <w:p w14:paraId="41CC6633" w14:textId="77777777" w:rsidR="00696877" w:rsidRDefault="00696877">
      <w:pPr>
        <w:pStyle w:val="Otsikko1"/>
      </w:pPr>
      <w:bookmarkStart w:id="353" w:name="_Toc200435698"/>
      <w:r>
        <w:t>Semanttisen sisällön implementointi</w:t>
      </w:r>
      <w:bookmarkEnd w:id="353"/>
    </w:p>
    <w:p w14:paraId="59799BE0" w14:textId="77777777" w:rsidR="00696877" w:rsidRDefault="00696877"/>
    <w:p w14:paraId="295DC90D" w14:textId="77777777" w:rsidR="00696877" w:rsidRDefault="00696877">
      <w:pPr>
        <w:pStyle w:val="Otsikko2"/>
      </w:pPr>
      <w:bookmarkStart w:id="354" w:name="_Toc200435699"/>
      <w:r>
        <w:t>HL7-mallinnuksen perusperiaatteet</w:t>
      </w:r>
      <w:bookmarkEnd w:id="354"/>
    </w:p>
    <w:p w14:paraId="0DF6C80D" w14:textId="77777777" w:rsidR="00696877" w:rsidRDefault="00696877"/>
    <w:p w14:paraId="4F654368" w14:textId="77777777" w:rsidR="00696877" w:rsidRDefault="00696877">
      <w:r>
        <w:t xml:space="preserve">HL7 V3 standardissa kaikki mallinnustyö tehdään yleisen HDF- mallin mukaisesti. </w:t>
      </w:r>
      <w:r w:rsidRPr="00193A9E">
        <w:t xml:space="preserve">HDF on lyhenne sanoista HL7 Development Framework. </w:t>
      </w:r>
      <w:r>
        <w:t>Mallinnustyön pohjana on yleinen RIM-malli (Reference Information Model).</w:t>
      </w:r>
    </w:p>
    <w:p w14:paraId="7AD7DED2" w14:textId="77777777" w:rsidR="00696877" w:rsidRDefault="00696877"/>
    <w:p w14:paraId="468C09A9" w14:textId="77777777" w:rsidR="00696877" w:rsidRDefault="00696877">
      <w:r>
        <w:t>RIM-mallissa perusrakennuspalikat ovat:</w:t>
      </w:r>
    </w:p>
    <w:p w14:paraId="055B7D7A" w14:textId="77777777" w:rsidR="00696877" w:rsidRDefault="00696877"/>
    <w:p w14:paraId="21E96612" w14:textId="77777777" w:rsidR="00696877" w:rsidRDefault="00696877">
      <w:r>
        <w:t xml:space="preserve">act </w:t>
      </w:r>
      <w:r>
        <w:tab/>
      </w:r>
      <w:r>
        <w:tab/>
        <w:t>tapahtuma/havainto</w:t>
      </w:r>
    </w:p>
    <w:p w14:paraId="11FD9596" w14:textId="77777777" w:rsidR="00696877" w:rsidRDefault="00696877">
      <w:r>
        <w:t>act-relationship</w:t>
      </w:r>
      <w:r>
        <w:tab/>
        <w:t>edellisten linkitys</w:t>
      </w:r>
    </w:p>
    <w:p w14:paraId="48605530" w14:textId="77777777" w:rsidR="00696877" w:rsidRDefault="00696877">
      <w:r>
        <w:t>participation</w:t>
      </w:r>
      <w:r>
        <w:tab/>
      </w:r>
      <w:r>
        <w:tab/>
        <w:t>osallistuminen</w:t>
      </w:r>
    </w:p>
    <w:p w14:paraId="32B0E708" w14:textId="77777777" w:rsidR="00696877" w:rsidRDefault="00696877">
      <w:r>
        <w:t>role</w:t>
      </w:r>
      <w:r>
        <w:tab/>
      </w:r>
      <w:r>
        <w:tab/>
        <w:t>rooli</w:t>
      </w:r>
    </w:p>
    <w:p w14:paraId="479BFA84" w14:textId="77777777" w:rsidR="00696877" w:rsidRDefault="00696877">
      <w:r>
        <w:t>entity</w:t>
      </w:r>
      <w:r>
        <w:tab/>
      </w:r>
      <w:r>
        <w:tab/>
        <w:t>fyysinen objekti</w:t>
      </w:r>
    </w:p>
    <w:p w14:paraId="45E68746" w14:textId="77777777" w:rsidR="00696877" w:rsidRDefault="00696877">
      <w:r>
        <w:t>relationship link</w:t>
      </w:r>
      <w:r>
        <w:tab/>
        <w:t>roolien välinen suhde</w:t>
      </w:r>
    </w:p>
    <w:p w14:paraId="37E062CB" w14:textId="77777777" w:rsidR="00696877" w:rsidRDefault="00696877"/>
    <w:p w14:paraId="363AE1D5" w14:textId="77777777" w:rsidR="00696877" w:rsidRDefault="00696877"/>
    <w:p w14:paraId="0BF68B4A" w14:textId="6A371D0B" w:rsidR="00696877" w:rsidRDefault="004B1BB5">
      <w:r>
        <w:rPr>
          <w:noProof/>
        </w:rPr>
        <w:drawing>
          <wp:anchor distT="0" distB="0" distL="114300" distR="114300" simplePos="0" relativeHeight="251674112" behindDoc="0" locked="0" layoutInCell="1" allowOverlap="1" wp14:anchorId="4F836E67" wp14:editId="6C3FE4BD">
            <wp:simplePos x="0" y="0"/>
            <wp:positionH relativeFrom="column">
              <wp:posOffset>0</wp:posOffset>
            </wp:positionH>
            <wp:positionV relativeFrom="paragraph">
              <wp:posOffset>0</wp:posOffset>
            </wp:positionV>
            <wp:extent cx="5485130" cy="4156075"/>
            <wp:effectExtent l="0" t="0" r="0" b="0"/>
            <wp:wrapTopAndBottom/>
            <wp:docPr id="625" name="Kuva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85130" cy="4156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A405F" w14:textId="77777777" w:rsidR="00696877" w:rsidRDefault="00696877"/>
    <w:p w14:paraId="17942F9E"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29  - RIM:in perusrakenne</w:t>
      </w:r>
    </w:p>
    <w:p w14:paraId="2AF36F3B" w14:textId="77777777" w:rsidR="00696877" w:rsidRDefault="00696877"/>
    <w:p w14:paraId="57FEF210" w14:textId="77777777" w:rsidR="00696877" w:rsidRDefault="00696877">
      <w:r>
        <w:t>RIM:issä on näistä perusobjekteista tehty periyttämällä yleiskäyttöisiä objekteja. RIM perustuu UML-standardiin. RIM on pyritty rakentamaan siten, että sitä pohjana käyttäen  voidaan kuvata maailmankaikkeuden kaikki tapahtumat.</w:t>
      </w:r>
    </w:p>
    <w:p w14:paraId="6A994287" w14:textId="77777777" w:rsidR="00696877" w:rsidRDefault="00696877"/>
    <w:p w14:paraId="149A1268" w14:textId="77777777" w:rsidR="00696877" w:rsidRDefault="00696877">
      <w:r>
        <w:t>RIM-mallista tehdään sovellusalueen yleiskuvaus D-MIM (domain information model) siten, että RIM:in rakenneobjekteja monistetaan kulkemalla act-relationship:in kautta ja uusille acteille ja niihin liittyville muille objekteille annetaan uudet nimet. Puhutaan kloonauksesta. D-MIM rakennetaan MS Vision avulla.</w:t>
      </w:r>
    </w:p>
    <w:p w14:paraId="75C0DFB1" w14:textId="77777777" w:rsidR="00696877" w:rsidRDefault="00696877"/>
    <w:p w14:paraId="0352872F" w14:textId="77777777" w:rsidR="00696877" w:rsidRDefault="00696877">
      <w:r>
        <w:t>Sovellusten välisten interaktioiden toteuttamista varten tehdään R-MIM-malleja (refined message information model). Loogisesti R-MIM periytyy D-MIM:istä. Teknisesti R-MIM rakennetaan samalla tavalla kuin D-MIM RIM-objekteista kloonaamalla. RIM ikään kuin tarjoaa erimuotoisia (vain tietyllä tavalla yhdistettävissä olevia) legopalikoita, joita saadaan monistaa ja värittää uudelleen ja sen jälkeen yhdistää halutulla tavalla. R-MIM rakennetaan myös Visiolla.</w:t>
      </w:r>
    </w:p>
    <w:p w14:paraId="1018CF8C" w14:textId="77777777" w:rsidR="00696877" w:rsidRDefault="00696877"/>
    <w:p w14:paraId="22DEED8E" w14:textId="77777777" w:rsidR="00696877" w:rsidRDefault="00696877">
      <w:r>
        <w:t xml:space="preserve">R-MIM:istä tehdään hierarkisia (siirtotekniikasta riippumattomia) sanomakuvauksia, joista puolestaan generoidaan XML-schemoja.  </w:t>
      </w:r>
    </w:p>
    <w:p w14:paraId="5D4C13D6" w14:textId="77777777" w:rsidR="00696877" w:rsidRDefault="00696877"/>
    <w:p w14:paraId="4AA1DBDF" w14:textId="77777777" w:rsidR="00696877" w:rsidRDefault="00696877">
      <w:r>
        <w:t>Kaikilla sovellusalueilla toimitaan samoilla periaatteilla (HDF) ja samoilla työkaluilla.</w:t>
      </w:r>
    </w:p>
    <w:p w14:paraId="3E7CDFC4" w14:textId="77777777" w:rsidR="00696877" w:rsidRDefault="00696877"/>
    <w:p w14:paraId="57A12F4E" w14:textId="77777777" w:rsidR="00696877" w:rsidRDefault="00696877"/>
    <w:p w14:paraId="5DA099A7" w14:textId="42CD8CAB" w:rsidR="00696877" w:rsidRDefault="004B1BB5">
      <w:r>
        <w:rPr>
          <w:noProof/>
          <w:sz w:val="20"/>
        </w:rPr>
        <w:drawing>
          <wp:anchor distT="0" distB="0" distL="114300" distR="114300" simplePos="0" relativeHeight="251668992" behindDoc="0" locked="0" layoutInCell="1" allowOverlap="1" wp14:anchorId="002F4362" wp14:editId="1E37192D">
            <wp:simplePos x="0" y="0"/>
            <wp:positionH relativeFrom="column">
              <wp:posOffset>0</wp:posOffset>
            </wp:positionH>
            <wp:positionV relativeFrom="paragraph">
              <wp:posOffset>389890</wp:posOffset>
            </wp:positionV>
            <wp:extent cx="5169535" cy="2625725"/>
            <wp:effectExtent l="0" t="0" r="0" b="0"/>
            <wp:wrapTopAndBottom/>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69535" cy="2625725"/>
                    </a:xfrm>
                    <a:prstGeom prst="rect">
                      <a:avLst/>
                    </a:prstGeom>
                    <a:noFill/>
                  </pic:spPr>
                </pic:pic>
              </a:graphicData>
            </a:graphic>
            <wp14:sizeRelH relativeFrom="page">
              <wp14:pctWidth>0</wp14:pctWidth>
            </wp14:sizeRelH>
            <wp14:sizeRelV relativeFrom="page">
              <wp14:pctHeight>0</wp14:pctHeight>
            </wp14:sizeRelV>
          </wp:anchor>
        </w:drawing>
      </w:r>
    </w:p>
    <w:p w14:paraId="75337F18" w14:textId="77777777" w:rsidR="00696877" w:rsidRDefault="00696877"/>
    <w:p w14:paraId="539FBD58" w14:textId="77777777" w:rsidR="00696877" w:rsidRDefault="00696877">
      <w:pPr>
        <w:rPr>
          <w:rFonts w:ascii="Courier New" w:hAnsi="Courier New" w:cs="Courier New"/>
          <w:sz w:val="20"/>
        </w:rPr>
      </w:pPr>
      <w:r>
        <w:rPr>
          <w:rFonts w:ascii="Courier New" w:hAnsi="Courier New" w:cs="Courier New"/>
          <w:sz w:val="20"/>
        </w:rPr>
        <w:t>Kuva 30 – Kullakin sovellusalueella sanomat kehitetään samalla tavalla</w:t>
      </w:r>
    </w:p>
    <w:p w14:paraId="322FBC1A" w14:textId="77777777" w:rsidR="00696877" w:rsidRDefault="00696877"/>
    <w:p w14:paraId="6C4FF0D5" w14:textId="77777777" w:rsidR="00696877" w:rsidRDefault="00696877"/>
    <w:p w14:paraId="51D70ED8" w14:textId="77777777" w:rsidR="00696877" w:rsidRDefault="00696877"/>
    <w:p w14:paraId="42614ADC" w14:textId="77777777" w:rsidR="00696877" w:rsidRDefault="00696877"/>
    <w:p w14:paraId="2981C452" w14:textId="77777777" w:rsidR="00696877" w:rsidRDefault="00696877"/>
    <w:p w14:paraId="725554EE" w14:textId="77777777" w:rsidR="00696877" w:rsidRDefault="00696877"/>
    <w:p w14:paraId="4EA811D1" w14:textId="77777777" w:rsidR="00696877" w:rsidRDefault="00696877"/>
    <w:p w14:paraId="20C0535F" w14:textId="77777777" w:rsidR="00696877" w:rsidRDefault="00696877"/>
    <w:p w14:paraId="0D4B3231" w14:textId="77777777" w:rsidR="00696877" w:rsidRDefault="00696877"/>
    <w:p w14:paraId="18D12AA4" w14:textId="77777777" w:rsidR="00696877" w:rsidRDefault="00696877"/>
    <w:p w14:paraId="2B5D88D5" w14:textId="77777777" w:rsidR="00696877" w:rsidRDefault="00696877"/>
    <w:p w14:paraId="3E571025" w14:textId="77777777" w:rsidR="00696877" w:rsidRDefault="00696877"/>
    <w:p w14:paraId="2D134132" w14:textId="77777777" w:rsidR="00696877" w:rsidRDefault="00696877"/>
    <w:p w14:paraId="56B8E844" w14:textId="77777777" w:rsidR="00696877" w:rsidRDefault="00696877"/>
    <w:p w14:paraId="0EB34F06" w14:textId="77777777" w:rsidR="00696877" w:rsidRDefault="00696877"/>
    <w:p w14:paraId="0FEB5640" w14:textId="77777777" w:rsidR="00696877" w:rsidRDefault="00696877"/>
    <w:p w14:paraId="52588A26" w14:textId="77777777" w:rsidR="00696877" w:rsidRDefault="00696877"/>
    <w:p w14:paraId="29B8B6C9" w14:textId="77777777" w:rsidR="00696877" w:rsidRDefault="00696877"/>
    <w:p w14:paraId="2E4914D6" w14:textId="77777777" w:rsidR="00696877" w:rsidRDefault="00696877"/>
    <w:p w14:paraId="44B12B16" w14:textId="77777777" w:rsidR="00696877" w:rsidRDefault="00696877"/>
    <w:p w14:paraId="5BCEC08F" w14:textId="77777777" w:rsidR="00696877" w:rsidRDefault="00696877"/>
    <w:p w14:paraId="25BE186D" w14:textId="77777777" w:rsidR="00696877" w:rsidRDefault="00696877">
      <w:pPr>
        <w:rPr>
          <w:b/>
          <w:bCs/>
          <w:sz w:val="28"/>
        </w:rPr>
      </w:pPr>
      <w:r>
        <w:tab/>
      </w:r>
      <w:r>
        <w:tab/>
      </w:r>
      <w:r>
        <w:rPr>
          <w:b/>
          <w:bCs/>
          <w:sz w:val="28"/>
        </w:rPr>
        <w:t>HDF</w:t>
      </w:r>
    </w:p>
    <w:p w14:paraId="08BBC559" w14:textId="77777777" w:rsidR="00696877" w:rsidRDefault="00696877"/>
    <w:p w14:paraId="268EA034" w14:textId="77777777" w:rsidR="00696877" w:rsidRDefault="00696877"/>
    <w:p w14:paraId="48A4BF8F" w14:textId="2AE93E5E" w:rsidR="00696877" w:rsidRDefault="004B1BB5">
      <w:r>
        <w:rPr>
          <w:noProof/>
          <w:sz w:val="20"/>
        </w:rPr>
        <w:drawing>
          <wp:anchor distT="0" distB="0" distL="114300" distR="114300" simplePos="0" relativeHeight="251677184" behindDoc="0" locked="0" layoutInCell="1" allowOverlap="1" wp14:anchorId="3038B189" wp14:editId="59ABB26F">
            <wp:simplePos x="0" y="0"/>
            <wp:positionH relativeFrom="column">
              <wp:posOffset>0</wp:posOffset>
            </wp:positionH>
            <wp:positionV relativeFrom="paragraph">
              <wp:posOffset>8890</wp:posOffset>
            </wp:positionV>
            <wp:extent cx="5486400" cy="3117850"/>
            <wp:effectExtent l="0" t="0" r="0" b="0"/>
            <wp:wrapTopAndBottom/>
            <wp:docPr id="736" name="Kuva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86400" cy="311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55B487" w14:textId="77777777" w:rsidR="00696877" w:rsidRDefault="00696877">
      <w:pPr>
        <w:rPr>
          <w:i/>
          <w:iCs/>
        </w:rPr>
      </w:pPr>
    </w:p>
    <w:p w14:paraId="39FB883E" w14:textId="77777777" w:rsidR="00696877" w:rsidRDefault="00696877">
      <w:r>
        <w:t xml:space="preserve">Sanomakuvauksia tehdään siis R-MIM:ien avulla. Kun lopullinen schema generoidaan työkaluilla, saadaan mukaan yleiset tietotyyppimäärittelyt ja sanasto. Scheman generointiin on oma säännöstönsä, jonka XML ITS toteuttaa. </w:t>
      </w:r>
    </w:p>
    <w:p w14:paraId="01A68D44" w14:textId="77777777" w:rsidR="00696877" w:rsidRDefault="00696877"/>
    <w:p w14:paraId="6D861BE7" w14:textId="77777777" w:rsidR="00696877" w:rsidRDefault="00696877"/>
    <w:p w14:paraId="4CE96195" w14:textId="77777777" w:rsidR="00696877" w:rsidRDefault="00696877"/>
    <w:p w14:paraId="30516F77" w14:textId="77777777" w:rsidR="00696877" w:rsidRDefault="00696877"/>
    <w:p w14:paraId="3F2DF602" w14:textId="77777777" w:rsidR="00696877" w:rsidRDefault="00696877">
      <w:pPr>
        <w:pStyle w:val="Otsikko2"/>
      </w:pPr>
      <w:bookmarkStart w:id="355" w:name="_Toc200435700"/>
      <w:r>
        <w:t>Vocabularyn periaatteet</w:t>
      </w:r>
      <w:bookmarkEnd w:id="355"/>
    </w:p>
    <w:p w14:paraId="61437308" w14:textId="77777777" w:rsidR="00696877" w:rsidRDefault="00696877"/>
    <w:p w14:paraId="73A0DE9B" w14:textId="77777777" w:rsidR="00696877" w:rsidRDefault="00696877">
      <w:r>
        <w:t xml:space="preserve">Vocabularyyn liittyy käsite </w:t>
      </w:r>
      <w:r>
        <w:rPr>
          <w:b/>
          <w:bCs/>
        </w:rPr>
        <w:t>Realm</w:t>
      </w:r>
      <w:r>
        <w:t xml:space="preserve"> (vanha nimi Application Contex), Realm voi olla universaali (UV) ja jokainen HL7 affiliate muodostaa oman Realminsa, Suomen Realm on ”FI”.</w:t>
      </w:r>
    </w:p>
    <w:p w14:paraId="7D88E54E" w14:textId="77777777" w:rsidR="00696877" w:rsidRDefault="00696877"/>
    <w:p w14:paraId="07D1CB10" w14:textId="77777777" w:rsidR="00696877" w:rsidRDefault="00696877">
      <w:pPr>
        <w:pStyle w:val="Otsikko3"/>
      </w:pPr>
      <w:bookmarkStart w:id="356" w:name="_Toc200435701"/>
      <w:r>
        <w:t>Vocabulary domain</w:t>
      </w:r>
      <w:bookmarkEnd w:id="356"/>
    </w:p>
    <w:p w14:paraId="1667E3AE" w14:textId="77777777" w:rsidR="00696877" w:rsidRDefault="00696877"/>
    <w:p w14:paraId="2A964CE6" w14:textId="77777777" w:rsidR="00696877" w:rsidRDefault="00696877">
      <w:r>
        <w:t>V3 malleissa jokaiselle koodatulle attribuutille on määritelty Vocabulary Domain. Vocabulary Domain on abstrakti käsite, joka on aina universaali eikä sitä ole kiinnitetty mihinkään koodistoon. Vocabulary Domain käsitteen avulla attribuutissa käytettävät arvot (Value Set) voidaan määrittää vasta myöhemmin sanomakehityksen aikana ja eri Realmeissa voidaan käyttää eri koodistoja.</w:t>
      </w:r>
    </w:p>
    <w:p w14:paraId="6310E05B" w14:textId="77777777" w:rsidR="00696877" w:rsidRDefault="00696877"/>
    <w:p w14:paraId="197BE3DE" w14:textId="77777777" w:rsidR="00696877" w:rsidRDefault="00696877">
      <w:pPr>
        <w:pStyle w:val="Otsikko3"/>
      </w:pPr>
      <w:bookmarkStart w:id="357" w:name="_Toc200435702"/>
      <w:r>
        <w:t>Value Set</w:t>
      </w:r>
      <w:bookmarkEnd w:id="357"/>
    </w:p>
    <w:p w14:paraId="40E18933" w14:textId="77777777" w:rsidR="00696877" w:rsidRDefault="00696877"/>
    <w:p w14:paraId="2759434B" w14:textId="77777777" w:rsidR="00696877" w:rsidRDefault="00696877">
      <w:r>
        <w:t>Implementaation yhteydessä attribuutin abstrakti Vocabulary Domain liitetään tietyssä Realmissa koodistoon ja näin saatuja attribuutissa käytettäviä koodiarvoja kutsutaan nimellä Value Set. Value Setillä ei ole usein nimeä eikä OID koodia, ja jos OID on määritelty se on tarkoitettu vain conformance dokumenteissa (esim. implementaatio-oppaissa) käytettäväksi. Sanomassa attribuutin kentissä käytetään aina Value Setin sisältävän koodiston nimeä ja OID koodia.</w:t>
      </w:r>
    </w:p>
    <w:p w14:paraId="26775EF4" w14:textId="77777777" w:rsidR="00696877" w:rsidRDefault="00696877">
      <w:r>
        <w:t>Yksi Value Set sisältää aina vain yhden koodiston arvoja, mutta Value Set voi sisältää toisia Value Settejä ja tätä kautta arvoja useista koodistoista.</w:t>
      </w:r>
    </w:p>
    <w:p w14:paraId="4C826DCA" w14:textId="77777777" w:rsidR="00696877" w:rsidRDefault="00696877">
      <w:r>
        <w:t>Value Set arvot voidaan määrittää luettelemalla sallitut arvot (Extensional Value Set Definition) tai ilmoittamalla koodisto ja mahdolliset rajoitukset (Intensional Value Set Definition).</w:t>
      </w:r>
    </w:p>
    <w:p w14:paraId="42BAAC3C" w14:textId="77777777" w:rsidR="00696877" w:rsidRDefault="00696877">
      <w:r>
        <w:t>Joillakin HL7:n määrittelemillä Value Seteillä on nimi ja OID, joiden root on 2.16.840.1.113883.11. Näitä ei siis tule käyttää sanomainstansseissa, joissa käytetään arvot sisältävän koodiston nimeä ja OID koodia.</w:t>
      </w:r>
    </w:p>
    <w:p w14:paraId="0E6E4913" w14:textId="77777777" w:rsidR="00696877" w:rsidRDefault="00696877">
      <w:r>
        <w:t>Periaatteessa yhdessä Realmissa tietty Vocabulary Domain on kiinnitetty yhteen Value Setiin, mutta käytännössä eri implementaatio-oppaissa voidaan määrittää samalle Vocabulary Domainille eri Value Setit (ja siten eri koodistot). Paikallinen koodisto muodostaa oman Value Setin ja se voidaan V3:n käsitteistössä joko sitoa tiettyyn Vocabulary Domainiin tai liittää osaksi toista Value Settiä.</w:t>
      </w:r>
    </w:p>
    <w:p w14:paraId="37F6181F" w14:textId="77777777" w:rsidR="00696877" w:rsidRDefault="00696877"/>
    <w:p w14:paraId="77083C45" w14:textId="77777777" w:rsidR="00696877" w:rsidRDefault="00696877"/>
    <w:p w14:paraId="11FD0932" w14:textId="77777777" w:rsidR="00696877" w:rsidRDefault="00696877">
      <w:pPr>
        <w:pStyle w:val="Otsikko3"/>
      </w:pPr>
      <w:bookmarkStart w:id="358" w:name="_Toc200435703"/>
      <w:r>
        <w:t>Code system</w:t>
      </w:r>
      <w:bookmarkEnd w:id="358"/>
    </w:p>
    <w:p w14:paraId="33568CD2" w14:textId="77777777" w:rsidR="00696877" w:rsidRDefault="00696877"/>
    <w:p w14:paraId="1A651CF9" w14:textId="77777777" w:rsidR="00696877" w:rsidRDefault="00696877">
      <w:r>
        <w:t>V3:ssa käytetään mahdollisimman paljon olemassa olevia ulkopuolisia koodistoja ja omia koodistoja kehitetään vain jos tarvittavia koodistoja ei ole. HL7 V3 koodistot ovat standardissa ja ballot paketeissa kohdassa Foundation/Vocabulary</w:t>
      </w:r>
    </w:p>
    <w:p w14:paraId="34153747" w14:textId="77777777" w:rsidR="00696877" w:rsidRDefault="00696877">
      <w:r>
        <w:t>Suomen kansallisten koodistojen koodistopalvelimen osoite on http://sty.stakes.fi/FI/koodistopalvelu/koodisto.htm.</w:t>
      </w:r>
    </w:p>
    <w:p w14:paraId="2CF668D3" w14:textId="77777777" w:rsidR="00696877" w:rsidRDefault="00696877"/>
    <w:p w14:paraId="04202BD1" w14:textId="77777777" w:rsidR="00696877" w:rsidRDefault="00696877">
      <w:r>
        <w:t>Jonkin verran sekavuutta aiheuttaa HL7:n omaksuma käytäntö nimetä Vocabulary Domain, Value Set ja Code system samalla nimellä esim ActCode on sekä Vocabulary Domain, Value Set (OID 2.16.840.1.113883.11.13953) että koodisto (OID 2.16.840.1.113883.5.4). Sanomassa käytetään aina koodiston OIDia.</w:t>
      </w:r>
    </w:p>
    <w:p w14:paraId="613D9723" w14:textId="77777777" w:rsidR="00696877" w:rsidRDefault="00696877"/>
    <w:p w14:paraId="12DC0BFC" w14:textId="77777777" w:rsidR="00696877" w:rsidRDefault="00696877"/>
    <w:p w14:paraId="1EC4761A" w14:textId="77777777" w:rsidR="00696877" w:rsidRDefault="00696877"/>
    <w:p w14:paraId="71F375B8" w14:textId="77777777" w:rsidR="00696877" w:rsidRDefault="00696877">
      <w:pPr>
        <w:pStyle w:val="Otsikko3"/>
      </w:pPr>
      <w:bookmarkStart w:id="359" w:name="_Toc200435704"/>
      <w:r>
        <w:t>OID</w:t>
      </w:r>
      <w:bookmarkEnd w:id="359"/>
    </w:p>
    <w:p w14:paraId="23F80F7A" w14:textId="77777777" w:rsidR="00696877" w:rsidRDefault="00696877"/>
    <w:p w14:paraId="7E768A11" w14:textId="77777777" w:rsidR="00696877" w:rsidRDefault="00696877">
      <w:r>
        <w:t xml:space="preserve">Sanomissa käytettävien HL7 koodistojen OID tunnukset löytää HL7 OID Registrystä osoitteesta </w:t>
      </w:r>
      <w:hyperlink r:id="rId43" w:history="1">
        <w:r>
          <w:rPr>
            <w:rStyle w:val="Hyperlinkki"/>
          </w:rPr>
          <w:t>http://hl7.org/oid/index.cfm</w:t>
        </w:r>
      </w:hyperlink>
      <w:r>
        <w:t>.</w:t>
      </w:r>
    </w:p>
    <w:p w14:paraId="249BAAB5" w14:textId="77777777" w:rsidR="00696877" w:rsidRDefault="00696877"/>
    <w:p w14:paraId="02F0B767" w14:textId="77777777" w:rsidR="00696877" w:rsidRDefault="00696877">
      <w:r>
        <w:t>HL7 OID tunnukset on ryhmitelty seuraavasti:</w:t>
      </w:r>
    </w:p>
    <w:p w14:paraId="67B88F21" w14:textId="77777777" w:rsidR="00696877" w:rsidRDefault="00696877"/>
    <w:p w14:paraId="2E57E558" w14:textId="77777777" w:rsidR="00696877" w:rsidRDefault="00696877">
      <w:pPr>
        <w:rPr>
          <w:lang w:val="en-GB"/>
        </w:rPr>
      </w:pPr>
      <w:r>
        <w:rPr>
          <w:lang w:val="en-GB"/>
        </w:rPr>
        <w:t>2.16.840.1.113883.1  HL7 Internal Objects (HMDs, rMIMs, etc)</w:t>
      </w:r>
    </w:p>
    <w:p w14:paraId="7D063137" w14:textId="77777777" w:rsidR="00696877" w:rsidRDefault="00696877">
      <w:pPr>
        <w:rPr>
          <w:lang w:val="en-GB"/>
        </w:rPr>
      </w:pPr>
      <w:r>
        <w:rPr>
          <w:lang w:val="en-GB"/>
        </w:rPr>
        <w:t>2.16.840.1.113883.2  HL7 Organization Bodies - TCs, SIGs, affiliates etc</w:t>
      </w:r>
    </w:p>
    <w:p w14:paraId="719AF96C" w14:textId="77777777" w:rsidR="00696877" w:rsidRDefault="00696877">
      <w:pPr>
        <w:rPr>
          <w:lang w:val="en-GB"/>
        </w:rPr>
      </w:pPr>
      <w:r>
        <w:rPr>
          <w:lang w:val="en-GB"/>
        </w:rPr>
        <w:t>2.16.840.1.113883.4  HL7 specified root for commonly used external identifier systems</w:t>
      </w:r>
    </w:p>
    <w:p w14:paraId="615F9A8B" w14:textId="77777777" w:rsidR="00696877" w:rsidRDefault="00696877">
      <w:pPr>
        <w:rPr>
          <w:lang w:val="en-GB"/>
        </w:rPr>
      </w:pPr>
      <w:r>
        <w:rPr>
          <w:lang w:val="en-GB"/>
        </w:rPr>
        <w:t>2.16.840.1.113883.5  HL7 maintained code systems</w:t>
      </w:r>
    </w:p>
    <w:p w14:paraId="2BB8BF82" w14:textId="77777777" w:rsidR="00696877" w:rsidRDefault="00696877">
      <w:pPr>
        <w:rPr>
          <w:lang w:val="en-GB"/>
        </w:rPr>
      </w:pPr>
      <w:r>
        <w:rPr>
          <w:lang w:val="en-GB"/>
        </w:rPr>
        <w:t>2.16.840.1.113883.6  External coding systems registered in HL7 with an HL7 OID</w:t>
      </w:r>
    </w:p>
    <w:p w14:paraId="69979F1D" w14:textId="77777777" w:rsidR="00696877" w:rsidRDefault="00696877">
      <w:pPr>
        <w:rPr>
          <w:lang w:val="en-GB"/>
        </w:rPr>
      </w:pPr>
      <w:r>
        <w:rPr>
          <w:lang w:val="en-GB"/>
        </w:rPr>
        <w:t>2.16.840.1.113883.7  HL7 published documents (standards, implementation guides, etc</w:t>
      </w:r>
    </w:p>
    <w:p w14:paraId="78C000E9" w14:textId="77777777" w:rsidR="00696877" w:rsidRDefault="00696877">
      <w:r>
        <w:t>2.16.840.1.113883.11  HL7 Value Sets</w:t>
      </w:r>
    </w:p>
    <w:p w14:paraId="78EFE1A1" w14:textId="77777777" w:rsidR="00696877" w:rsidRDefault="00696877">
      <w:r>
        <w:t>2.16.840.1.113883.12 HL7 v2 tables  (Suomen paikallistetut V2 taulut 1.2.246.537.5.”taulun numero”)</w:t>
      </w:r>
    </w:p>
    <w:p w14:paraId="25AFC86A" w14:textId="77777777" w:rsidR="00696877" w:rsidRDefault="00696877">
      <w:pPr>
        <w:rPr>
          <w:lang w:val="en-GB"/>
        </w:rPr>
      </w:pPr>
      <w:r>
        <w:rPr>
          <w:lang w:val="en-GB"/>
        </w:rPr>
        <w:t>2.16.840.1.113883.19  Examples Root; not to be used in production</w:t>
      </w:r>
    </w:p>
    <w:p w14:paraId="63A845C6" w14:textId="77777777" w:rsidR="00696877" w:rsidRDefault="00696877">
      <w:pPr>
        <w:rPr>
          <w:lang w:val="en-GB"/>
        </w:rPr>
      </w:pPr>
    </w:p>
    <w:p w14:paraId="4989B0C5" w14:textId="77777777" w:rsidR="00696877" w:rsidRDefault="00696877">
      <w:r>
        <w:t>OID tunnusten käyttö Suomessa noudattaa seuraavia ohjeita:</w:t>
      </w:r>
    </w:p>
    <w:p w14:paraId="424F485D" w14:textId="77777777" w:rsidR="00696877" w:rsidRDefault="00696877">
      <w:r>
        <w:t>JUHTA   JHS 159</w:t>
      </w:r>
    </w:p>
    <w:p w14:paraId="7697E69B" w14:textId="77777777" w:rsidR="00696877" w:rsidRDefault="00696877">
      <w:hyperlink r:id="rId44" w:history="1">
        <w:r>
          <w:rPr>
            <w:rStyle w:val="Hyperlinkki"/>
          </w:rPr>
          <w:t>http://www.jhs-suositukset.fi/intermin/hankkeet/jhs/home.nsf/files/JHS159/$file/JHS159.pdf</w:t>
        </w:r>
      </w:hyperlink>
    </w:p>
    <w:p w14:paraId="3C76CBCF" w14:textId="77777777" w:rsidR="00696877" w:rsidRDefault="00696877"/>
    <w:p w14:paraId="347595A6" w14:textId="77777777" w:rsidR="00696877" w:rsidRDefault="00696877">
      <w:r>
        <w:t>Stakes: ”ISO OID yksilöintitunnuksen käytön kansalliset periaatteet sosiaali- ja terveysalalla” suora linkki tällä hetkellä:</w:t>
      </w:r>
    </w:p>
    <w:p w14:paraId="1DFAC5CB" w14:textId="77777777" w:rsidR="00696877" w:rsidRDefault="00696877">
      <w:r>
        <w:t>http://sty.stakes.fi/NR/rdonlyres/C0432B2A-7AB6-4D4E-AFE2-3927962AE423/9180/OIDopasversio1020070214.pdf</w:t>
      </w:r>
    </w:p>
    <w:p w14:paraId="3882B0F9" w14:textId="77777777" w:rsidR="00696877" w:rsidRDefault="00696877"/>
    <w:p w14:paraId="08CC0B17" w14:textId="77777777" w:rsidR="00696877" w:rsidRDefault="00696877">
      <w:r>
        <w:t>OID yksilöintitunnusten avulla yksilöidään kaikki objektit ainutlaatuisesti. Tunnisteesta ei tule päätellä objektin semanttisia ominaisuuksia. OID luokitushaarojen ohjeistus on tarkoitettu pelkästään auttamaan OID tunnisteiden generoinnissa.</w:t>
      </w:r>
    </w:p>
    <w:p w14:paraId="16D2218A" w14:textId="77777777" w:rsidR="00696877" w:rsidRDefault="00696877"/>
    <w:p w14:paraId="165D56BE" w14:textId="77777777" w:rsidR="00696877" w:rsidRDefault="00696877">
      <w:pPr>
        <w:pStyle w:val="Otsikko2"/>
      </w:pPr>
      <w:bookmarkStart w:id="360" w:name="_Toc200435705"/>
      <w:r>
        <w:t>Lähtökohta</w:t>
      </w:r>
      <w:bookmarkEnd w:id="360"/>
    </w:p>
    <w:p w14:paraId="15D585ED" w14:textId="77777777" w:rsidR="00696877" w:rsidRDefault="00696877"/>
    <w:p w14:paraId="3B7F92D7" w14:textId="77777777" w:rsidR="00696877" w:rsidRDefault="00696877">
      <w:r>
        <w:t>Paikallistamistyössä voidaan keskittyä varsinaiseen sovellusalueeseen, sillä esim. siirrossa tarvittavat wrapperit ja siirtotekniikkaan liittyvät määritykset on kuvattu toisaalla tässä dokumentissa. Muita yleisiä tukidokumentteja pyritään myös aikaansaamaan pikaisesti.</w:t>
      </w:r>
    </w:p>
    <w:p w14:paraId="28310F5C" w14:textId="77777777" w:rsidR="00696877" w:rsidRDefault="00696877"/>
    <w:p w14:paraId="7D26FA4F" w14:textId="77777777" w:rsidR="00696877" w:rsidRDefault="00696877">
      <w:pPr>
        <w:pStyle w:val="Otsikko2"/>
      </w:pPr>
      <w:bookmarkStart w:id="361" w:name="_Toc200435706"/>
      <w:r>
        <w:t>Perusperiaate</w:t>
      </w:r>
      <w:bookmarkEnd w:id="361"/>
    </w:p>
    <w:p w14:paraId="5B5DAA40" w14:textId="77777777" w:rsidR="00696877" w:rsidRDefault="00696877"/>
    <w:p w14:paraId="33593557" w14:textId="77777777" w:rsidR="00696877" w:rsidRDefault="00696877">
      <w:r>
        <w:t xml:space="preserve">HL7 V3 malli on laaja ja siinä useat osat ovat sidoksissa toisiinsa. HL7 V3 on edelleen kehitysvaiheessa, vaikka sitä onkin kehitetty jo monta vuotta. Semanttiselle sisällölle tehdään kauaskantoista mallinnusta, joka ei ole sidottu varsinaisiin siirtostandardeihin. Koska kehitystyö jatkuu, niin voi olla työlästä paikallistaa (suomentaa) koko tietyn sovellusalueen (domainin) sisältö. </w:t>
      </w:r>
      <w:r>
        <w:rPr>
          <w:i/>
          <w:iCs/>
        </w:rPr>
        <w:t xml:space="preserve">Tämän vuoksi implementointioppaissa pitäisi pystyä kertomaan suomeksi sovellusalueen  yleinen juoni, keskeiset komponentit sekä tarkennukset kansainväliseen standardiin sekä paikallistamistyössä mahdolliset tehdyt sääntöjen mukaiset maakohtaiset lisäykset. </w:t>
      </w:r>
      <w:r>
        <w:t>Tavoitteena on, että implementointioppaan päivittäminen olisi helppoa, vaikka kansainvälinen standardi muuttuukin.</w:t>
      </w:r>
    </w:p>
    <w:p w14:paraId="00600727" w14:textId="77777777" w:rsidR="00696877" w:rsidRDefault="00696877"/>
    <w:p w14:paraId="7EFF0DA6" w14:textId="77777777" w:rsidR="00696877" w:rsidRDefault="00696877">
      <w:pPr>
        <w:pStyle w:val="Otsikko2"/>
      </w:pPr>
      <w:bookmarkStart w:id="362" w:name="_Toc200435707"/>
      <w:r>
        <w:t>HL7-domainit</w:t>
      </w:r>
      <w:bookmarkEnd w:id="362"/>
    </w:p>
    <w:p w14:paraId="19BB9923" w14:textId="77777777" w:rsidR="00696877" w:rsidRDefault="00696877"/>
    <w:p w14:paraId="4CEE90EE" w14:textId="77777777" w:rsidR="00696877" w:rsidRDefault="00696877">
      <w:r>
        <w:t>Tällä hetkellä (2007) julkaisutietokannassa on seuraavat sovellusalueet:</w:t>
      </w:r>
    </w:p>
    <w:p w14:paraId="773AE3A8" w14:textId="77777777" w:rsidR="00696877" w:rsidRDefault="00696877"/>
    <w:p w14:paraId="293CA522" w14:textId="77777777" w:rsidR="00696877" w:rsidRDefault="00696877">
      <w:pPr>
        <w:pStyle w:val="Otsikko7"/>
        <w:rPr>
          <w:lang w:val="en-US"/>
        </w:rPr>
      </w:pPr>
      <w:r>
        <w:rPr>
          <w:lang w:val="en-GB"/>
        </w:rPr>
        <w:t>Health and Clinical Management Domains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980"/>
        <w:gridCol w:w="3219"/>
        <w:gridCol w:w="980"/>
      </w:tblGrid>
      <w:tr w:rsidR="00696877" w14:paraId="5B500ACC" w14:textId="77777777">
        <w:tblPrEx>
          <w:tblCellMar>
            <w:top w:w="0" w:type="dxa"/>
            <w:bottom w:w="0" w:type="dxa"/>
          </w:tblCellMar>
        </w:tblPrEx>
        <w:tc>
          <w:tcPr>
            <w:tcW w:w="0" w:type="auto"/>
            <w:shd w:val="clear" w:color="auto" w:fill="CCCCCC"/>
          </w:tcPr>
          <w:p w14:paraId="1697E1FF" w14:textId="77777777" w:rsidR="00696877" w:rsidRDefault="00696877">
            <w:pPr>
              <w:rPr>
                <w:lang w:val="en-GB"/>
              </w:rPr>
            </w:pPr>
            <w:r>
              <w:rPr>
                <w:lang w:val="en-GB"/>
              </w:rPr>
              <w:t>Subsection</w:t>
            </w:r>
          </w:p>
        </w:tc>
        <w:tc>
          <w:tcPr>
            <w:tcW w:w="0" w:type="auto"/>
            <w:shd w:val="clear" w:color="auto" w:fill="CCCCCC"/>
          </w:tcPr>
          <w:p w14:paraId="5BC5A28A" w14:textId="77777777" w:rsidR="00696877" w:rsidRDefault="00696877">
            <w:pPr>
              <w:rPr>
                <w:lang w:val="en-GB"/>
              </w:rPr>
            </w:pPr>
            <w:r>
              <w:rPr>
                <w:lang w:val="en-GB"/>
              </w:rPr>
              <w:t>Lyhenne</w:t>
            </w:r>
          </w:p>
        </w:tc>
        <w:tc>
          <w:tcPr>
            <w:tcW w:w="0" w:type="auto"/>
            <w:shd w:val="clear" w:color="auto" w:fill="CCCCCC"/>
          </w:tcPr>
          <w:p w14:paraId="47F97D19" w14:textId="77777777" w:rsidR="00696877" w:rsidRDefault="00696877">
            <w:pPr>
              <w:rPr>
                <w:lang w:val="en-GB"/>
              </w:rPr>
            </w:pPr>
            <w:r>
              <w:rPr>
                <w:lang w:val="en-GB"/>
              </w:rPr>
              <w:t>Domain</w:t>
            </w:r>
          </w:p>
        </w:tc>
        <w:tc>
          <w:tcPr>
            <w:tcW w:w="0" w:type="auto"/>
            <w:shd w:val="clear" w:color="auto" w:fill="CCCCCC"/>
          </w:tcPr>
          <w:p w14:paraId="4940F050" w14:textId="77777777" w:rsidR="00696877" w:rsidRDefault="00696877">
            <w:pPr>
              <w:rPr>
                <w:lang w:val="sv-SE"/>
              </w:rPr>
            </w:pPr>
            <w:r>
              <w:rPr>
                <w:lang w:val="sv-SE"/>
              </w:rPr>
              <w:t>Lyhenne</w:t>
            </w:r>
          </w:p>
        </w:tc>
      </w:tr>
      <w:tr w:rsidR="00696877" w14:paraId="384B93FF" w14:textId="77777777">
        <w:tblPrEx>
          <w:tblCellMar>
            <w:top w:w="0" w:type="dxa"/>
            <w:bottom w:w="0" w:type="dxa"/>
          </w:tblCellMar>
        </w:tblPrEx>
        <w:tc>
          <w:tcPr>
            <w:tcW w:w="0" w:type="auto"/>
          </w:tcPr>
          <w:p w14:paraId="28BB16DE" w14:textId="77777777" w:rsidR="00696877" w:rsidRDefault="00696877">
            <w:pPr>
              <w:rPr>
                <w:lang w:val="sv-SE"/>
              </w:rPr>
            </w:pPr>
            <w:r>
              <w:rPr>
                <w:lang w:val="sv-SE"/>
              </w:rPr>
              <w:t>Operations</w:t>
            </w:r>
          </w:p>
        </w:tc>
        <w:tc>
          <w:tcPr>
            <w:tcW w:w="0" w:type="auto"/>
          </w:tcPr>
          <w:p w14:paraId="2C690590" w14:textId="77777777" w:rsidR="00696877" w:rsidRDefault="00696877">
            <w:pPr>
              <w:rPr>
                <w:lang w:val="sv-SE"/>
              </w:rPr>
            </w:pPr>
            <w:r>
              <w:rPr>
                <w:lang w:val="sv-SE"/>
              </w:rPr>
              <w:t>PO</w:t>
            </w:r>
          </w:p>
        </w:tc>
        <w:tc>
          <w:tcPr>
            <w:tcW w:w="0" w:type="auto"/>
          </w:tcPr>
          <w:p w14:paraId="540720A8" w14:textId="77777777" w:rsidR="00696877" w:rsidRDefault="00696877">
            <w:pPr>
              <w:rPr>
                <w:lang w:val="sv-SE"/>
              </w:rPr>
            </w:pPr>
          </w:p>
        </w:tc>
        <w:tc>
          <w:tcPr>
            <w:tcW w:w="0" w:type="auto"/>
          </w:tcPr>
          <w:p w14:paraId="307CA17A" w14:textId="77777777" w:rsidR="00696877" w:rsidRDefault="00696877">
            <w:pPr>
              <w:rPr>
                <w:lang w:val="sv-SE"/>
              </w:rPr>
            </w:pPr>
          </w:p>
        </w:tc>
      </w:tr>
      <w:tr w:rsidR="00696877" w14:paraId="779978E6" w14:textId="77777777">
        <w:tblPrEx>
          <w:tblCellMar>
            <w:top w:w="0" w:type="dxa"/>
            <w:bottom w:w="0" w:type="dxa"/>
          </w:tblCellMar>
        </w:tblPrEx>
        <w:tc>
          <w:tcPr>
            <w:tcW w:w="0" w:type="auto"/>
          </w:tcPr>
          <w:p w14:paraId="46796CD6" w14:textId="77777777" w:rsidR="00696877" w:rsidRDefault="00696877">
            <w:pPr>
              <w:rPr>
                <w:lang w:val="sv-SE"/>
              </w:rPr>
            </w:pPr>
          </w:p>
        </w:tc>
        <w:tc>
          <w:tcPr>
            <w:tcW w:w="0" w:type="auto"/>
          </w:tcPr>
          <w:p w14:paraId="3B51275B" w14:textId="77777777" w:rsidR="00696877" w:rsidRDefault="00696877">
            <w:pPr>
              <w:rPr>
                <w:lang w:val="sv-SE"/>
              </w:rPr>
            </w:pPr>
          </w:p>
        </w:tc>
        <w:tc>
          <w:tcPr>
            <w:tcW w:w="0" w:type="auto"/>
          </w:tcPr>
          <w:p w14:paraId="335FB131" w14:textId="77777777" w:rsidR="00696877" w:rsidRDefault="00696877">
            <w:pPr>
              <w:rPr>
                <w:lang w:val="en-GB"/>
              </w:rPr>
            </w:pPr>
            <w:r>
              <w:rPr>
                <w:lang w:val="en-GB"/>
              </w:rPr>
              <w:t>Bloodbank</w:t>
            </w:r>
          </w:p>
        </w:tc>
        <w:tc>
          <w:tcPr>
            <w:tcW w:w="0" w:type="auto"/>
          </w:tcPr>
          <w:p w14:paraId="791D6430" w14:textId="77777777" w:rsidR="00696877" w:rsidRDefault="00696877">
            <w:pPr>
              <w:rPr>
                <w:lang w:val="en-GB"/>
              </w:rPr>
            </w:pPr>
            <w:r>
              <w:rPr>
                <w:lang w:val="en-GB"/>
              </w:rPr>
              <w:t>POBB</w:t>
            </w:r>
          </w:p>
        </w:tc>
      </w:tr>
      <w:tr w:rsidR="00696877" w14:paraId="441DD74F" w14:textId="77777777">
        <w:tblPrEx>
          <w:tblCellMar>
            <w:top w:w="0" w:type="dxa"/>
            <w:bottom w:w="0" w:type="dxa"/>
          </w:tblCellMar>
        </w:tblPrEx>
        <w:tc>
          <w:tcPr>
            <w:tcW w:w="0" w:type="auto"/>
          </w:tcPr>
          <w:p w14:paraId="55C00C4F" w14:textId="77777777" w:rsidR="00696877" w:rsidRDefault="00696877">
            <w:pPr>
              <w:rPr>
                <w:b/>
                <w:bCs/>
                <w:lang w:val="en-GB"/>
              </w:rPr>
            </w:pPr>
          </w:p>
        </w:tc>
        <w:tc>
          <w:tcPr>
            <w:tcW w:w="0" w:type="auto"/>
          </w:tcPr>
          <w:p w14:paraId="43A51D2C" w14:textId="77777777" w:rsidR="00696877" w:rsidRDefault="00696877">
            <w:pPr>
              <w:rPr>
                <w:lang w:val="en-GB"/>
              </w:rPr>
            </w:pPr>
          </w:p>
        </w:tc>
        <w:tc>
          <w:tcPr>
            <w:tcW w:w="0" w:type="auto"/>
          </w:tcPr>
          <w:p w14:paraId="305CFF18" w14:textId="77777777" w:rsidR="00696877" w:rsidRDefault="00696877">
            <w:pPr>
              <w:pStyle w:val="Sisluet1"/>
              <w:rPr>
                <w:szCs w:val="24"/>
                <w:lang w:val="en-GB" w:eastAsia="fi-FI"/>
              </w:rPr>
            </w:pPr>
            <w:r>
              <w:rPr>
                <w:szCs w:val="24"/>
                <w:lang w:val="en-GB" w:eastAsia="fi-FI"/>
              </w:rPr>
              <w:t>Clinical Document Architecture</w:t>
            </w:r>
          </w:p>
        </w:tc>
        <w:tc>
          <w:tcPr>
            <w:tcW w:w="0" w:type="auto"/>
          </w:tcPr>
          <w:p w14:paraId="7AB31AF3" w14:textId="77777777" w:rsidR="00696877" w:rsidRDefault="00696877">
            <w:pPr>
              <w:rPr>
                <w:lang w:val="en-GB"/>
              </w:rPr>
            </w:pPr>
            <w:r>
              <w:rPr>
                <w:lang w:val="en-GB"/>
              </w:rPr>
              <w:t>POCD</w:t>
            </w:r>
          </w:p>
        </w:tc>
      </w:tr>
      <w:tr w:rsidR="00696877" w14:paraId="7B370D11" w14:textId="77777777">
        <w:tblPrEx>
          <w:tblCellMar>
            <w:top w:w="0" w:type="dxa"/>
            <w:bottom w:w="0" w:type="dxa"/>
          </w:tblCellMar>
        </w:tblPrEx>
        <w:tc>
          <w:tcPr>
            <w:tcW w:w="0" w:type="auto"/>
          </w:tcPr>
          <w:p w14:paraId="47D9D56E" w14:textId="77777777" w:rsidR="00696877" w:rsidRDefault="00696877">
            <w:pPr>
              <w:rPr>
                <w:b/>
                <w:bCs/>
                <w:lang w:val="en-GB"/>
              </w:rPr>
            </w:pPr>
          </w:p>
        </w:tc>
        <w:tc>
          <w:tcPr>
            <w:tcW w:w="0" w:type="auto"/>
          </w:tcPr>
          <w:p w14:paraId="0ADDADBD" w14:textId="77777777" w:rsidR="00696877" w:rsidRDefault="00696877">
            <w:pPr>
              <w:rPr>
                <w:lang w:val="en-GB"/>
              </w:rPr>
            </w:pPr>
          </w:p>
        </w:tc>
        <w:tc>
          <w:tcPr>
            <w:tcW w:w="0" w:type="auto"/>
          </w:tcPr>
          <w:p w14:paraId="755ED7CA" w14:textId="77777777" w:rsidR="00696877" w:rsidRDefault="00696877">
            <w:pPr>
              <w:rPr>
                <w:lang w:val="en-GB"/>
              </w:rPr>
            </w:pPr>
            <w:r>
              <w:rPr>
                <w:lang w:val="en-GB"/>
              </w:rPr>
              <w:t>Clinical Genomics</w:t>
            </w:r>
          </w:p>
        </w:tc>
        <w:tc>
          <w:tcPr>
            <w:tcW w:w="0" w:type="auto"/>
          </w:tcPr>
          <w:p w14:paraId="5289600F" w14:textId="77777777" w:rsidR="00696877" w:rsidRDefault="00696877">
            <w:pPr>
              <w:rPr>
                <w:lang w:val="en-GB"/>
              </w:rPr>
            </w:pPr>
            <w:r>
              <w:rPr>
                <w:lang w:val="en-GB"/>
              </w:rPr>
              <w:t>POCG</w:t>
            </w:r>
          </w:p>
        </w:tc>
      </w:tr>
      <w:tr w:rsidR="00696877" w14:paraId="38ACB638" w14:textId="77777777">
        <w:tblPrEx>
          <w:tblCellMar>
            <w:top w:w="0" w:type="dxa"/>
            <w:bottom w:w="0" w:type="dxa"/>
          </w:tblCellMar>
        </w:tblPrEx>
        <w:tc>
          <w:tcPr>
            <w:tcW w:w="0" w:type="auto"/>
          </w:tcPr>
          <w:p w14:paraId="09FD3B6B" w14:textId="77777777" w:rsidR="00696877" w:rsidRDefault="00696877">
            <w:pPr>
              <w:rPr>
                <w:lang w:val="en-GB"/>
              </w:rPr>
            </w:pPr>
          </w:p>
        </w:tc>
        <w:tc>
          <w:tcPr>
            <w:tcW w:w="0" w:type="auto"/>
          </w:tcPr>
          <w:p w14:paraId="52DD1D42" w14:textId="77777777" w:rsidR="00696877" w:rsidRDefault="00696877">
            <w:pPr>
              <w:rPr>
                <w:lang w:val="en-GB"/>
              </w:rPr>
            </w:pPr>
          </w:p>
        </w:tc>
        <w:tc>
          <w:tcPr>
            <w:tcW w:w="0" w:type="auto"/>
          </w:tcPr>
          <w:p w14:paraId="07B85F52" w14:textId="77777777" w:rsidR="00696877" w:rsidRDefault="00696877">
            <w:pPr>
              <w:rPr>
                <w:lang w:val="en-GB"/>
              </w:rPr>
            </w:pPr>
            <w:r>
              <w:rPr>
                <w:lang w:val="en-GB"/>
              </w:rPr>
              <w:t>Laboratory</w:t>
            </w:r>
          </w:p>
        </w:tc>
        <w:tc>
          <w:tcPr>
            <w:tcW w:w="0" w:type="auto"/>
          </w:tcPr>
          <w:p w14:paraId="472D874F" w14:textId="77777777" w:rsidR="00696877" w:rsidRDefault="00696877">
            <w:pPr>
              <w:rPr>
                <w:lang w:val="en-GB"/>
              </w:rPr>
            </w:pPr>
            <w:r>
              <w:rPr>
                <w:lang w:val="en-GB"/>
              </w:rPr>
              <w:t>POLB</w:t>
            </w:r>
          </w:p>
        </w:tc>
      </w:tr>
      <w:tr w:rsidR="00696877" w14:paraId="1C6E5D68" w14:textId="77777777">
        <w:tblPrEx>
          <w:tblCellMar>
            <w:top w:w="0" w:type="dxa"/>
            <w:bottom w:w="0" w:type="dxa"/>
          </w:tblCellMar>
        </w:tblPrEx>
        <w:tc>
          <w:tcPr>
            <w:tcW w:w="0" w:type="auto"/>
          </w:tcPr>
          <w:p w14:paraId="54D757FC" w14:textId="77777777" w:rsidR="00696877" w:rsidRDefault="00696877">
            <w:pPr>
              <w:rPr>
                <w:lang w:val="en-GB"/>
              </w:rPr>
            </w:pPr>
          </w:p>
        </w:tc>
        <w:tc>
          <w:tcPr>
            <w:tcW w:w="0" w:type="auto"/>
          </w:tcPr>
          <w:p w14:paraId="64574FFD" w14:textId="77777777" w:rsidR="00696877" w:rsidRDefault="00696877">
            <w:pPr>
              <w:rPr>
                <w:lang w:val="en-GB"/>
              </w:rPr>
            </w:pPr>
          </w:p>
        </w:tc>
        <w:tc>
          <w:tcPr>
            <w:tcW w:w="0" w:type="auto"/>
          </w:tcPr>
          <w:p w14:paraId="04A476E7" w14:textId="77777777" w:rsidR="00696877" w:rsidRDefault="00696877">
            <w:pPr>
              <w:rPr>
                <w:lang w:val="en-GB"/>
              </w:rPr>
            </w:pPr>
            <w:r>
              <w:rPr>
                <w:lang w:val="en-GB"/>
              </w:rPr>
              <w:t>Pharmacy</w:t>
            </w:r>
          </w:p>
        </w:tc>
        <w:tc>
          <w:tcPr>
            <w:tcW w:w="0" w:type="auto"/>
          </w:tcPr>
          <w:p w14:paraId="3472352A" w14:textId="77777777" w:rsidR="00696877" w:rsidRDefault="00696877">
            <w:pPr>
              <w:rPr>
                <w:lang w:val="en-GB"/>
              </w:rPr>
            </w:pPr>
            <w:r>
              <w:rPr>
                <w:lang w:val="en-GB"/>
              </w:rPr>
              <w:t>PORX</w:t>
            </w:r>
          </w:p>
        </w:tc>
      </w:tr>
      <w:tr w:rsidR="00696877" w14:paraId="32328514" w14:textId="77777777">
        <w:tblPrEx>
          <w:tblCellMar>
            <w:top w:w="0" w:type="dxa"/>
            <w:bottom w:w="0" w:type="dxa"/>
          </w:tblCellMar>
        </w:tblPrEx>
        <w:tc>
          <w:tcPr>
            <w:tcW w:w="0" w:type="auto"/>
          </w:tcPr>
          <w:p w14:paraId="51022DC1" w14:textId="77777777" w:rsidR="00696877" w:rsidRDefault="00696877">
            <w:pPr>
              <w:rPr>
                <w:lang w:val="en-GB"/>
              </w:rPr>
            </w:pPr>
          </w:p>
        </w:tc>
        <w:tc>
          <w:tcPr>
            <w:tcW w:w="0" w:type="auto"/>
          </w:tcPr>
          <w:p w14:paraId="5BA2302F" w14:textId="77777777" w:rsidR="00696877" w:rsidRDefault="00696877">
            <w:pPr>
              <w:rPr>
                <w:lang w:val="en-GB"/>
              </w:rPr>
            </w:pPr>
          </w:p>
        </w:tc>
        <w:tc>
          <w:tcPr>
            <w:tcW w:w="0" w:type="auto"/>
          </w:tcPr>
          <w:p w14:paraId="781F6A90" w14:textId="77777777" w:rsidR="00696877" w:rsidRDefault="00696877">
            <w:pPr>
              <w:rPr>
                <w:lang w:val="en-GB"/>
              </w:rPr>
            </w:pPr>
            <w:r>
              <w:rPr>
                <w:lang w:val="en-GB"/>
              </w:rPr>
              <w:t>Medication</w:t>
            </w:r>
          </w:p>
        </w:tc>
        <w:tc>
          <w:tcPr>
            <w:tcW w:w="0" w:type="auto"/>
          </w:tcPr>
          <w:p w14:paraId="6848214D" w14:textId="77777777" w:rsidR="00696877" w:rsidRDefault="00696877">
            <w:pPr>
              <w:rPr>
                <w:lang w:val="en-GB"/>
              </w:rPr>
            </w:pPr>
            <w:r>
              <w:rPr>
                <w:lang w:val="en-GB"/>
              </w:rPr>
              <w:t>POME</w:t>
            </w:r>
          </w:p>
        </w:tc>
      </w:tr>
      <w:tr w:rsidR="00696877" w14:paraId="53CED45C" w14:textId="77777777">
        <w:tblPrEx>
          <w:tblCellMar>
            <w:top w:w="0" w:type="dxa"/>
            <w:bottom w:w="0" w:type="dxa"/>
          </w:tblCellMar>
        </w:tblPrEx>
        <w:tc>
          <w:tcPr>
            <w:tcW w:w="0" w:type="auto"/>
          </w:tcPr>
          <w:p w14:paraId="57281EA4" w14:textId="77777777" w:rsidR="00696877" w:rsidRDefault="00696877">
            <w:pPr>
              <w:rPr>
                <w:lang w:val="en-GB"/>
              </w:rPr>
            </w:pPr>
          </w:p>
        </w:tc>
        <w:tc>
          <w:tcPr>
            <w:tcW w:w="0" w:type="auto"/>
          </w:tcPr>
          <w:p w14:paraId="392C5345" w14:textId="77777777" w:rsidR="00696877" w:rsidRDefault="00696877">
            <w:pPr>
              <w:rPr>
                <w:lang w:val="en-GB"/>
              </w:rPr>
            </w:pPr>
          </w:p>
        </w:tc>
        <w:tc>
          <w:tcPr>
            <w:tcW w:w="0" w:type="auto"/>
          </w:tcPr>
          <w:p w14:paraId="748341CC" w14:textId="77777777" w:rsidR="00696877" w:rsidRDefault="00696877">
            <w:pPr>
              <w:rPr>
                <w:lang w:val="en-GB"/>
              </w:rPr>
            </w:pPr>
            <w:r>
              <w:rPr>
                <w:lang w:val="en-GB"/>
              </w:rPr>
              <w:t>Informative Public Health</w:t>
            </w:r>
          </w:p>
        </w:tc>
        <w:tc>
          <w:tcPr>
            <w:tcW w:w="0" w:type="auto"/>
          </w:tcPr>
          <w:p w14:paraId="6A80371A" w14:textId="77777777" w:rsidR="00696877" w:rsidRDefault="00696877">
            <w:pPr>
              <w:rPr>
                <w:lang w:val="en-GB"/>
              </w:rPr>
            </w:pPr>
            <w:smartTag w:uri="urn:schemas-microsoft-com:office:smarttags" w:element="City">
              <w:smartTag w:uri="urn:schemas-microsoft-com:office:smarttags" w:element="place">
                <w:r>
                  <w:rPr>
                    <w:lang w:val="en-GB"/>
                  </w:rPr>
                  <w:t>PORI</w:t>
                </w:r>
              </w:smartTag>
            </w:smartTag>
          </w:p>
        </w:tc>
      </w:tr>
      <w:tr w:rsidR="00696877" w14:paraId="562CFA1A" w14:textId="77777777">
        <w:tblPrEx>
          <w:tblCellMar>
            <w:top w:w="0" w:type="dxa"/>
            <w:bottom w:w="0" w:type="dxa"/>
          </w:tblCellMar>
        </w:tblPrEx>
        <w:tc>
          <w:tcPr>
            <w:tcW w:w="0" w:type="auto"/>
          </w:tcPr>
          <w:p w14:paraId="40B5A730" w14:textId="77777777" w:rsidR="00696877" w:rsidRDefault="00696877">
            <w:pPr>
              <w:rPr>
                <w:lang w:val="en-GB"/>
              </w:rPr>
            </w:pPr>
          </w:p>
        </w:tc>
        <w:tc>
          <w:tcPr>
            <w:tcW w:w="0" w:type="auto"/>
          </w:tcPr>
          <w:p w14:paraId="13DBA725" w14:textId="77777777" w:rsidR="00696877" w:rsidRDefault="00696877">
            <w:pPr>
              <w:rPr>
                <w:lang w:val="en-GB"/>
              </w:rPr>
            </w:pPr>
          </w:p>
        </w:tc>
        <w:tc>
          <w:tcPr>
            <w:tcW w:w="0" w:type="auto"/>
          </w:tcPr>
          <w:p w14:paraId="6CA7ED96" w14:textId="77777777" w:rsidR="00696877" w:rsidRDefault="00696877">
            <w:pPr>
              <w:rPr>
                <w:lang w:val="en-GB"/>
              </w:rPr>
            </w:pPr>
            <w:r>
              <w:rPr>
                <w:lang w:val="en-GB"/>
              </w:rPr>
              <w:t>Public Health Reporting</w:t>
            </w:r>
          </w:p>
        </w:tc>
        <w:tc>
          <w:tcPr>
            <w:tcW w:w="0" w:type="auto"/>
          </w:tcPr>
          <w:p w14:paraId="015287B6" w14:textId="77777777" w:rsidR="00696877" w:rsidRDefault="00696877">
            <w:pPr>
              <w:rPr>
                <w:lang w:val="en-GB"/>
              </w:rPr>
            </w:pPr>
            <w:r>
              <w:rPr>
                <w:lang w:val="en-GB"/>
              </w:rPr>
              <w:t>PORR</w:t>
            </w:r>
          </w:p>
        </w:tc>
      </w:tr>
      <w:tr w:rsidR="00696877" w14:paraId="4C682DD8" w14:textId="77777777">
        <w:tblPrEx>
          <w:tblCellMar>
            <w:top w:w="0" w:type="dxa"/>
            <w:bottom w:w="0" w:type="dxa"/>
          </w:tblCellMar>
        </w:tblPrEx>
        <w:tc>
          <w:tcPr>
            <w:tcW w:w="0" w:type="auto"/>
          </w:tcPr>
          <w:p w14:paraId="16839F00" w14:textId="77777777" w:rsidR="00696877" w:rsidRDefault="00696877">
            <w:pPr>
              <w:rPr>
                <w:lang w:val="en-GB"/>
              </w:rPr>
            </w:pPr>
          </w:p>
        </w:tc>
        <w:tc>
          <w:tcPr>
            <w:tcW w:w="0" w:type="auto"/>
          </w:tcPr>
          <w:p w14:paraId="527782FD" w14:textId="77777777" w:rsidR="00696877" w:rsidRDefault="00696877">
            <w:pPr>
              <w:rPr>
                <w:lang w:val="en-GB"/>
              </w:rPr>
            </w:pPr>
          </w:p>
        </w:tc>
        <w:tc>
          <w:tcPr>
            <w:tcW w:w="0" w:type="auto"/>
          </w:tcPr>
          <w:p w14:paraId="4DE90265" w14:textId="77777777" w:rsidR="00696877" w:rsidRDefault="00696877">
            <w:pPr>
              <w:rPr>
                <w:lang w:val="en-GB"/>
              </w:rPr>
            </w:pPr>
            <w:r>
              <w:rPr>
                <w:lang w:val="en-GB"/>
              </w:rPr>
              <w:t>Regulated Studies</w:t>
            </w:r>
          </w:p>
        </w:tc>
        <w:tc>
          <w:tcPr>
            <w:tcW w:w="0" w:type="auto"/>
          </w:tcPr>
          <w:p w14:paraId="7F0DB866" w14:textId="77777777" w:rsidR="00696877" w:rsidRDefault="00696877">
            <w:pPr>
              <w:rPr>
                <w:lang w:val="en-GB"/>
              </w:rPr>
            </w:pPr>
            <w:r>
              <w:rPr>
                <w:lang w:val="en-GB"/>
              </w:rPr>
              <w:t>PORT</w:t>
            </w:r>
          </w:p>
        </w:tc>
      </w:tr>
      <w:tr w:rsidR="00696877" w14:paraId="78C7F6C1" w14:textId="77777777">
        <w:tblPrEx>
          <w:tblCellMar>
            <w:top w:w="0" w:type="dxa"/>
            <w:bottom w:w="0" w:type="dxa"/>
          </w:tblCellMar>
        </w:tblPrEx>
        <w:tc>
          <w:tcPr>
            <w:tcW w:w="0" w:type="auto"/>
          </w:tcPr>
          <w:p w14:paraId="53B39CFF" w14:textId="77777777" w:rsidR="00696877" w:rsidRDefault="00696877">
            <w:pPr>
              <w:rPr>
                <w:lang w:val="en-GB"/>
              </w:rPr>
            </w:pPr>
          </w:p>
        </w:tc>
        <w:tc>
          <w:tcPr>
            <w:tcW w:w="0" w:type="auto"/>
          </w:tcPr>
          <w:p w14:paraId="2C9AC133" w14:textId="77777777" w:rsidR="00696877" w:rsidRDefault="00696877">
            <w:pPr>
              <w:rPr>
                <w:lang w:val="en-GB"/>
              </w:rPr>
            </w:pPr>
          </w:p>
        </w:tc>
        <w:tc>
          <w:tcPr>
            <w:tcW w:w="0" w:type="auto"/>
          </w:tcPr>
          <w:p w14:paraId="47F27DD8" w14:textId="77777777" w:rsidR="00696877" w:rsidRDefault="00696877">
            <w:pPr>
              <w:rPr>
                <w:lang w:val="en-GB"/>
              </w:rPr>
            </w:pPr>
            <w:r>
              <w:rPr>
                <w:lang w:val="en-GB"/>
              </w:rPr>
              <w:t>Specimen Domain</w:t>
            </w:r>
          </w:p>
        </w:tc>
        <w:tc>
          <w:tcPr>
            <w:tcW w:w="0" w:type="auto"/>
          </w:tcPr>
          <w:p w14:paraId="3CD2A9C6" w14:textId="77777777" w:rsidR="00696877" w:rsidRDefault="00696877">
            <w:pPr>
              <w:rPr>
                <w:lang w:val="en-GB"/>
              </w:rPr>
            </w:pPr>
            <w:r>
              <w:rPr>
                <w:lang w:val="en-GB"/>
              </w:rPr>
              <w:t>POSP</w:t>
            </w:r>
          </w:p>
        </w:tc>
      </w:tr>
      <w:tr w:rsidR="00696877" w14:paraId="5C416AD1" w14:textId="77777777">
        <w:tblPrEx>
          <w:tblCellMar>
            <w:top w:w="0" w:type="dxa"/>
            <w:bottom w:w="0" w:type="dxa"/>
          </w:tblCellMar>
        </w:tblPrEx>
        <w:tc>
          <w:tcPr>
            <w:tcW w:w="0" w:type="auto"/>
          </w:tcPr>
          <w:p w14:paraId="2A52448C" w14:textId="77777777" w:rsidR="00696877" w:rsidRDefault="00696877">
            <w:pPr>
              <w:rPr>
                <w:lang w:val="en-GB"/>
              </w:rPr>
            </w:pPr>
          </w:p>
        </w:tc>
        <w:tc>
          <w:tcPr>
            <w:tcW w:w="0" w:type="auto"/>
          </w:tcPr>
          <w:p w14:paraId="311C8135" w14:textId="77777777" w:rsidR="00696877" w:rsidRDefault="00696877">
            <w:pPr>
              <w:rPr>
                <w:lang w:val="en-GB"/>
              </w:rPr>
            </w:pPr>
          </w:p>
        </w:tc>
        <w:tc>
          <w:tcPr>
            <w:tcW w:w="0" w:type="auto"/>
          </w:tcPr>
          <w:p w14:paraId="2D9599A2" w14:textId="77777777" w:rsidR="00696877" w:rsidRDefault="00696877">
            <w:pPr>
              <w:rPr>
                <w:lang w:val="en-GB"/>
              </w:rPr>
            </w:pPr>
            <w:r>
              <w:rPr>
                <w:lang w:val="en-GB"/>
              </w:rPr>
              <w:t>Therapeutic Devices</w:t>
            </w:r>
          </w:p>
        </w:tc>
        <w:tc>
          <w:tcPr>
            <w:tcW w:w="0" w:type="auto"/>
          </w:tcPr>
          <w:p w14:paraId="5F33AB59" w14:textId="77777777" w:rsidR="00696877" w:rsidRDefault="00696877">
            <w:pPr>
              <w:rPr>
                <w:lang w:val="en-GB"/>
              </w:rPr>
            </w:pPr>
            <w:r>
              <w:rPr>
                <w:lang w:val="en-GB"/>
              </w:rPr>
              <w:t>POTD</w:t>
            </w:r>
          </w:p>
        </w:tc>
      </w:tr>
      <w:tr w:rsidR="00696877" w14:paraId="13450138" w14:textId="77777777">
        <w:tblPrEx>
          <w:tblCellMar>
            <w:top w:w="0" w:type="dxa"/>
            <w:bottom w:w="0" w:type="dxa"/>
          </w:tblCellMar>
        </w:tblPrEx>
        <w:tc>
          <w:tcPr>
            <w:tcW w:w="0" w:type="auto"/>
          </w:tcPr>
          <w:p w14:paraId="54ABCCEF" w14:textId="77777777" w:rsidR="00696877" w:rsidRDefault="00696877">
            <w:pPr>
              <w:rPr>
                <w:lang w:val="en-GB"/>
              </w:rPr>
            </w:pPr>
            <w:r>
              <w:rPr>
                <w:lang w:val="en-GB"/>
              </w:rPr>
              <w:t>Records</w:t>
            </w:r>
          </w:p>
        </w:tc>
        <w:tc>
          <w:tcPr>
            <w:tcW w:w="0" w:type="auto"/>
          </w:tcPr>
          <w:p w14:paraId="5DE1D413" w14:textId="77777777" w:rsidR="00696877" w:rsidRDefault="00696877">
            <w:pPr>
              <w:rPr>
                <w:lang w:val="en-GB"/>
              </w:rPr>
            </w:pPr>
            <w:r>
              <w:rPr>
                <w:lang w:val="en-GB"/>
              </w:rPr>
              <w:t>RC</w:t>
            </w:r>
          </w:p>
        </w:tc>
        <w:tc>
          <w:tcPr>
            <w:tcW w:w="0" w:type="auto"/>
          </w:tcPr>
          <w:p w14:paraId="3B91C248" w14:textId="77777777" w:rsidR="00696877" w:rsidRDefault="00696877">
            <w:pPr>
              <w:rPr>
                <w:lang w:val="en-GB"/>
              </w:rPr>
            </w:pPr>
          </w:p>
        </w:tc>
        <w:tc>
          <w:tcPr>
            <w:tcW w:w="0" w:type="auto"/>
          </w:tcPr>
          <w:p w14:paraId="61D714C7" w14:textId="77777777" w:rsidR="00696877" w:rsidRDefault="00696877">
            <w:pPr>
              <w:rPr>
                <w:lang w:val="en-GB"/>
              </w:rPr>
            </w:pPr>
          </w:p>
        </w:tc>
      </w:tr>
      <w:tr w:rsidR="00696877" w14:paraId="28B6D327" w14:textId="77777777">
        <w:tblPrEx>
          <w:tblCellMar>
            <w:top w:w="0" w:type="dxa"/>
            <w:bottom w:w="0" w:type="dxa"/>
          </w:tblCellMar>
        </w:tblPrEx>
        <w:tc>
          <w:tcPr>
            <w:tcW w:w="0" w:type="auto"/>
          </w:tcPr>
          <w:p w14:paraId="594C7C89" w14:textId="77777777" w:rsidR="00696877" w:rsidRDefault="00696877">
            <w:pPr>
              <w:rPr>
                <w:lang w:val="en-GB"/>
              </w:rPr>
            </w:pPr>
          </w:p>
        </w:tc>
        <w:tc>
          <w:tcPr>
            <w:tcW w:w="0" w:type="auto"/>
          </w:tcPr>
          <w:p w14:paraId="665280A3" w14:textId="77777777" w:rsidR="00696877" w:rsidRDefault="00696877">
            <w:pPr>
              <w:rPr>
                <w:lang w:val="en-GB"/>
              </w:rPr>
            </w:pPr>
          </w:p>
        </w:tc>
        <w:tc>
          <w:tcPr>
            <w:tcW w:w="0" w:type="auto"/>
          </w:tcPr>
          <w:p w14:paraId="061DEA80" w14:textId="77777777" w:rsidR="00696877" w:rsidRDefault="00696877">
            <w:pPr>
              <w:rPr>
                <w:lang w:val="en-GB"/>
              </w:rPr>
            </w:pPr>
            <w:r>
              <w:rPr>
                <w:lang w:val="en-GB"/>
              </w:rPr>
              <w:t>Medical Records</w:t>
            </w:r>
          </w:p>
        </w:tc>
        <w:tc>
          <w:tcPr>
            <w:tcW w:w="0" w:type="auto"/>
          </w:tcPr>
          <w:p w14:paraId="44B9D896" w14:textId="77777777" w:rsidR="00696877" w:rsidRDefault="00696877">
            <w:pPr>
              <w:rPr>
                <w:lang w:val="en-GB"/>
              </w:rPr>
            </w:pPr>
            <w:r>
              <w:rPr>
                <w:lang w:val="en-GB"/>
              </w:rPr>
              <w:t>RCMR</w:t>
            </w:r>
          </w:p>
        </w:tc>
      </w:tr>
      <w:tr w:rsidR="00696877" w14:paraId="7FC5542E" w14:textId="77777777">
        <w:tblPrEx>
          <w:tblCellMar>
            <w:top w:w="0" w:type="dxa"/>
            <w:bottom w:w="0" w:type="dxa"/>
          </w:tblCellMar>
        </w:tblPrEx>
        <w:tc>
          <w:tcPr>
            <w:tcW w:w="0" w:type="auto"/>
          </w:tcPr>
          <w:p w14:paraId="08CF3EC9" w14:textId="77777777" w:rsidR="00696877" w:rsidRDefault="00696877">
            <w:pPr>
              <w:rPr>
                <w:lang w:val="en-GB"/>
              </w:rPr>
            </w:pPr>
          </w:p>
        </w:tc>
        <w:tc>
          <w:tcPr>
            <w:tcW w:w="0" w:type="auto"/>
          </w:tcPr>
          <w:p w14:paraId="11A860AA" w14:textId="77777777" w:rsidR="00696877" w:rsidRDefault="00696877">
            <w:pPr>
              <w:rPr>
                <w:lang w:val="en-GB"/>
              </w:rPr>
            </w:pPr>
          </w:p>
        </w:tc>
        <w:tc>
          <w:tcPr>
            <w:tcW w:w="0" w:type="auto"/>
          </w:tcPr>
          <w:p w14:paraId="039123B7" w14:textId="77777777" w:rsidR="00696877" w:rsidRDefault="00696877">
            <w:pPr>
              <w:rPr>
                <w:lang w:val="en-GB"/>
              </w:rPr>
            </w:pPr>
          </w:p>
        </w:tc>
        <w:tc>
          <w:tcPr>
            <w:tcW w:w="0" w:type="auto"/>
          </w:tcPr>
          <w:p w14:paraId="7213E1AB" w14:textId="77777777" w:rsidR="00696877" w:rsidRDefault="00696877">
            <w:pPr>
              <w:rPr>
                <w:lang w:val="en-GB"/>
              </w:rPr>
            </w:pPr>
          </w:p>
        </w:tc>
      </w:tr>
      <w:tr w:rsidR="00696877" w14:paraId="223793D5" w14:textId="77777777">
        <w:tblPrEx>
          <w:tblCellMar>
            <w:top w:w="0" w:type="dxa"/>
            <w:bottom w:w="0" w:type="dxa"/>
          </w:tblCellMar>
        </w:tblPrEx>
        <w:tc>
          <w:tcPr>
            <w:tcW w:w="0" w:type="auto"/>
          </w:tcPr>
          <w:p w14:paraId="503B5AAD" w14:textId="77777777" w:rsidR="00696877" w:rsidRDefault="00696877">
            <w:pPr>
              <w:pStyle w:val="Sisluet1"/>
              <w:rPr>
                <w:szCs w:val="24"/>
                <w:lang w:val="en-GB" w:eastAsia="fi-FI"/>
              </w:rPr>
            </w:pPr>
            <w:r>
              <w:rPr>
                <w:szCs w:val="24"/>
                <w:lang w:val="en-GB" w:eastAsia="fi-FI"/>
              </w:rPr>
              <w:t>Reasoning</w:t>
            </w:r>
          </w:p>
        </w:tc>
        <w:tc>
          <w:tcPr>
            <w:tcW w:w="0" w:type="auto"/>
          </w:tcPr>
          <w:p w14:paraId="10128354" w14:textId="77777777" w:rsidR="00696877" w:rsidRDefault="00696877">
            <w:pPr>
              <w:rPr>
                <w:lang w:val="en-GB"/>
              </w:rPr>
            </w:pPr>
            <w:r>
              <w:rPr>
                <w:lang w:val="en-GB"/>
              </w:rPr>
              <w:t>RE</w:t>
            </w:r>
          </w:p>
        </w:tc>
        <w:tc>
          <w:tcPr>
            <w:tcW w:w="0" w:type="auto"/>
          </w:tcPr>
          <w:p w14:paraId="3144F73F" w14:textId="77777777" w:rsidR="00696877" w:rsidRDefault="00696877">
            <w:pPr>
              <w:rPr>
                <w:lang w:val="en-GB"/>
              </w:rPr>
            </w:pPr>
          </w:p>
        </w:tc>
        <w:tc>
          <w:tcPr>
            <w:tcW w:w="0" w:type="auto"/>
          </w:tcPr>
          <w:p w14:paraId="3DCDFB89" w14:textId="77777777" w:rsidR="00696877" w:rsidRDefault="00696877">
            <w:pPr>
              <w:rPr>
                <w:lang w:val="en-GB"/>
              </w:rPr>
            </w:pPr>
          </w:p>
        </w:tc>
      </w:tr>
      <w:tr w:rsidR="00696877" w14:paraId="6834A28D" w14:textId="77777777">
        <w:tblPrEx>
          <w:tblCellMar>
            <w:top w:w="0" w:type="dxa"/>
            <w:bottom w:w="0" w:type="dxa"/>
          </w:tblCellMar>
        </w:tblPrEx>
        <w:tc>
          <w:tcPr>
            <w:tcW w:w="0" w:type="auto"/>
          </w:tcPr>
          <w:p w14:paraId="492F1CC8" w14:textId="77777777" w:rsidR="00696877" w:rsidRDefault="00696877">
            <w:pPr>
              <w:rPr>
                <w:b/>
                <w:bCs/>
                <w:lang w:val="en-GB"/>
              </w:rPr>
            </w:pPr>
          </w:p>
        </w:tc>
        <w:tc>
          <w:tcPr>
            <w:tcW w:w="0" w:type="auto"/>
          </w:tcPr>
          <w:p w14:paraId="2F700CA8" w14:textId="77777777" w:rsidR="00696877" w:rsidRDefault="00696877">
            <w:pPr>
              <w:rPr>
                <w:lang w:val="en-GB"/>
              </w:rPr>
            </w:pPr>
          </w:p>
        </w:tc>
        <w:tc>
          <w:tcPr>
            <w:tcW w:w="0" w:type="auto"/>
          </w:tcPr>
          <w:p w14:paraId="78A2675D" w14:textId="77777777" w:rsidR="00696877" w:rsidRDefault="00696877">
            <w:pPr>
              <w:rPr>
                <w:lang w:val="en-GB"/>
              </w:rPr>
            </w:pPr>
            <w:r>
              <w:rPr>
                <w:lang w:val="en-GB"/>
              </w:rPr>
              <w:t>Care Provision</w:t>
            </w:r>
          </w:p>
        </w:tc>
        <w:tc>
          <w:tcPr>
            <w:tcW w:w="0" w:type="auto"/>
          </w:tcPr>
          <w:p w14:paraId="09644EED" w14:textId="77777777" w:rsidR="00696877" w:rsidRDefault="00696877">
            <w:pPr>
              <w:rPr>
                <w:lang w:val="en-GB"/>
              </w:rPr>
            </w:pPr>
            <w:r>
              <w:rPr>
                <w:lang w:val="en-GB"/>
              </w:rPr>
              <w:t>REPC</w:t>
            </w:r>
          </w:p>
        </w:tc>
      </w:tr>
    </w:tbl>
    <w:p w14:paraId="464CEDDD" w14:textId="77777777" w:rsidR="00696877" w:rsidRDefault="00696877">
      <w:pPr>
        <w:rPr>
          <w:lang w:val="en-US"/>
        </w:rPr>
      </w:pPr>
    </w:p>
    <w:p w14:paraId="104E0DAE" w14:textId="77777777" w:rsidR="00696877" w:rsidRDefault="00696877">
      <w:pPr>
        <w:rPr>
          <w:lang w:val="en-GB"/>
        </w:rPr>
      </w:pPr>
    </w:p>
    <w:p w14:paraId="1D6F9040" w14:textId="77777777" w:rsidR="00696877" w:rsidRDefault="00696877">
      <w:pPr>
        <w:rPr>
          <w:lang w:val="en-GB"/>
        </w:rPr>
      </w:pPr>
    </w:p>
    <w:p w14:paraId="5BFD9807" w14:textId="77777777" w:rsidR="00696877" w:rsidRDefault="00696877">
      <w:pPr>
        <w:rPr>
          <w:lang w:val="en-GB"/>
        </w:rPr>
      </w:pPr>
    </w:p>
    <w:p w14:paraId="2ABE27E6" w14:textId="77777777" w:rsidR="00696877" w:rsidRDefault="00696877">
      <w:pPr>
        <w:rPr>
          <w:lang w:val="en-GB"/>
        </w:rPr>
      </w:pPr>
    </w:p>
    <w:p w14:paraId="5C0D76D9" w14:textId="77777777" w:rsidR="00696877" w:rsidRDefault="00696877">
      <w:pPr>
        <w:rPr>
          <w:lang w:val="en-GB"/>
        </w:rPr>
      </w:pPr>
    </w:p>
    <w:p w14:paraId="0B9549F0" w14:textId="77777777" w:rsidR="00696877" w:rsidRDefault="00696877">
      <w:pPr>
        <w:pStyle w:val="Otsikko7"/>
        <w:rPr>
          <w:szCs w:val="24"/>
          <w:lang w:val="en-GB" w:eastAsia="fi-FI"/>
        </w:rPr>
      </w:pPr>
      <w:r>
        <w:rPr>
          <w:szCs w:val="24"/>
          <w:lang w:val="en-GB" w:eastAsia="fi-FI"/>
        </w:rPr>
        <w:t>Administrative Management Domains</w:t>
      </w:r>
    </w:p>
    <w:p w14:paraId="79422D43" w14:textId="77777777" w:rsidR="00696877" w:rsidRDefault="0069687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980"/>
        <w:gridCol w:w="2647"/>
        <w:gridCol w:w="980"/>
      </w:tblGrid>
      <w:tr w:rsidR="00696877" w14:paraId="3245A625"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shd w:val="clear" w:color="auto" w:fill="CCCCCC"/>
          </w:tcPr>
          <w:p w14:paraId="7ACF6291" w14:textId="77777777" w:rsidR="00696877" w:rsidRDefault="00696877">
            <w:pPr>
              <w:rPr>
                <w:lang w:val="en-GB"/>
              </w:rPr>
            </w:pPr>
            <w:r>
              <w:rPr>
                <w:lang w:val="en-GB"/>
              </w:rPr>
              <w:t>Subsection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01053F01" w14:textId="77777777" w:rsidR="00696877" w:rsidRDefault="00696877">
            <w:pPr>
              <w:rPr>
                <w:lang w:val="en-GB"/>
              </w:rPr>
            </w:pPr>
            <w:r>
              <w:rPr>
                <w:lang w:val="en-GB"/>
              </w:rPr>
              <w:t>Lyhenne</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414EB340" w14:textId="77777777" w:rsidR="00696877" w:rsidRDefault="00696877">
            <w:pPr>
              <w:rPr>
                <w:lang w:val="en-GB"/>
              </w:rPr>
            </w:pPr>
            <w:r>
              <w:rPr>
                <w:lang w:val="en-GB"/>
              </w:rPr>
              <w:t>Domain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033F6656" w14:textId="77777777" w:rsidR="00696877" w:rsidRDefault="00696877">
            <w:pPr>
              <w:rPr>
                <w:lang w:val="en-GB"/>
              </w:rPr>
            </w:pPr>
            <w:r>
              <w:rPr>
                <w:lang w:val="en-GB"/>
              </w:rPr>
              <w:t>Lyhenne</w:t>
            </w:r>
          </w:p>
        </w:tc>
      </w:tr>
      <w:tr w:rsidR="00696877" w14:paraId="0DF7B8D3"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35039610" w14:textId="77777777" w:rsidR="00696877" w:rsidRDefault="00696877">
            <w:pPr>
              <w:rPr>
                <w:lang w:val="en-GB"/>
              </w:rPr>
            </w:pPr>
            <w:r>
              <w:rPr>
                <w:lang w:val="en-GB"/>
              </w:rPr>
              <w:t>Practice</w:t>
            </w:r>
          </w:p>
        </w:tc>
        <w:tc>
          <w:tcPr>
            <w:tcW w:w="0" w:type="auto"/>
            <w:tcBorders>
              <w:top w:val="single" w:sz="4" w:space="0" w:color="auto"/>
              <w:left w:val="single" w:sz="4" w:space="0" w:color="auto"/>
              <w:bottom w:val="single" w:sz="4" w:space="0" w:color="auto"/>
              <w:right w:val="single" w:sz="4" w:space="0" w:color="auto"/>
            </w:tcBorders>
          </w:tcPr>
          <w:p w14:paraId="65A0AC44" w14:textId="77777777" w:rsidR="00696877" w:rsidRDefault="00696877">
            <w:pPr>
              <w:rPr>
                <w:lang w:val="en-GB"/>
              </w:rPr>
            </w:pPr>
            <w:r>
              <w:rPr>
                <w:lang w:val="en-GB"/>
              </w:rPr>
              <w:t>PR</w:t>
            </w:r>
          </w:p>
        </w:tc>
        <w:tc>
          <w:tcPr>
            <w:tcW w:w="0" w:type="auto"/>
            <w:tcBorders>
              <w:top w:val="single" w:sz="4" w:space="0" w:color="auto"/>
              <w:left w:val="single" w:sz="4" w:space="0" w:color="auto"/>
              <w:bottom w:val="single" w:sz="4" w:space="0" w:color="auto"/>
              <w:right w:val="single" w:sz="4" w:space="0" w:color="auto"/>
            </w:tcBorders>
          </w:tcPr>
          <w:p w14:paraId="5FFD9F57"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1FD6C95D" w14:textId="77777777" w:rsidR="00696877" w:rsidRDefault="00696877">
            <w:pPr>
              <w:rPr>
                <w:lang w:val="en-GB"/>
              </w:rPr>
            </w:pPr>
          </w:p>
        </w:tc>
      </w:tr>
      <w:tr w:rsidR="00696877" w14:paraId="68928522"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37A276E"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30478A51"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439219DF" w14:textId="77777777" w:rsidR="00696877" w:rsidRDefault="00696877">
            <w:pPr>
              <w:rPr>
                <w:lang w:val="en-GB"/>
              </w:rPr>
            </w:pPr>
            <w:r>
              <w:rPr>
                <w:lang w:val="en-GB"/>
              </w:rPr>
              <w:t>Patient Administration</w:t>
            </w:r>
          </w:p>
        </w:tc>
        <w:tc>
          <w:tcPr>
            <w:tcW w:w="0" w:type="auto"/>
            <w:tcBorders>
              <w:top w:val="single" w:sz="4" w:space="0" w:color="auto"/>
              <w:left w:val="single" w:sz="4" w:space="0" w:color="auto"/>
              <w:bottom w:val="single" w:sz="4" w:space="0" w:color="auto"/>
              <w:right w:val="single" w:sz="4" w:space="0" w:color="auto"/>
            </w:tcBorders>
          </w:tcPr>
          <w:p w14:paraId="56F74EAF" w14:textId="77777777" w:rsidR="00696877" w:rsidRDefault="00696877">
            <w:pPr>
              <w:rPr>
                <w:lang w:val="en-GB"/>
              </w:rPr>
            </w:pPr>
            <w:r>
              <w:rPr>
                <w:lang w:val="en-GB"/>
              </w:rPr>
              <w:t>PRPA</w:t>
            </w:r>
          </w:p>
        </w:tc>
      </w:tr>
      <w:tr w:rsidR="00696877" w14:paraId="662A1785"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580A6954"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22779EA6"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620E05B1" w14:textId="77777777" w:rsidR="00696877" w:rsidRDefault="00696877">
            <w:pPr>
              <w:pStyle w:val="Sisluet1"/>
              <w:rPr>
                <w:szCs w:val="24"/>
                <w:lang w:val="en-GB" w:eastAsia="fi-FI"/>
              </w:rPr>
            </w:pPr>
            <w:r>
              <w:rPr>
                <w:szCs w:val="24"/>
                <w:lang w:val="en-GB" w:eastAsia="fi-FI"/>
              </w:rPr>
              <w:t>Scheduling</w:t>
            </w:r>
          </w:p>
        </w:tc>
        <w:tc>
          <w:tcPr>
            <w:tcW w:w="0" w:type="auto"/>
            <w:tcBorders>
              <w:top w:val="single" w:sz="4" w:space="0" w:color="auto"/>
              <w:left w:val="single" w:sz="4" w:space="0" w:color="auto"/>
              <w:bottom w:val="single" w:sz="4" w:space="0" w:color="auto"/>
              <w:right w:val="single" w:sz="4" w:space="0" w:color="auto"/>
            </w:tcBorders>
          </w:tcPr>
          <w:p w14:paraId="4EFD4AC4" w14:textId="77777777" w:rsidR="00696877" w:rsidRDefault="00696877">
            <w:pPr>
              <w:rPr>
                <w:lang w:val="en-GB"/>
              </w:rPr>
            </w:pPr>
            <w:r>
              <w:rPr>
                <w:lang w:val="en-GB"/>
              </w:rPr>
              <w:t>PRSC</w:t>
            </w:r>
          </w:p>
        </w:tc>
      </w:tr>
      <w:tr w:rsidR="00696877" w14:paraId="1C739D85"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7D52CBE"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82276A6"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6D2EA16F" w14:textId="77777777" w:rsidR="00696877" w:rsidRDefault="00696877">
            <w:pPr>
              <w:rPr>
                <w:lang w:val="en-GB"/>
              </w:rPr>
            </w:pPr>
            <w:r>
              <w:rPr>
                <w:lang w:val="en-GB"/>
              </w:rPr>
              <w:t>Personnel Management</w:t>
            </w:r>
          </w:p>
        </w:tc>
        <w:tc>
          <w:tcPr>
            <w:tcW w:w="0" w:type="auto"/>
            <w:tcBorders>
              <w:top w:val="single" w:sz="4" w:space="0" w:color="auto"/>
              <w:left w:val="single" w:sz="4" w:space="0" w:color="auto"/>
              <w:bottom w:val="single" w:sz="4" w:space="0" w:color="auto"/>
              <w:right w:val="single" w:sz="4" w:space="0" w:color="auto"/>
            </w:tcBorders>
          </w:tcPr>
          <w:p w14:paraId="30F40514" w14:textId="77777777" w:rsidR="00696877" w:rsidRDefault="00696877">
            <w:pPr>
              <w:rPr>
                <w:lang w:val="en-GB"/>
              </w:rPr>
            </w:pPr>
            <w:r>
              <w:rPr>
                <w:lang w:val="en-GB"/>
              </w:rPr>
              <w:t>PRPM</w:t>
            </w:r>
          </w:p>
        </w:tc>
      </w:tr>
      <w:tr w:rsidR="00696877" w14:paraId="1B9A5BB9"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A6EB536" w14:textId="77777777" w:rsidR="00696877" w:rsidRDefault="00696877">
            <w:pPr>
              <w:rPr>
                <w:lang w:val="en-GB"/>
              </w:rPr>
            </w:pPr>
            <w:r>
              <w:rPr>
                <w:lang w:val="en-GB"/>
              </w:rPr>
              <w:t>Financial</w:t>
            </w:r>
          </w:p>
        </w:tc>
        <w:tc>
          <w:tcPr>
            <w:tcW w:w="0" w:type="auto"/>
            <w:tcBorders>
              <w:top w:val="single" w:sz="4" w:space="0" w:color="auto"/>
              <w:left w:val="single" w:sz="4" w:space="0" w:color="auto"/>
              <w:bottom w:val="single" w:sz="4" w:space="0" w:color="auto"/>
              <w:right w:val="single" w:sz="4" w:space="0" w:color="auto"/>
            </w:tcBorders>
          </w:tcPr>
          <w:p w14:paraId="242A8D72" w14:textId="77777777" w:rsidR="00696877" w:rsidRDefault="00696877">
            <w:pPr>
              <w:rPr>
                <w:lang w:val="en-GB"/>
              </w:rPr>
            </w:pPr>
            <w:r>
              <w:rPr>
                <w:lang w:val="en-GB"/>
              </w:rPr>
              <w:t>FI</w:t>
            </w:r>
          </w:p>
        </w:tc>
        <w:tc>
          <w:tcPr>
            <w:tcW w:w="0" w:type="auto"/>
            <w:tcBorders>
              <w:top w:val="single" w:sz="4" w:space="0" w:color="auto"/>
              <w:left w:val="single" w:sz="4" w:space="0" w:color="auto"/>
              <w:bottom w:val="single" w:sz="4" w:space="0" w:color="auto"/>
              <w:right w:val="single" w:sz="4" w:space="0" w:color="auto"/>
            </w:tcBorders>
          </w:tcPr>
          <w:p w14:paraId="0F810411"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6385B5BF" w14:textId="77777777" w:rsidR="00696877" w:rsidRDefault="00696877">
            <w:pPr>
              <w:rPr>
                <w:lang w:val="en-GB"/>
              </w:rPr>
            </w:pPr>
          </w:p>
        </w:tc>
      </w:tr>
      <w:tr w:rsidR="00696877" w14:paraId="65E427B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BBD7AF0"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7F21FB89"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55BBB95E" w14:textId="77777777" w:rsidR="00696877" w:rsidRDefault="00696877">
            <w:pPr>
              <w:rPr>
                <w:lang w:val="en-GB"/>
              </w:rPr>
            </w:pPr>
            <w:r>
              <w:rPr>
                <w:lang w:val="en-GB"/>
              </w:rPr>
              <w:t>Claims &amp; Reimbursement</w:t>
            </w:r>
          </w:p>
        </w:tc>
        <w:tc>
          <w:tcPr>
            <w:tcW w:w="0" w:type="auto"/>
            <w:tcBorders>
              <w:top w:val="single" w:sz="4" w:space="0" w:color="auto"/>
              <w:left w:val="single" w:sz="4" w:space="0" w:color="auto"/>
              <w:bottom w:val="single" w:sz="4" w:space="0" w:color="auto"/>
              <w:right w:val="single" w:sz="4" w:space="0" w:color="auto"/>
            </w:tcBorders>
          </w:tcPr>
          <w:p w14:paraId="1DC33C11" w14:textId="77777777" w:rsidR="00696877" w:rsidRDefault="00696877">
            <w:pPr>
              <w:rPr>
                <w:lang w:val="en-GB"/>
              </w:rPr>
            </w:pPr>
            <w:r>
              <w:rPr>
                <w:lang w:val="en-GB"/>
              </w:rPr>
              <w:t>FICR</w:t>
            </w:r>
          </w:p>
        </w:tc>
      </w:tr>
      <w:tr w:rsidR="00696877" w14:paraId="0A576487"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CD5C6D7"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303A1AFF"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02A69E6" w14:textId="77777777" w:rsidR="00696877" w:rsidRDefault="00696877">
            <w:pPr>
              <w:rPr>
                <w:lang w:val="en-GB"/>
              </w:rPr>
            </w:pPr>
            <w:r>
              <w:rPr>
                <w:lang w:val="en-GB"/>
              </w:rPr>
              <w:t>Accounting and Billing</w:t>
            </w:r>
          </w:p>
        </w:tc>
        <w:tc>
          <w:tcPr>
            <w:tcW w:w="0" w:type="auto"/>
            <w:tcBorders>
              <w:top w:val="single" w:sz="4" w:space="0" w:color="auto"/>
              <w:left w:val="single" w:sz="4" w:space="0" w:color="auto"/>
              <w:bottom w:val="single" w:sz="4" w:space="0" w:color="auto"/>
              <w:right w:val="single" w:sz="4" w:space="0" w:color="auto"/>
            </w:tcBorders>
          </w:tcPr>
          <w:p w14:paraId="362D7E69" w14:textId="77777777" w:rsidR="00696877" w:rsidRDefault="00696877">
            <w:pPr>
              <w:rPr>
                <w:lang w:val="en-GB"/>
              </w:rPr>
            </w:pPr>
            <w:r>
              <w:rPr>
                <w:lang w:val="en-GB"/>
              </w:rPr>
              <w:t>FIAB</w:t>
            </w:r>
          </w:p>
        </w:tc>
      </w:tr>
    </w:tbl>
    <w:p w14:paraId="55B85579" w14:textId="77777777" w:rsidR="00696877" w:rsidRDefault="00696877">
      <w:pPr>
        <w:rPr>
          <w:lang w:val="en-US"/>
        </w:rPr>
      </w:pPr>
    </w:p>
    <w:p w14:paraId="1BB3F945" w14:textId="77777777" w:rsidR="00696877" w:rsidRDefault="00696877">
      <w:pPr>
        <w:rPr>
          <w:lang w:val="en-US"/>
        </w:rPr>
      </w:pPr>
    </w:p>
    <w:p w14:paraId="626E9EA3" w14:textId="77777777" w:rsidR="00696877" w:rsidRDefault="00696877">
      <w:pPr>
        <w:pStyle w:val="Otsikko7"/>
        <w:rPr>
          <w:szCs w:val="24"/>
          <w:lang w:val="en-GB" w:eastAsia="fi-FI"/>
        </w:rPr>
      </w:pPr>
      <w:r>
        <w:rPr>
          <w:szCs w:val="24"/>
          <w:lang w:val="en-GB" w:eastAsia="fi-FI"/>
        </w:rPr>
        <w:t>Infrastructure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2"/>
        <w:gridCol w:w="980"/>
        <w:gridCol w:w="3838"/>
        <w:gridCol w:w="980"/>
      </w:tblGrid>
      <w:tr w:rsidR="00696877" w14:paraId="7C9292DC"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shd w:val="clear" w:color="auto" w:fill="CCCCCC"/>
          </w:tcPr>
          <w:p w14:paraId="48C8B37F" w14:textId="77777777" w:rsidR="00696877" w:rsidRDefault="00696877">
            <w:pPr>
              <w:rPr>
                <w:lang w:val="en-GB"/>
              </w:rPr>
            </w:pPr>
            <w:r>
              <w:rPr>
                <w:lang w:val="en-GB"/>
              </w:rPr>
              <w:t>Subsection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569AF8A2" w14:textId="77777777" w:rsidR="00696877" w:rsidRDefault="00696877">
            <w:pPr>
              <w:rPr>
                <w:lang w:val="en-GB"/>
              </w:rPr>
            </w:pPr>
            <w:r>
              <w:rPr>
                <w:lang w:val="en-GB"/>
              </w:rPr>
              <w:t>Lyhenne</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12415577" w14:textId="77777777" w:rsidR="00696877" w:rsidRDefault="00696877">
            <w:pPr>
              <w:rPr>
                <w:lang w:val="en-GB"/>
              </w:rPr>
            </w:pPr>
            <w:r>
              <w:rPr>
                <w:lang w:val="en-GB"/>
              </w:rPr>
              <w:t>Domain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6F787E4F" w14:textId="77777777" w:rsidR="00696877" w:rsidRDefault="00696877">
            <w:pPr>
              <w:rPr>
                <w:lang w:val="en-GB"/>
              </w:rPr>
            </w:pPr>
            <w:r>
              <w:rPr>
                <w:lang w:val="en-GB"/>
              </w:rPr>
              <w:t>Lyhenne</w:t>
            </w:r>
          </w:p>
        </w:tc>
      </w:tr>
      <w:tr w:rsidR="00696877" w14:paraId="4CB8FCF8"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E18ECFF" w14:textId="77777777" w:rsidR="00696877" w:rsidRDefault="00696877">
            <w:pPr>
              <w:rPr>
                <w:lang w:val="en-GB"/>
              </w:rPr>
            </w:pPr>
            <w:r>
              <w:rPr>
                <w:lang w:val="en-GB"/>
              </w:rPr>
              <w:t>Message Control</w:t>
            </w:r>
          </w:p>
        </w:tc>
        <w:tc>
          <w:tcPr>
            <w:tcW w:w="0" w:type="auto"/>
            <w:tcBorders>
              <w:top w:val="single" w:sz="4" w:space="0" w:color="auto"/>
              <w:left w:val="single" w:sz="4" w:space="0" w:color="auto"/>
              <w:bottom w:val="single" w:sz="4" w:space="0" w:color="auto"/>
              <w:right w:val="single" w:sz="4" w:space="0" w:color="auto"/>
            </w:tcBorders>
          </w:tcPr>
          <w:p w14:paraId="3D48BBD8" w14:textId="77777777" w:rsidR="00696877" w:rsidRDefault="00696877">
            <w:pPr>
              <w:rPr>
                <w:lang w:val="en-GB"/>
              </w:rPr>
            </w:pPr>
            <w:r>
              <w:rPr>
                <w:lang w:val="en-GB"/>
              </w:rPr>
              <w:t>MC</w:t>
            </w:r>
          </w:p>
        </w:tc>
        <w:tc>
          <w:tcPr>
            <w:tcW w:w="0" w:type="auto"/>
            <w:tcBorders>
              <w:top w:val="single" w:sz="4" w:space="0" w:color="auto"/>
              <w:left w:val="single" w:sz="4" w:space="0" w:color="auto"/>
              <w:bottom w:val="single" w:sz="4" w:space="0" w:color="auto"/>
              <w:right w:val="single" w:sz="4" w:space="0" w:color="auto"/>
            </w:tcBorders>
          </w:tcPr>
          <w:p w14:paraId="2A5B12B4"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02E956F1" w14:textId="77777777" w:rsidR="00696877" w:rsidRDefault="00696877">
            <w:pPr>
              <w:rPr>
                <w:lang w:val="en-GB"/>
              </w:rPr>
            </w:pPr>
          </w:p>
        </w:tc>
      </w:tr>
      <w:tr w:rsidR="00696877" w14:paraId="03FF9E2D"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FCD9062"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3C28EBB9"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08E7F63F" w14:textId="77777777" w:rsidR="00696877" w:rsidRDefault="00696877">
            <w:pPr>
              <w:rPr>
                <w:lang w:val="en-GB"/>
              </w:rPr>
            </w:pPr>
            <w:r>
              <w:rPr>
                <w:lang w:val="en-GB"/>
              </w:rPr>
              <w:t>Message Control Infrastructure</w:t>
            </w:r>
          </w:p>
        </w:tc>
        <w:tc>
          <w:tcPr>
            <w:tcW w:w="0" w:type="auto"/>
            <w:tcBorders>
              <w:top w:val="single" w:sz="4" w:space="0" w:color="auto"/>
              <w:left w:val="single" w:sz="4" w:space="0" w:color="auto"/>
              <w:bottom w:val="single" w:sz="4" w:space="0" w:color="auto"/>
              <w:right w:val="single" w:sz="4" w:space="0" w:color="auto"/>
            </w:tcBorders>
          </w:tcPr>
          <w:p w14:paraId="45DE80CA" w14:textId="77777777" w:rsidR="00696877" w:rsidRDefault="00696877">
            <w:pPr>
              <w:rPr>
                <w:lang w:val="en-GB"/>
              </w:rPr>
            </w:pPr>
            <w:r>
              <w:rPr>
                <w:lang w:val="en-GB"/>
              </w:rPr>
              <w:t>MCCI</w:t>
            </w:r>
          </w:p>
        </w:tc>
      </w:tr>
      <w:tr w:rsidR="00696877" w14:paraId="083DBF4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063E132"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12C2DB29"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585E7CE0" w14:textId="77777777" w:rsidR="00696877" w:rsidRDefault="00696877">
            <w:pPr>
              <w:rPr>
                <w:lang w:val="en-GB"/>
              </w:rPr>
            </w:pPr>
            <w:r>
              <w:rPr>
                <w:lang w:val="en-GB"/>
              </w:rPr>
              <w:t>Message Act Infrastructure</w:t>
            </w:r>
          </w:p>
        </w:tc>
        <w:tc>
          <w:tcPr>
            <w:tcW w:w="0" w:type="auto"/>
            <w:tcBorders>
              <w:top w:val="single" w:sz="4" w:space="0" w:color="auto"/>
              <w:left w:val="single" w:sz="4" w:space="0" w:color="auto"/>
              <w:bottom w:val="single" w:sz="4" w:space="0" w:color="auto"/>
              <w:right w:val="single" w:sz="4" w:space="0" w:color="auto"/>
            </w:tcBorders>
          </w:tcPr>
          <w:p w14:paraId="3BE9826F" w14:textId="77777777" w:rsidR="00696877" w:rsidRDefault="00696877">
            <w:pPr>
              <w:rPr>
                <w:lang w:val="en-GB"/>
              </w:rPr>
            </w:pPr>
            <w:r>
              <w:rPr>
                <w:lang w:val="en-GB"/>
              </w:rPr>
              <w:t>MCAI</w:t>
            </w:r>
          </w:p>
        </w:tc>
      </w:tr>
      <w:tr w:rsidR="00696877" w14:paraId="4B8C5479"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43E0EB27" w14:textId="77777777" w:rsidR="00696877" w:rsidRDefault="00696877">
            <w:pPr>
              <w:rPr>
                <w:lang w:val="en-GB"/>
              </w:rPr>
            </w:pPr>
            <w:r>
              <w:rPr>
                <w:lang w:val="en-GB"/>
              </w:rPr>
              <w:t>Master File</w:t>
            </w:r>
          </w:p>
        </w:tc>
        <w:tc>
          <w:tcPr>
            <w:tcW w:w="0" w:type="auto"/>
            <w:tcBorders>
              <w:top w:val="single" w:sz="4" w:space="0" w:color="auto"/>
              <w:left w:val="single" w:sz="4" w:space="0" w:color="auto"/>
              <w:bottom w:val="single" w:sz="4" w:space="0" w:color="auto"/>
              <w:right w:val="single" w:sz="4" w:space="0" w:color="auto"/>
            </w:tcBorders>
          </w:tcPr>
          <w:p w14:paraId="26AA0C83" w14:textId="77777777" w:rsidR="00696877" w:rsidRDefault="00696877">
            <w:pPr>
              <w:rPr>
                <w:lang w:val="en-GB"/>
              </w:rPr>
            </w:pPr>
            <w:r>
              <w:rPr>
                <w:lang w:val="en-GB"/>
              </w:rPr>
              <w:t>MF</w:t>
            </w:r>
          </w:p>
        </w:tc>
        <w:tc>
          <w:tcPr>
            <w:tcW w:w="0" w:type="auto"/>
            <w:tcBorders>
              <w:top w:val="single" w:sz="4" w:space="0" w:color="auto"/>
              <w:left w:val="single" w:sz="4" w:space="0" w:color="auto"/>
              <w:bottom w:val="single" w:sz="4" w:space="0" w:color="auto"/>
              <w:right w:val="single" w:sz="4" w:space="0" w:color="auto"/>
            </w:tcBorders>
          </w:tcPr>
          <w:p w14:paraId="64AED328"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21E79002" w14:textId="77777777" w:rsidR="00696877" w:rsidRDefault="00696877">
            <w:pPr>
              <w:rPr>
                <w:lang w:val="en-GB"/>
              </w:rPr>
            </w:pPr>
          </w:p>
        </w:tc>
      </w:tr>
      <w:tr w:rsidR="00696877" w14:paraId="2F454AD0"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1918530"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26AF7D79"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356D482D" w14:textId="77777777" w:rsidR="00696877" w:rsidRDefault="00696877">
            <w:pPr>
              <w:rPr>
                <w:lang w:val="en-GB"/>
              </w:rPr>
            </w:pPr>
            <w:r>
              <w:rPr>
                <w:lang w:val="en-GB"/>
              </w:rPr>
              <w:t>Master File Management Infrastructure</w:t>
            </w:r>
          </w:p>
        </w:tc>
        <w:tc>
          <w:tcPr>
            <w:tcW w:w="0" w:type="auto"/>
            <w:tcBorders>
              <w:top w:val="single" w:sz="4" w:space="0" w:color="auto"/>
              <w:left w:val="single" w:sz="4" w:space="0" w:color="auto"/>
              <w:bottom w:val="single" w:sz="4" w:space="0" w:color="auto"/>
              <w:right w:val="single" w:sz="4" w:space="0" w:color="auto"/>
            </w:tcBorders>
          </w:tcPr>
          <w:p w14:paraId="3C76A92F" w14:textId="77777777" w:rsidR="00696877" w:rsidRDefault="00696877">
            <w:pPr>
              <w:rPr>
                <w:lang w:val="en-GB"/>
              </w:rPr>
            </w:pPr>
            <w:r>
              <w:rPr>
                <w:lang w:val="en-GB"/>
              </w:rPr>
              <w:t>MFMI</w:t>
            </w:r>
          </w:p>
        </w:tc>
      </w:tr>
      <w:tr w:rsidR="00696877" w14:paraId="0EA05D98"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053E622" w14:textId="77777777" w:rsidR="00696877" w:rsidRDefault="00696877">
            <w:pPr>
              <w:rPr>
                <w:lang w:val="en-GB"/>
              </w:rPr>
            </w:pPr>
            <w:r>
              <w:rPr>
                <w:lang w:val="en-GB"/>
              </w:rPr>
              <w:t>Query</w:t>
            </w:r>
          </w:p>
        </w:tc>
        <w:tc>
          <w:tcPr>
            <w:tcW w:w="0" w:type="auto"/>
            <w:tcBorders>
              <w:top w:val="single" w:sz="4" w:space="0" w:color="auto"/>
              <w:left w:val="single" w:sz="4" w:space="0" w:color="auto"/>
              <w:bottom w:val="single" w:sz="4" w:space="0" w:color="auto"/>
              <w:right w:val="single" w:sz="4" w:space="0" w:color="auto"/>
            </w:tcBorders>
          </w:tcPr>
          <w:p w14:paraId="7DB04E49" w14:textId="77777777" w:rsidR="00696877" w:rsidRDefault="00696877">
            <w:pPr>
              <w:rPr>
                <w:lang w:val="en-GB"/>
              </w:rPr>
            </w:pPr>
            <w:r>
              <w:rPr>
                <w:lang w:val="en-GB"/>
              </w:rPr>
              <w:t>QU</w:t>
            </w:r>
          </w:p>
        </w:tc>
        <w:tc>
          <w:tcPr>
            <w:tcW w:w="0" w:type="auto"/>
            <w:tcBorders>
              <w:top w:val="single" w:sz="4" w:space="0" w:color="auto"/>
              <w:left w:val="single" w:sz="4" w:space="0" w:color="auto"/>
              <w:bottom w:val="single" w:sz="4" w:space="0" w:color="auto"/>
              <w:right w:val="single" w:sz="4" w:space="0" w:color="auto"/>
            </w:tcBorders>
          </w:tcPr>
          <w:p w14:paraId="6FB83F9A"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0A6CE52B" w14:textId="77777777" w:rsidR="00696877" w:rsidRDefault="00696877">
            <w:pPr>
              <w:rPr>
                <w:lang w:val="en-GB"/>
              </w:rPr>
            </w:pPr>
          </w:p>
        </w:tc>
      </w:tr>
      <w:tr w:rsidR="00696877" w14:paraId="4CF628CB"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393341D2"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7E70F891"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EFCC65D" w14:textId="77777777" w:rsidR="00696877" w:rsidRDefault="00696877">
            <w:pPr>
              <w:rPr>
                <w:lang w:val="en-GB"/>
              </w:rPr>
            </w:pPr>
            <w:r>
              <w:rPr>
                <w:lang w:val="en-GB"/>
              </w:rPr>
              <w:t>Query Infrastructure</w:t>
            </w:r>
          </w:p>
        </w:tc>
        <w:tc>
          <w:tcPr>
            <w:tcW w:w="0" w:type="auto"/>
            <w:tcBorders>
              <w:top w:val="single" w:sz="4" w:space="0" w:color="auto"/>
              <w:left w:val="single" w:sz="4" w:space="0" w:color="auto"/>
              <w:bottom w:val="single" w:sz="4" w:space="0" w:color="auto"/>
              <w:right w:val="single" w:sz="4" w:space="0" w:color="auto"/>
            </w:tcBorders>
          </w:tcPr>
          <w:p w14:paraId="5252C902" w14:textId="77777777" w:rsidR="00696877" w:rsidRDefault="00696877">
            <w:pPr>
              <w:rPr>
                <w:lang w:val="en-GB"/>
              </w:rPr>
            </w:pPr>
            <w:r>
              <w:rPr>
                <w:lang w:val="en-GB"/>
              </w:rPr>
              <w:t>QUQI</w:t>
            </w:r>
          </w:p>
        </w:tc>
      </w:tr>
      <w:tr w:rsidR="00696877" w14:paraId="5C071AB4"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A87D023" w14:textId="77777777" w:rsidR="00696877" w:rsidRDefault="00696877">
            <w:pPr>
              <w:rPr>
                <w:lang w:val="en-GB"/>
              </w:rPr>
            </w:pPr>
            <w:r>
              <w:rPr>
                <w:lang w:val="en-GB"/>
              </w:rPr>
              <w:t>Common Message Elements</w:t>
            </w:r>
          </w:p>
        </w:tc>
        <w:tc>
          <w:tcPr>
            <w:tcW w:w="0" w:type="auto"/>
            <w:tcBorders>
              <w:top w:val="single" w:sz="4" w:space="0" w:color="auto"/>
              <w:left w:val="single" w:sz="4" w:space="0" w:color="auto"/>
              <w:bottom w:val="single" w:sz="4" w:space="0" w:color="auto"/>
              <w:right w:val="single" w:sz="4" w:space="0" w:color="auto"/>
            </w:tcBorders>
          </w:tcPr>
          <w:p w14:paraId="674880C4" w14:textId="77777777" w:rsidR="00696877" w:rsidRDefault="00696877">
            <w:pPr>
              <w:rPr>
                <w:lang w:val="en-GB"/>
              </w:rPr>
            </w:pPr>
            <w:r>
              <w:rPr>
                <w:lang w:val="en-GB"/>
              </w:rPr>
              <w:t>CO</w:t>
            </w:r>
          </w:p>
        </w:tc>
        <w:tc>
          <w:tcPr>
            <w:tcW w:w="0" w:type="auto"/>
            <w:tcBorders>
              <w:top w:val="single" w:sz="4" w:space="0" w:color="auto"/>
              <w:left w:val="single" w:sz="4" w:space="0" w:color="auto"/>
              <w:bottom w:val="single" w:sz="4" w:space="0" w:color="auto"/>
              <w:right w:val="single" w:sz="4" w:space="0" w:color="auto"/>
            </w:tcBorders>
          </w:tcPr>
          <w:p w14:paraId="6380C5EE"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5E36166C" w14:textId="77777777" w:rsidR="00696877" w:rsidRDefault="00696877">
            <w:pPr>
              <w:rPr>
                <w:lang w:val="en-GB"/>
              </w:rPr>
            </w:pPr>
          </w:p>
        </w:tc>
      </w:tr>
      <w:tr w:rsidR="00696877" w14:paraId="73A1EF14"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79853B2"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9CF8125"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389A4C19" w14:textId="77777777" w:rsidR="00696877" w:rsidRDefault="00696877">
            <w:pPr>
              <w:rPr>
                <w:lang w:val="en-GB"/>
              </w:rPr>
            </w:pPr>
            <w:r>
              <w:rPr>
                <w:lang w:val="en-GB"/>
              </w:rPr>
              <w:t>Common Message Elements</w:t>
            </w:r>
          </w:p>
        </w:tc>
        <w:tc>
          <w:tcPr>
            <w:tcW w:w="0" w:type="auto"/>
            <w:tcBorders>
              <w:top w:val="single" w:sz="4" w:space="0" w:color="auto"/>
              <w:left w:val="single" w:sz="4" w:space="0" w:color="auto"/>
              <w:bottom w:val="single" w:sz="4" w:space="0" w:color="auto"/>
              <w:right w:val="single" w:sz="4" w:space="0" w:color="auto"/>
            </w:tcBorders>
          </w:tcPr>
          <w:p w14:paraId="126624E4" w14:textId="77777777" w:rsidR="00696877" w:rsidRDefault="00696877">
            <w:pPr>
              <w:rPr>
                <w:lang w:val="en-GB"/>
              </w:rPr>
            </w:pPr>
            <w:r>
              <w:rPr>
                <w:lang w:val="en-GB"/>
              </w:rPr>
              <w:t>COCT</w:t>
            </w:r>
          </w:p>
        </w:tc>
      </w:tr>
      <w:tr w:rsidR="00696877" w14:paraId="31636242"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265DD192"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783D98E4"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6E1F4E46" w14:textId="77777777" w:rsidR="00696877" w:rsidRDefault="00696877">
            <w:pPr>
              <w:rPr>
                <w:lang w:val="en-GB"/>
              </w:rPr>
            </w:pPr>
            <w:r>
              <w:rPr>
                <w:lang w:val="en-GB"/>
              </w:rPr>
              <w:t>Shared Messages</w:t>
            </w:r>
          </w:p>
        </w:tc>
        <w:tc>
          <w:tcPr>
            <w:tcW w:w="0" w:type="auto"/>
            <w:tcBorders>
              <w:top w:val="single" w:sz="4" w:space="0" w:color="auto"/>
              <w:left w:val="single" w:sz="4" w:space="0" w:color="auto"/>
              <w:bottom w:val="single" w:sz="4" w:space="0" w:color="auto"/>
              <w:right w:val="single" w:sz="4" w:space="0" w:color="auto"/>
            </w:tcBorders>
          </w:tcPr>
          <w:p w14:paraId="420ABF8D" w14:textId="77777777" w:rsidR="00696877" w:rsidRDefault="00696877">
            <w:r>
              <w:t>COMT</w:t>
            </w:r>
          </w:p>
        </w:tc>
      </w:tr>
    </w:tbl>
    <w:p w14:paraId="4CBD563E" w14:textId="77777777" w:rsidR="00696877" w:rsidRDefault="00696877">
      <w:pPr>
        <w:pStyle w:val="Otsikko2"/>
      </w:pPr>
      <w:bookmarkStart w:id="363" w:name="_Toc200435708"/>
      <w:r>
        <w:t>Artifaktien nimeäminen</w:t>
      </w:r>
      <w:bookmarkEnd w:id="363"/>
    </w:p>
    <w:p w14:paraId="16A26151" w14:textId="77777777" w:rsidR="00696877" w:rsidRDefault="00696877"/>
    <w:p w14:paraId="6E7C1D44" w14:textId="77777777" w:rsidR="00696877" w:rsidRDefault="00696877">
      <w:r>
        <w:t>HL7 määritykset sisältävät useita erilaisia objekteja, joita kutsutaan artifakteiksi.</w:t>
      </w:r>
    </w:p>
    <w:p w14:paraId="2A7BA66D" w14:textId="77777777" w:rsidR="00696877" w:rsidRDefault="00696877"/>
    <w:p w14:paraId="64AC6CA7" w14:textId="77777777" w:rsidR="00696877" w:rsidRDefault="00696877">
      <w:pPr>
        <w:pStyle w:val="Otsikko7"/>
      </w:pPr>
      <w:r>
        <w:t>Artifaktityyppien lyhenteet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9"/>
        <w:gridCol w:w="647"/>
      </w:tblGrid>
      <w:tr w:rsidR="00696877" w14:paraId="5015015E"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shd w:val="clear" w:color="auto" w:fill="CCCCCC"/>
          </w:tcPr>
          <w:p w14:paraId="45D12054" w14:textId="77777777" w:rsidR="00696877" w:rsidRDefault="00696877">
            <w:r>
              <w:t>Artifact</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02D2124F" w14:textId="77777777" w:rsidR="00696877" w:rsidRDefault="00696877">
            <w:pPr>
              <w:rPr>
                <w:lang w:val="en-GB"/>
              </w:rPr>
            </w:pPr>
            <w:r>
              <w:rPr>
                <w:lang w:val="en-GB"/>
              </w:rPr>
              <w:t>Code</w:t>
            </w:r>
          </w:p>
        </w:tc>
      </w:tr>
      <w:tr w:rsidR="00696877" w14:paraId="63109DE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50E2547B" w14:textId="77777777" w:rsidR="00696877" w:rsidRDefault="00696877">
            <w:pPr>
              <w:rPr>
                <w:lang w:val="en-GB"/>
              </w:rPr>
            </w:pPr>
            <w:r>
              <w:rPr>
                <w:lang w:val="en-GB"/>
              </w:rPr>
              <w:t>Application Role</w:t>
            </w:r>
          </w:p>
        </w:tc>
        <w:tc>
          <w:tcPr>
            <w:tcW w:w="0" w:type="auto"/>
            <w:tcBorders>
              <w:top w:val="single" w:sz="4" w:space="0" w:color="auto"/>
              <w:left w:val="single" w:sz="4" w:space="0" w:color="auto"/>
              <w:bottom w:val="single" w:sz="4" w:space="0" w:color="auto"/>
              <w:right w:val="single" w:sz="4" w:space="0" w:color="auto"/>
            </w:tcBorders>
          </w:tcPr>
          <w:p w14:paraId="15CFE1A8" w14:textId="77777777" w:rsidR="00696877" w:rsidRDefault="00696877">
            <w:pPr>
              <w:rPr>
                <w:lang w:val="sv-SE"/>
              </w:rPr>
            </w:pPr>
            <w:r>
              <w:rPr>
                <w:lang w:val="sv-SE"/>
              </w:rPr>
              <w:t>AR</w:t>
            </w:r>
          </w:p>
        </w:tc>
      </w:tr>
      <w:tr w:rsidR="00696877" w14:paraId="3B317027"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F85B541" w14:textId="77777777" w:rsidR="00696877" w:rsidRDefault="00696877">
            <w:pPr>
              <w:rPr>
                <w:lang w:val="sv-SE"/>
              </w:rPr>
            </w:pPr>
            <w:r>
              <w:rPr>
                <w:lang w:val="sv-SE"/>
              </w:rPr>
              <w:t>D-MIM (Domain Information Model)</w:t>
            </w:r>
          </w:p>
        </w:tc>
        <w:tc>
          <w:tcPr>
            <w:tcW w:w="0" w:type="auto"/>
            <w:tcBorders>
              <w:top w:val="single" w:sz="4" w:space="0" w:color="auto"/>
              <w:left w:val="single" w:sz="4" w:space="0" w:color="auto"/>
              <w:bottom w:val="single" w:sz="4" w:space="0" w:color="auto"/>
              <w:right w:val="single" w:sz="4" w:space="0" w:color="auto"/>
            </w:tcBorders>
          </w:tcPr>
          <w:p w14:paraId="17874366" w14:textId="77777777" w:rsidR="00696877" w:rsidRDefault="00696877">
            <w:pPr>
              <w:rPr>
                <w:lang w:val="de-DE"/>
              </w:rPr>
            </w:pPr>
            <w:r>
              <w:rPr>
                <w:lang w:val="de-DE"/>
              </w:rPr>
              <w:t>DM</w:t>
            </w:r>
          </w:p>
        </w:tc>
      </w:tr>
      <w:tr w:rsidR="00696877" w14:paraId="2C5DCACA"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2A868AC" w14:textId="77777777" w:rsidR="00696877" w:rsidRDefault="00696877">
            <w:pPr>
              <w:rPr>
                <w:lang w:val="de-DE"/>
              </w:rPr>
            </w:pPr>
            <w:r>
              <w:rPr>
                <w:lang w:val="de-DE"/>
              </w:rPr>
              <w:t>HMD (Hierarchical Message Descriptor)</w:t>
            </w:r>
          </w:p>
        </w:tc>
        <w:tc>
          <w:tcPr>
            <w:tcW w:w="0" w:type="auto"/>
            <w:tcBorders>
              <w:top w:val="single" w:sz="4" w:space="0" w:color="auto"/>
              <w:left w:val="single" w:sz="4" w:space="0" w:color="auto"/>
              <w:bottom w:val="single" w:sz="4" w:space="0" w:color="auto"/>
              <w:right w:val="single" w:sz="4" w:space="0" w:color="auto"/>
            </w:tcBorders>
          </w:tcPr>
          <w:p w14:paraId="41C48CE3" w14:textId="77777777" w:rsidR="00696877" w:rsidRDefault="00696877">
            <w:pPr>
              <w:rPr>
                <w:lang w:val="en-GB"/>
              </w:rPr>
            </w:pPr>
            <w:r>
              <w:rPr>
                <w:lang w:val="en-GB"/>
              </w:rPr>
              <w:t>HD</w:t>
            </w:r>
          </w:p>
        </w:tc>
      </w:tr>
      <w:tr w:rsidR="00696877" w14:paraId="796DBBBB"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2539778F" w14:textId="77777777" w:rsidR="00696877" w:rsidRDefault="00696877">
            <w:pPr>
              <w:rPr>
                <w:lang w:val="en-GB"/>
              </w:rPr>
            </w:pPr>
            <w:r>
              <w:rPr>
                <w:lang w:val="en-GB"/>
              </w:rPr>
              <w:t>Interaction</w:t>
            </w:r>
          </w:p>
        </w:tc>
        <w:tc>
          <w:tcPr>
            <w:tcW w:w="0" w:type="auto"/>
            <w:tcBorders>
              <w:top w:val="single" w:sz="4" w:space="0" w:color="auto"/>
              <w:left w:val="single" w:sz="4" w:space="0" w:color="auto"/>
              <w:bottom w:val="single" w:sz="4" w:space="0" w:color="auto"/>
              <w:right w:val="single" w:sz="4" w:space="0" w:color="auto"/>
            </w:tcBorders>
          </w:tcPr>
          <w:p w14:paraId="28AC6A10" w14:textId="77777777" w:rsidR="00696877" w:rsidRDefault="00696877">
            <w:pPr>
              <w:rPr>
                <w:lang w:val="en-GB"/>
              </w:rPr>
            </w:pPr>
            <w:r>
              <w:rPr>
                <w:lang w:val="en-GB"/>
              </w:rPr>
              <w:t>IN</w:t>
            </w:r>
          </w:p>
        </w:tc>
      </w:tr>
      <w:tr w:rsidR="00696877" w14:paraId="60B79BB7"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1C7DF90" w14:textId="77777777" w:rsidR="00696877" w:rsidRDefault="00696877">
            <w:pPr>
              <w:rPr>
                <w:lang w:val="en-GB"/>
              </w:rPr>
            </w:pPr>
            <w:r>
              <w:rPr>
                <w:lang w:val="en-GB"/>
              </w:rPr>
              <w:t>Message Type</w:t>
            </w:r>
          </w:p>
        </w:tc>
        <w:tc>
          <w:tcPr>
            <w:tcW w:w="0" w:type="auto"/>
            <w:tcBorders>
              <w:top w:val="single" w:sz="4" w:space="0" w:color="auto"/>
              <w:left w:val="single" w:sz="4" w:space="0" w:color="auto"/>
              <w:bottom w:val="single" w:sz="4" w:space="0" w:color="auto"/>
              <w:right w:val="single" w:sz="4" w:space="0" w:color="auto"/>
            </w:tcBorders>
          </w:tcPr>
          <w:p w14:paraId="6BD836B5" w14:textId="77777777" w:rsidR="00696877" w:rsidRDefault="00696877">
            <w:pPr>
              <w:rPr>
                <w:lang w:val="en-GB"/>
              </w:rPr>
            </w:pPr>
            <w:r>
              <w:rPr>
                <w:lang w:val="en-GB"/>
              </w:rPr>
              <w:t>MT</w:t>
            </w:r>
          </w:p>
        </w:tc>
      </w:tr>
      <w:tr w:rsidR="00696877" w14:paraId="1C96930C"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EDDA3DA" w14:textId="77777777" w:rsidR="00696877" w:rsidRDefault="00696877">
            <w:pPr>
              <w:rPr>
                <w:lang w:val="en-GB"/>
              </w:rPr>
            </w:pPr>
            <w:r>
              <w:rPr>
                <w:lang w:val="en-GB"/>
              </w:rPr>
              <w:t>R-MIM (Refined Message Information Model)</w:t>
            </w:r>
          </w:p>
        </w:tc>
        <w:tc>
          <w:tcPr>
            <w:tcW w:w="0" w:type="auto"/>
            <w:tcBorders>
              <w:top w:val="single" w:sz="4" w:space="0" w:color="auto"/>
              <w:left w:val="single" w:sz="4" w:space="0" w:color="auto"/>
              <w:bottom w:val="single" w:sz="4" w:space="0" w:color="auto"/>
              <w:right w:val="single" w:sz="4" w:space="0" w:color="auto"/>
            </w:tcBorders>
          </w:tcPr>
          <w:p w14:paraId="17E3E360" w14:textId="77777777" w:rsidR="00696877" w:rsidRDefault="00696877">
            <w:pPr>
              <w:rPr>
                <w:lang w:val="en-GB"/>
              </w:rPr>
            </w:pPr>
            <w:r>
              <w:rPr>
                <w:lang w:val="en-GB"/>
              </w:rPr>
              <w:t>RM</w:t>
            </w:r>
          </w:p>
        </w:tc>
      </w:tr>
      <w:tr w:rsidR="00696877" w14:paraId="37621DC5"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5793FD8A" w14:textId="77777777" w:rsidR="00696877" w:rsidRDefault="00696877">
            <w:pPr>
              <w:rPr>
                <w:lang w:val="en-GB"/>
              </w:rPr>
            </w:pPr>
            <w:r>
              <w:rPr>
                <w:lang w:val="en-GB"/>
              </w:rPr>
              <w:t>Storyboard</w:t>
            </w:r>
          </w:p>
        </w:tc>
        <w:tc>
          <w:tcPr>
            <w:tcW w:w="0" w:type="auto"/>
            <w:tcBorders>
              <w:top w:val="single" w:sz="4" w:space="0" w:color="auto"/>
              <w:left w:val="single" w:sz="4" w:space="0" w:color="auto"/>
              <w:bottom w:val="single" w:sz="4" w:space="0" w:color="auto"/>
              <w:right w:val="single" w:sz="4" w:space="0" w:color="auto"/>
            </w:tcBorders>
          </w:tcPr>
          <w:p w14:paraId="63726A3A" w14:textId="77777777" w:rsidR="00696877" w:rsidRDefault="00696877">
            <w:pPr>
              <w:rPr>
                <w:lang w:val="en-GB"/>
              </w:rPr>
            </w:pPr>
            <w:r>
              <w:rPr>
                <w:lang w:val="en-GB"/>
              </w:rPr>
              <w:t>ST</w:t>
            </w:r>
          </w:p>
        </w:tc>
      </w:tr>
      <w:tr w:rsidR="00696877" w14:paraId="7B4B01C5"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4A1CDB38" w14:textId="77777777" w:rsidR="00696877" w:rsidRDefault="00696877">
            <w:pPr>
              <w:rPr>
                <w:lang w:val="en-GB"/>
              </w:rPr>
            </w:pPr>
            <w:r>
              <w:rPr>
                <w:lang w:val="en-GB"/>
              </w:rPr>
              <w:t>Storyboard Narrative</w:t>
            </w:r>
          </w:p>
        </w:tc>
        <w:tc>
          <w:tcPr>
            <w:tcW w:w="0" w:type="auto"/>
            <w:tcBorders>
              <w:top w:val="single" w:sz="4" w:space="0" w:color="auto"/>
              <w:left w:val="single" w:sz="4" w:space="0" w:color="auto"/>
              <w:bottom w:val="single" w:sz="4" w:space="0" w:color="auto"/>
              <w:right w:val="single" w:sz="4" w:space="0" w:color="auto"/>
            </w:tcBorders>
          </w:tcPr>
          <w:p w14:paraId="5012C637" w14:textId="77777777" w:rsidR="00696877" w:rsidRDefault="00696877">
            <w:pPr>
              <w:rPr>
                <w:lang w:val="en-GB"/>
              </w:rPr>
            </w:pPr>
            <w:r>
              <w:rPr>
                <w:lang w:val="en-GB"/>
              </w:rPr>
              <w:t>SN</w:t>
            </w:r>
          </w:p>
        </w:tc>
      </w:tr>
      <w:tr w:rsidR="00696877" w14:paraId="4D2D7DC0"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78FE1F3" w14:textId="77777777" w:rsidR="00696877" w:rsidRDefault="00696877">
            <w:pPr>
              <w:rPr>
                <w:lang w:val="en-GB"/>
              </w:rPr>
            </w:pPr>
            <w:r>
              <w:rPr>
                <w:lang w:val="en-GB"/>
              </w:rPr>
              <w:t>Trigger Event</w:t>
            </w:r>
          </w:p>
        </w:tc>
        <w:tc>
          <w:tcPr>
            <w:tcW w:w="0" w:type="auto"/>
            <w:tcBorders>
              <w:top w:val="single" w:sz="4" w:space="0" w:color="auto"/>
              <w:left w:val="single" w:sz="4" w:space="0" w:color="auto"/>
              <w:bottom w:val="single" w:sz="4" w:space="0" w:color="auto"/>
              <w:right w:val="single" w:sz="4" w:space="0" w:color="auto"/>
            </w:tcBorders>
          </w:tcPr>
          <w:p w14:paraId="35DBD2A9" w14:textId="77777777" w:rsidR="00696877" w:rsidRDefault="00696877">
            <w:pPr>
              <w:rPr>
                <w:lang w:val="en-GB"/>
              </w:rPr>
            </w:pPr>
            <w:r>
              <w:rPr>
                <w:lang w:val="en-GB"/>
              </w:rPr>
              <w:t>TE</w:t>
            </w:r>
          </w:p>
        </w:tc>
      </w:tr>
    </w:tbl>
    <w:p w14:paraId="653E1F37" w14:textId="77777777" w:rsidR="00696877" w:rsidRDefault="00696877">
      <w:pPr>
        <w:rPr>
          <w:lang w:val="en-GB"/>
        </w:rPr>
      </w:pPr>
    </w:p>
    <w:p w14:paraId="1B407379" w14:textId="77777777" w:rsidR="00696877" w:rsidRDefault="00696877">
      <w:pPr>
        <w:rPr>
          <w:lang w:val="en-GB"/>
        </w:rPr>
      </w:pPr>
    </w:p>
    <w:p w14:paraId="129AB16A" w14:textId="77777777" w:rsidR="00696877" w:rsidRDefault="00696877">
      <w:r>
        <w:t>Yksittäiset artifaktit nimetään seuraavalla kaavalla: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914"/>
        <w:gridCol w:w="474"/>
        <w:gridCol w:w="887"/>
        <w:gridCol w:w="1160"/>
        <w:gridCol w:w="1409"/>
        <w:gridCol w:w="1513"/>
      </w:tblGrid>
      <w:tr w:rsidR="00696877" w14:paraId="6B03F98E"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5394FBC9" w14:textId="77777777" w:rsidR="00696877" w:rsidRDefault="00696877">
            <w:pPr>
              <w:rPr>
                <w:lang w:val="en-GB"/>
              </w:rPr>
            </w:pPr>
            <w:r>
              <w:rPr>
                <w:lang w:val="en-GB"/>
              </w:rPr>
              <w:t>Subsection</w:t>
            </w:r>
          </w:p>
        </w:tc>
        <w:tc>
          <w:tcPr>
            <w:tcW w:w="0" w:type="auto"/>
            <w:tcBorders>
              <w:top w:val="single" w:sz="4" w:space="0" w:color="auto"/>
              <w:left w:val="single" w:sz="4" w:space="0" w:color="auto"/>
              <w:bottom w:val="single" w:sz="4" w:space="0" w:color="auto"/>
              <w:right w:val="single" w:sz="4" w:space="0" w:color="auto"/>
            </w:tcBorders>
          </w:tcPr>
          <w:p w14:paraId="158C246A" w14:textId="77777777" w:rsidR="00696877" w:rsidRDefault="00696877">
            <w:pPr>
              <w:rPr>
                <w:lang w:val="en-GB"/>
              </w:rPr>
            </w:pPr>
            <w:r>
              <w:rPr>
                <w:lang w:val="en-GB"/>
              </w:rPr>
              <w:t>Domain</w:t>
            </w:r>
          </w:p>
        </w:tc>
        <w:tc>
          <w:tcPr>
            <w:tcW w:w="0" w:type="auto"/>
            <w:tcBorders>
              <w:top w:val="single" w:sz="4" w:space="0" w:color="auto"/>
              <w:left w:val="single" w:sz="4" w:space="0" w:color="auto"/>
              <w:bottom w:val="single" w:sz="4" w:space="0" w:color="auto"/>
              <w:right w:val="single" w:sz="4" w:space="0" w:color="auto"/>
            </w:tcBorders>
          </w:tcPr>
          <w:p w14:paraId="3C5DBA8B" w14:textId="77777777" w:rsidR="00696877" w:rsidRDefault="00696877">
            <w:pPr>
              <w:rPr>
                <w:lang w:val="en-GB"/>
              </w:rPr>
            </w:pPr>
            <w:r>
              <w:rPr>
                <w:lang w:val="en-GB"/>
              </w:rPr>
              <w:t>“_”</w:t>
            </w:r>
          </w:p>
        </w:tc>
        <w:tc>
          <w:tcPr>
            <w:tcW w:w="0" w:type="auto"/>
            <w:tcBorders>
              <w:top w:val="single" w:sz="4" w:space="0" w:color="auto"/>
              <w:left w:val="single" w:sz="4" w:space="0" w:color="auto"/>
              <w:bottom w:val="single" w:sz="4" w:space="0" w:color="auto"/>
              <w:right w:val="single" w:sz="4" w:space="0" w:color="auto"/>
            </w:tcBorders>
          </w:tcPr>
          <w:p w14:paraId="72CA3DA3" w14:textId="77777777" w:rsidR="00696877" w:rsidRDefault="00696877">
            <w:pPr>
              <w:rPr>
                <w:lang w:val="en-GB"/>
              </w:rPr>
            </w:pPr>
            <w:r>
              <w:rPr>
                <w:lang w:val="en-GB"/>
              </w:rPr>
              <w:t>Artifact</w:t>
            </w:r>
          </w:p>
        </w:tc>
        <w:tc>
          <w:tcPr>
            <w:tcW w:w="0" w:type="auto"/>
            <w:tcBorders>
              <w:top w:val="single" w:sz="4" w:space="0" w:color="auto"/>
              <w:left w:val="single" w:sz="4" w:space="0" w:color="auto"/>
              <w:bottom w:val="single" w:sz="4" w:space="0" w:color="auto"/>
              <w:right w:val="single" w:sz="4" w:space="0" w:color="auto"/>
            </w:tcBorders>
          </w:tcPr>
          <w:p w14:paraId="53AB7992" w14:textId="77777777" w:rsidR="00696877" w:rsidRDefault="00696877">
            <w:r>
              <w:t>6 numeroa</w:t>
            </w:r>
          </w:p>
        </w:tc>
        <w:tc>
          <w:tcPr>
            <w:tcW w:w="0" w:type="auto"/>
            <w:tcBorders>
              <w:top w:val="single" w:sz="4" w:space="0" w:color="auto"/>
              <w:left w:val="single" w:sz="4" w:space="0" w:color="auto"/>
              <w:bottom w:val="single" w:sz="4" w:space="0" w:color="auto"/>
              <w:right w:val="single" w:sz="4" w:space="0" w:color="auto"/>
            </w:tcBorders>
          </w:tcPr>
          <w:p w14:paraId="7463AA7B" w14:textId="77777777" w:rsidR="00696877" w:rsidRDefault="00696877">
            <w:r>
              <w:t>UV(=Realm)</w:t>
            </w:r>
          </w:p>
        </w:tc>
        <w:tc>
          <w:tcPr>
            <w:tcW w:w="0" w:type="auto"/>
            <w:tcBorders>
              <w:top w:val="single" w:sz="4" w:space="0" w:color="auto"/>
              <w:left w:val="single" w:sz="4" w:space="0" w:color="auto"/>
              <w:bottom w:val="single" w:sz="4" w:space="0" w:color="auto"/>
              <w:right w:val="single" w:sz="4" w:space="0" w:color="auto"/>
            </w:tcBorders>
          </w:tcPr>
          <w:p w14:paraId="2E9025B9" w14:textId="77777777" w:rsidR="00696877" w:rsidRDefault="00696877">
            <w:r>
              <w:t>Versionumero</w:t>
            </w:r>
          </w:p>
        </w:tc>
      </w:tr>
    </w:tbl>
    <w:p w14:paraId="1289A424" w14:textId="77777777" w:rsidR="00696877" w:rsidRDefault="00696877"/>
    <w:p w14:paraId="456AADC1" w14:textId="77777777" w:rsidR="00696877" w:rsidRDefault="00696877">
      <w:r>
        <w:t xml:space="preserve">Esim. </w:t>
      </w:r>
    </w:p>
    <w:p w14:paraId="28989331" w14:textId="77777777" w:rsidR="00696877" w:rsidRDefault="00696877">
      <w:pPr>
        <w:rPr>
          <w:lang w:val="en-GB"/>
        </w:rPr>
      </w:pPr>
      <w:r>
        <w:rPr>
          <w:lang w:val="en-GB"/>
        </w:rPr>
        <w:t>PRPA_AR000001UV01</w:t>
      </w:r>
    </w:p>
    <w:p w14:paraId="00537C9F" w14:textId="77777777" w:rsidR="00696877" w:rsidRDefault="00696877">
      <w:pPr>
        <w:rPr>
          <w:lang w:val="en-GB"/>
        </w:rPr>
      </w:pPr>
    </w:p>
    <w:p w14:paraId="1DE08D9F" w14:textId="77777777" w:rsidR="00696877" w:rsidRDefault="00696877">
      <w:pPr>
        <w:rPr>
          <w:lang w:val="en-GB"/>
        </w:rPr>
      </w:pPr>
      <w:r>
        <w:rPr>
          <w:lang w:val="en-GB"/>
        </w:rPr>
        <w:t>PR = Subsection: Practice</w:t>
      </w:r>
    </w:p>
    <w:p w14:paraId="4AA5C688" w14:textId="77777777" w:rsidR="00696877" w:rsidRDefault="00696877">
      <w:pPr>
        <w:rPr>
          <w:lang w:val="en-GB"/>
        </w:rPr>
      </w:pPr>
      <w:r>
        <w:rPr>
          <w:lang w:val="en-GB"/>
        </w:rPr>
        <w:t>PA = Domain: Patient Administration</w:t>
      </w:r>
    </w:p>
    <w:p w14:paraId="54BE395B" w14:textId="77777777" w:rsidR="00696877" w:rsidRDefault="00696877">
      <w:pPr>
        <w:rPr>
          <w:lang w:val="en-GB"/>
        </w:rPr>
      </w:pPr>
      <w:r>
        <w:rPr>
          <w:lang w:val="en-GB"/>
        </w:rPr>
        <w:t>AR = Artifact: Application Role</w:t>
      </w:r>
    </w:p>
    <w:p w14:paraId="20AB2BC1" w14:textId="77777777" w:rsidR="00696877" w:rsidRDefault="00696877">
      <w:r>
        <w:t>000001 = 6 numeroinen yksikäsitteinen tunnus</w:t>
      </w:r>
    </w:p>
    <w:p w14:paraId="61BA60D4" w14:textId="77777777" w:rsidR="00696877" w:rsidRDefault="00696877">
      <w:r>
        <w:t>UV = Realm (UV = Universal on virallisen kansainvälisen standardin mukaisissa määrityksissä)</w:t>
      </w:r>
    </w:p>
    <w:p w14:paraId="46219D6D" w14:textId="77777777" w:rsidR="00696877" w:rsidRDefault="00696877">
      <w:r>
        <w:t>01 = versio</w:t>
      </w:r>
    </w:p>
    <w:p w14:paraId="12A13478" w14:textId="77777777" w:rsidR="00696877" w:rsidRDefault="00696877"/>
    <w:p w14:paraId="4D669937" w14:textId="77777777" w:rsidR="00696877" w:rsidRDefault="00696877">
      <w:r>
        <w:t>Versionumero kasvaa aina kun määritys on hyväksytty äänestyskierroksella. Realm-koodilla erotetaan  eri maiden paikallistetut versiot. Esim. Suomen paikallistetuissa määrityksissä realm on FI.</w:t>
      </w:r>
    </w:p>
    <w:p w14:paraId="7410A09A" w14:textId="77777777" w:rsidR="00696877" w:rsidRDefault="00696877"/>
    <w:p w14:paraId="3CEE3B0B" w14:textId="77777777" w:rsidR="00696877" w:rsidRDefault="00696877">
      <w:r>
        <w:t>Äänestyksessä olevissa hyväksymättömissä versioissa ei ole realm koodia ja numeroa vaan ne ovat muodossa esim. PRPA_IN111111 tai PRPA_IN111111UV ja vasta hyväksymisen jälkeen käytetään muotoa PRPA111111UV01.</w:t>
      </w:r>
    </w:p>
    <w:p w14:paraId="1A5BDBA8" w14:textId="77777777" w:rsidR="00696877" w:rsidRDefault="00696877"/>
    <w:p w14:paraId="51067A85" w14:textId="77777777" w:rsidR="00696877" w:rsidRDefault="00696877">
      <w:r>
        <w:t>Nimeämiskäytännön tulkinnan osaaminen helpottaa huomattavasti standardiin perehtymistä.</w:t>
      </w:r>
    </w:p>
    <w:p w14:paraId="00972CE4" w14:textId="77777777" w:rsidR="00696877" w:rsidRDefault="00696877"/>
    <w:p w14:paraId="42A1E1DF" w14:textId="77777777" w:rsidR="00696877" w:rsidRDefault="00696877">
      <w:pPr>
        <w:pStyle w:val="Otsikko2"/>
      </w:pPr>
      <w:bookmarkStart w:id="364" w:name="_Toc200435709"/>
      <w:r>
        <w:t>Implementointioppaan muoto</w:t>
      </w:r>
      <w:bookmarkEnd w:id="364"/>
    </w:p>
    <w:p w14:paraId="576306F2" w14:textId="77777777" w:rsidR="00696877" w:rsidRDefault="00696877"/>
    <w:p w14:paraId="0D0E5C8A" w14:textId="77777777" w:rsidR="00696877" w:rsidRDefault="00696877">
      <w:r>
        <w:rPr>
          <w:i/>
          <w:iCs/>
        </w:rPr>
        <w:t>Implementointioppaan liitteeksi pitää ottaa se julkaisutietokannan (publishing database)  versio, johon paikallistamistyö perustuu.</w:t>
      </w:r>
      <w:r>
        <w:t xml:space="preserve"> Joissakin maissa paikallistamistyö on tehty julkaisutietokannan perusteella (UK NHS). Kansainvälisissä keskusteluissa on kuitenkin tullut ilmi, että julkaisutietokannan käyttö implementointioppaan pohjana on työlästä, vaatii paljon resursseja ja osaamista. Jotkut ovat jopa sitä mieltä, että julkaisutietokanta ei ole edes tarkoitettu implementointioppaiden tekoon. HL7:n piirissä ollaankin kehittämässä työkaluja implementointioppaiden tekemisen  tueksi. HL7 julkaisutietokannassa informaatio on linkitetty web-tekniikan avulla. </w:t>
      </w:r>
      <w:r>
        <w:rPr>
          <w:i/>
          <w:iCs/>
        </w:rPr>
        <w:t xml:space="preserve">Suomessa työkaluna kannattaa siis edelleen käyttää word-tekstinkäsittelyä ja taulukkolaskentaa (excel) </w:t>
      </w:r>
      <w:r>
        <w:t>(kunnes saamme käyttöön parempia työkaluja). Implementointioppaan käyttäjällä on siis samaan aikaan auki word-dokumentti (ja excel) ja toisessa ikkunassa hän selaa julkaisutietokannasta vastaavan sovellusalueen dokumenttia.</w:t>
      </w:r>
    </w:p>
    <w:p w14:paraId="7B00DFD0" w14:textId="77777777" w:rsidR="00696877" w:rsidRDefault="00696877"/>
    <w:p w14:paraId="6B972BEA" w14:textId="77777777" w:rsidR="00696877" w:rsidRDefault="00696877">
      <w:pPr>
        <w:pStyle w:val="Otsikko2"/>
      </w:pPr>
      <w:bookmarkStart w:id="365" w:name="_Toc200435710"/>
      <w:r>
        <w:t>Sovellusalueen yleiskuvaus</w:t>
      </w:r>
      <w:bookmarkEnd w:id="365"/>
    </w:p>
    <w:p w14:paraId="217CABDE" w14:textId="77777777" w:rsidR="00696877" w:rsidRDefault="00696877"/>
    <w:p w14:paraId="46DA20DD" w14:textId="77777777" w:rsidR="00696877" w:rsidRDefault="00696877">
      <w:pPr>
        <w:rPr>
          <w:i/>
          <w:iCs/>
        </w:rPr>
      </w:pPr>
      <w:r>
        <w:t xml:space="preserve">HL7 julkaisutietokannassa on sovellusalueen yleiskuvaus ja siihen liittyvä D-MIM (domain information model). </w:t>
      </w:r>
      <w:r>
        <w:rPr>
          <w:i/>
          <w:iCs/>
        </w:rPr>
        <w:t>Yleiskuvaus suomennetaan ja peruskäsitteistä ja terminologiasta tehdään luettelo, jossa nähdään suomenkielisen ja englanninkielisen käsitteen vastaavuus. D-MIM malli liitetään dokumenttiin.</w:t>
      </w:r>
    </w:p>
    <w:p w14:paraId="392BA77C" w14:textId="77777777" w:rsidR="00696877" w:rsidRDefault="00696877"/>
    <w:p w14:paraId="5AC51AC9" w14:textId="77777777" w:rsidR="00696877" w:rsidRDefault="00696877"/>
    <w:p w14:paraId="56A16995" w14:textId="77777777" w:rsidR="00696877" w:rsidRDefault="00696877"/>
    <w:p w14:paraId="095C6DCC" w14:textId="77777777" w:rsidR="00696877" w:rsidRDefault="00696877"/>
    <w:p w14:paraId="39ECD778" w14:textId="77777777" w:rsidR="00696877" w:rsidRDefault="00696877"/>
    <w:p w14:paraId="4E12DE73" w14:textId="77777777" w:rsidR="00696877" w:rsidRDefault="00696877"/>
    <w:p w14:paraId="44ECC309" w14:textId="77777777" w:rsidR="00696877" w:rsidRDefault="00696877"/>
    <w:p w14:paraId="4A030144" w14:textId="77777777" w:rsidR="00696877" w:rsidRDefault="00696877">
      <w:pPr>
        <w:pStyle w:val="Otsikko2"/>
      </w:pPr>
      <w:bookmarkStart w:id="366" w:name="_Toc200435711"/>
      <w:r>
        <w:t>Interaktiopohjainen lähestymistapa</w:t>
      </w:r>
      <w:bookmarkEnd w:id="366"/>
    </w:p>
    <w:p w14:paraId="7054751A" w14:textId="77777777" w:rsidR="00696877" w:rsidRDefault="00696877"/>
    <w:p w14:paraId="731D59C2" w14:textId="77777777" w:rsidR="00696877" w:rsidRDefault="00696877">
      <w:r>
        <w:t xml:space="preserve">HL7-standardissa varsinaiseen ongelmaan pureudutaan käyttötapauksien (use case) kautta, jotka on kuvattu käyttötapauskuvauksissa (storyboard). Käyttötapauksien pohjalta on määritelty käyttötapauksen integraatiotarpeiden toteuttamiseksi tarvittavat interaktiot.  </w:t>
      </w:r>
    </w:p>
    <w:p w14:paraId="4809564C" w14:textId="77777777" w:rsidR="00696877" w:rsidRDefault="00696877"/>
    <w:p w14:paraId="29406DF7" w14:textId="77777777" w:rsidR="00696877" w:rsidRDefault="00696877"/>
    <w:p w14:paraId="27C753BB" w14:textId="77777777" w:rsidR="00696877" w:rsidRDefault="00696877">
      <w:r>
        <w:rPr>
          <w:i/>
          <w:iCs/>
        </w:rPr>
        <w:t xml:space="preserve">Paikallistamisessa suomennetaan tarvittavat käyttötapaukset. </w:t>
      </w:r>
    </w:p>
    <w:p w14:paraId="24E3ECD9" w14:textId="77777777" w:rsidR="00696877" w:rsidRDefault="00696877"/>
    <w:p w14:paraId="57021859" w14:textId="77777777" w:rsidR="00696877" w:rsidRDefault="00696877">
      <w:r>
        <w:t xml:space="preserve">Interaktioon liittyy aina sen käynnistävä liipaisin (trigger). Interaktion yhteydessä on määritelty myös lähettäjän ja vastaanottajan roolit (application roles). Interaktion sanomamalli on kuvattu graafisesti  R-MIM-mallissa (refined message information model). R-MIM malli (tehty Visiolla)  on serialisoitu siirtoa varten hierarkiseksi sanomakuvaukseksi HMD (hierarchical message description). Hierarkinen sanomakuvaus ei sisällä vielä mitään siirtotekniikkaan liittyvää. </w:t>
      </w:r>
    </w:p>
    <w:p w14:paraId="066CEE2B" w14:textId="77777777" w:rsidR="00696877" w:rsidRDefault="00696877"/>
    <w:p w14:paraId="1BF9A750" w14:textId="567DDD8A" w:rsidR="00696877" w:rsidRDefault="004B1BB5">
      <w:r>
        <w:rPr>
          <w:noProof/>
        </w:rPr>
        <w:drawing>
          <wp:anchor distT="0" distB="0" distL="114300" distR="114300" simplePos="0" relativeHeight="251671040" behindDoc="0" locked="0" layoutInCell="1" allowOverlap="1" wp14:anchorId="09FFB1B0" wp14:editId="2472784D">
            <wp:simplePos x="0" y="0"/>
            <wp:positionH relativeFrom="column">
              <wp:posOffset>0</wp:posOffset>
            </wp:positionH>
            <wp:positionV relativeFrom="paragraph">
              <wp:posOffset>0</wp:posOffset>
            </wp:positionV>
            <wp:extent cx="5481320" cy="3629025"/>
            <wp:effectExtent l="0" t="0" r="0" b="0"/>
            <wp:wrapTopAndBottom/>
            <wp:docPr id="173" name="Kuva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481320" cy="362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946AAC"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31 – sanomanvälityksen ja mallinnuksen suhde</w:t>
      </w:r>
    </w:p>
    <w:p w14:paraId="7FCD34AD" w14:textId="77777777" w:rsidR="00696877" w:rsidRDefault="00696877"/>
    <w:p w14:paraId="7E6ADC23" w14:textId="77777777" w:rsidR="00696877" w:rsidRDefault="00696877"/>
    <w:p w14:paraId="648C1E54" w14:textId="77777777" w:rsidR="00696877" w:rsidRDefault="00696877">
      <w:pPr>
        <w:rPr>
          <w:i/>
          <w:iCs/>
        </w:rPr>
      </w:pPr>
    </w:p>
    <w:p w14:paraId="6E7460D8" w14:textId="77777777" w:rsidR="00696877" w:rsidRDefault="00696877">
      <w:pPr>
        <w:rPr>
          <w:i/>
          <w:iCs/>
        </w:rPr>
      </w:pPr>
    </w:p>
    <w:p w14:paraId="01B420A1" w14:textId="77777777" w:rsidR="00696877" w:rsidRDefault="00696877">
      <w:r>
        <w:t>Interaktion yhteydessä määritellään, mitä vastaanottajan pitää tehdä (receiver resposibilities) sanoman saatuaan (jos mitään), luettelemalla interaktio/interaktiot, joilla ko. interaktioon on vastattava. Vastuut määritellään niille interaktioille, joille odotetaan sovellustason vastausta ( = sovellustason kuittausta). Interaktion määrittelyn receiver responsibilities osio määrittelee mahdolliset vastausinteraktiot ja triggerit.</w:t>
      </w:r>
    </w:p>
    <w:p w14:paraId="7654722A" w14:textId="77777777" w:rsidR="00696877" w:rsidRDefault="00696877"/>
    <w:p w14:paraId="20AC9F83" w14:textId="77777777" w:rsidR="00696877" w:rsidRDefault="00696877">
      <w:r>
        <w:t>Jokaisen interaktion receiver responsibilities osioon kuuluu interaktio MCCI_IN000002UV01 eli Accept Ack vaikka sitä ei ole erikseen mainittu. Eli vastaanottajan on aina kyettävä vastaamaan vastaanottokuittauksella jos lähettäjä sitä siirtokehyksessä pyytää.</w:t>
      </w:r>
    </w:p>
    <w:p w14:paraId="19701E83" w14:textId="77777777" w:rsidR="00696877" w:rsidRDefault="00696877"/>
    <w:p w14:paraId="7D4F4AB9" w14:textId="77777777" w:rsidR="00696877" w:rsidRDefault="00696877"/>
    <w:p w14:paraId="65F291D1" w14:textId="77777777" w:rsidR="00696877" w:rsidRDefault="00696877"/>
    <w:p w14:paraId="25D0ED72" w14:textId="77777777" w:rsidR="00696877" w:rsidRPr="00193A9E" w:rsidRDefault="00696877">
      <w:pPr>
        <w:rPr>
          <w:lang w:val="en-US"/>
        </w:rPr>
      </w:pPr>
      <w:r w:rsidRPr="00193A9E">
        <w:rPr>
          <w:lang w:val="en-US"/>
        </w:rPr>
        <w:t>Esimerkki pharmacy domainista:</w:t>
      </w:r>
    </w:p>
    <w:p w14:paraId="5B32052E" w14:textId="77777777" w:rsidR="00696877" w:rsidRPr="00193A9E" w:rsidRDefault="00696877">
      <w:pPr>
        <w:rPr>
          <w:lang w:val="en-US"/>
        </w:rPr>
      </w:pPr>
    </w:p>
    <w:p w14:paraId="28FD9C97" w14:textId="77777777" w:rsidR="00696877" w:rsidRDefault="00696877">
      <w:pPr>
        <w:rPr>
          <w:sz w:val="20"/>
          <w:lang w:val="en-GB"/>
        </w:rPr>
      </w:pPr>
      <w:r w:rsidRPr="00193A9E">
        <w:rPr>
          <w:lang w:val="en-US"/>
        </w:rPr>
        <w:t xml:space="preserve"> </w:t>
      </w:r>
      <w:r>
        <w:rPr>
          <w:sz w:val="20"/>
          <w:lang w:val="en-GB"/>
        </w:rPr>
        <w:t xml:space="preserve">Prescription Topic </w:t>
      </w:r>
    </w:p>
    <w:p w14:paraId="246D0F65" w14:textId="77777777" w:rsidR="00696877" w:rsidRDefault="00696877">
      <w:pPr>
        <w:rPr>
          <w:sz w:val="20"/>
          <w:lang w:val="en-GB"/>
        </w:rPr>
      </w:pPr>
    </w:p>
    <w:p w14:paraId="06F4548F" w14:textId="77777777" w:rsidR="00696877" w:rsidRDefault="00696877">
      <w:pPr>
        <w:rPr>
          <w:sz w:val="20"/>
          <w:lang w:val="en-GB"/>
        </w:rPr>
      </w:pPr>
      <w:r>
        <w:rPr>
          <w:sz w:val="20"/>
          <w:lang w:val="en-GB"/>
        </w:rPr>
        <w:t>2.1   Storyboards</w:t>
      </w:r>
    </w:p>
    <w:p w14:paraId="665CB4A2" w14:textId="77777777" w:rsidR="00696877" w:rsidRDefault="00696877">
      <w:pPr>
        <w:rPr>
          <w:sz w:val="20"/>
          <w:lang w:val="en-GB"/>
        </w:rPr>
      </w:pPr>
      <w:r>
        <w:rPr>
          <w:sz w:val="20"/>
          <w:lang w:val="en-GB"/>
        </w:rPr>
        <w:t>2.2   Application Roles</w:t>
      </w:r>
    </w:p>
    <w:p w14:paraId="0D8A9E05" w14:textId="77777777" w:rsidR="00696877" w:rsidRDefault="00696877">
      <w:pPr>
        <w:rPr>
          <w:sz w:val="20"/>
          <w:lang w:val="en-GB"/>
        </w:rPr>
      </w:pPr>
      <w:r>
        <w:rPr>
          <w:sz w:val="20"/>
          <w:lang w:val="en-GB"/>
        </w:rPr>
        <w:t>2.3   Trigger Events</w:t>
      </w:r>
    </w:p>
    <w:p w14:paraId="19DCE043" w14:textId="77777777" w:rsidR="00696877" w:rsidRDefault="00696877">
      <w:pPr>
        <w:rPr>
          <w:sz w:val="20"/>
          <w:lang w:val="en-GB"/>
        </w:rPr>
      </w:pPr>
      <w:r>
        <w:rPr>
          <w:sz w:val="20"/>
          <w:lang w:val="en-GB"/>
        </w:rPr>
        <w:t>2.4   Refined Message Information Models</w:t>
      </w:r>
    </w:p>
    <w:p w14:paraId="499437E4" w14:textId="77777777" w:rsidR="00696877" w:rsidRPr="00193A9E" w:rsidRDefault="00696877">
      <w:pPr>
        <w:rPr>
          <w:sz w:val="20"/>
        </w:rPr>
      </w:pPr>
      <w:r w:rsidRPr="00193A9E">
        <w:rPr>
          <w:sz w:val="20"/>
        </w:rPr>
        <w:t>2.5   Hierarchical Message Descriptions</w:t>
      </w:r>
    </w:p>
    <w:p w14:paraId="5630FF97" w14:textId="77777777" w:rsidR="00696877" w:rsidRPr="00193A9E" w:rsidRDefault="00696877">
      <w:pPr>
        <w:rPr>
          <w:sz w:val="20"/>
        </w:rPr>
      </w:pPr>
      <w:r w:rsidRPr="00193A9E">
        <w:rPr>
          <w:sz w:val="20"/>
        </w:rPr>
        <w:t>2.6   Interactions</w:t>
      </w:r>
    </w:p>
    <w:p w14:paraId="30CA34EC" w14:textId="77777777" w:rsidR="00696877" w:rsidRPr="00193A9E" w:rsidRDefault="00696877">
      <w:r w:rsidRPr="00193A9E">
        <w:t xml:space="preserve"> </w:t>
      </w:r>
    </w:p>
    <w:p w14:paraId="585D1F3E" w14:textId="77777777" w:rsidR="00696877" w:rsidRDefault="00696877">
      <w:pPr>
        <w:rPr>
          <w:i/>
          <w:iCs/>
        </w:rPr>
      </w:pPr>
      <w:r>
        <w:t xml:space="preserve">Sovellusalueen yleismallin (D-MIM) tutkimisen, yleiskuvauksen ja käyttötapauskuvauksien tutkimisen jälkeen seuraavaksi kannattaa tutkia interaktioiden luetteloa. </w:t>
      </w:r>
      <w:r>
        <w:rPr>
          <w:i/>
          <w:iCs/>
        </w:rPr>
        <w:t>Luettelosta valitaan suomenkieliseen dokumenttiin Suomessa käytettävät interaktiot.</w:t>
      </w:r>
    </w:p>
    <w:p w14:paraId="078481BE" w14:textId="77777777" w:rsidR="00696877" w:rsidRDefault="00696877"/>
    <w:p w14:paraId="0171FEF0" w14:textId="77777777" w:rsidR="00696877" w:rsidRDefault="00696877"/>
    <w:p w14:paraId="0D4DF769" w14:textId="77777777" w:rsidR="00696877" w:rsidRDefault="00696877"/>
    <w:p w14:paraId="03192FCC" w14:textId="77777777" w:rsidR="00696877" w:rsidRDefault="00696877">
      <w:r>
        <w:t>HL7-standardissa kunkin interaktion kohdalla on määritelty seuraavat seikat:</w:t>
      </w:r>
    </w:p>
    <w:p w14:paraId="784B4A02" w14:textId="77777777" w:rsidR="00696877" w:rsidRDefault="00696877"/>
    <w:p w14:paraId="7B632D51" w14:textId="77777777" w:rsidR="00696877" w:rsidRDefault="00696877">
      <w:pPr>
        <w:numPr>
          <w:ilvl w:val="0"/>
          <w:numId w:val="10"/>
        </w:numPr>
        <w:rPr>
          <w:lang w:val="en-GB"/>
        </w:rPr>
      </w:pPr>
      <w:r>
        <w:rPr>
          <w:lang w:val="en-GB"/>
        </w:rPr>
        <w:t>liipaisin (trigger event)</w:t>
      </w:r>
    </w:p>
    <w:p w14:paraId="26CE7C08" w14:textId="77777777" w:rsidR="00696877" w:rsidRDefault="00696877">
      <w:pPr>
        <w:numPr>
          <w:ilvl w:val="0"/>
          <w:numId w:val="10"/>
        </w:numPr>
        <w:rPr>
          <w:lang w:val="en-GB"/>
        </w:rPr>
      </w:pPr>
      <w:r>
        <w:rPr>
          <w:lang w:val="en-GB"/>
        </w:rPr>
        <w:t>siirtokehys (transmission wrapper)</w:t>
      </w:r>
    </w:p>
    <w:p w14:paraId="5A78FF45" w14:textId="77777777" w:rsidR="00696877" w:rsidRDefault="00696877">
      <w:pPr>
        <w:numPr>
          <w:ilvl w:val="0"/>
          <w:numId w:val="10"/>
        </w:numPr>
        <w:rPr>
          <w:lang w:val="en-GB"/>
        </w:rPr>
      </w:pPr>
      <w:r>
        <w:rPr>
          <w:lang w:val="en-GB"/>
        </w:rPr>
        <w:t>kontrollikehys (control act wapper)</w:t>
      </w:r>
    </w:p>
    <w:p w14:paraId="6EE5D507" w14:textId="77777777" w:rsidR="00696877" w:rsidRDefault="00696877">
      <w:pPr>
        <w:numPr>
          <w:ilvl w:val="0"/>
          <w:numId w:val="10"/>
        </w:numPr>
      </w:pPr>
      <w:r>
        <w:t xml:space="preserve">sanomatyyppi (message type) </w:t>
      </w:r>
    </w:p>
    <w:p w14:paraId="022A5B04" w14:textId="77777777" w:rsidR="00696877" w:rsidRDefault="00696877">
      <w:pPr>
        <w:numPr>
          <w:ilvl w:val="0"/>
          <w:numId w:val="10"/>
        </w:numPr>
      </w:pPr>
      <w:r>
        <w:t>lähettäjän ja vastaanottajan roolit</w:t>
      </w:r>
    </w:p>
    <w:p w14:paraId="2DF26A77" w14:textId="77777777" w:rsidR="00696877" w:rsidRDefault="00696877">
      <w:pPr>
        <w:numPr>
          <w:ilvl w:val="0"/>
          <w:numId w:val="10"/>
        </w:numPr>
        <w:rPr>
          <w:lang w:val="en-GB"/>
        </w:rPr>
      </w:pPr>
      <w:r>
        <w:rPr>
          <w:lang w:val="en-GB"/>
        </w:rPr>
        <w:t>receiver responsibilities (vastausinteraktiot)</w:t>
      </w:r>
    </w:p>
    <w:p w14:paraId="47EB320C" w14:textId="77777777" w:rsidR="00696877" w:rsidRDefault="00696877">
      <w:pPr>
        <w:rPr>
          <w:lang w:val="en-GB"/>
        </w:rPr>
      </w:pPr>
    </w:p>
    <w:p w14:paraId="24EBC689" w14:textId="77777777" w:rsidR="00696877" w:rsidRDefault="00696877">
      <w:pPr>
        <w:rPr>
          <w:lang w:val="en-GB"/>
        </w:rPr>
      </w:pPr>
    </w:p>
    <w:p w14:paraId="042C36E3" w14:textId="77777777" w:rsidR="00696877" w:rsidRDefault="00696877">
      <w:r>
        <w:t>Sanomatyypin kautta päästään:</w:t>
      </w:r>
    </w:p>
    <w:p w14:paraId="2F425006" w14:textId="77777777" w:rsidR="00696877" w:rsidRDefault="00696877"/>
    <w:p w14:paraId="1E04BA71" w14:textId="77777777" w:rsidR="00696877" w:rsidRDefault="00696877">
      <w:pPr>
        <w:numPr>
          <w:ilvl w:val="0"/>
          <w:numId w:val="11"/>
        </w:numPr>
      </w:pPr>
      <w:r>
        <w:t>R-MIM-kuvaukseen</w:t>
      </w:r>
    </w:p>
    <w:p w14:paraId="367146BC" w14:textId="77777777" w:rsidR="00696877" w:rsidRDefault="00696877">
      <w:pPr>
        <w:numPr>
          <w:ilvl w:val="0"/>
          <w:numId w:val="11"/>
        </w:numPr>
      </w:pPr>
      <w:r>
        <w:t>Hierarkiseen sanomakuvaukseen</w:t>
      </w:r>
    </w:p>
    <w:p w14:paraId="32B3714A" w14:textId="77777777" w:rsidR="00696877" w:rsidRDefault="00696877"/>
    <w:p w14:paraId="290DF94E" w14:textId="77777777" w:rsidR="00696877" w:rsidRDefault="00696877">
      <w:r>
        <w:t>Hierarkisen sanomakuvauksen kautta on määritys ja linkki mm. seuraaviin asioihin:</w:t>
      </w:r>
    </w:p>
    <w:p w14:paraId="1821DB83" w14:textId="77777777" w:rsidR="00696877" w:rsidRDefault="00696877"/>
    <w:p w14:paraId="65EEF094" w14:textId="77777777" w:rsidR="00696877" w:rsidRDefault="00696877"/>
    <w:p w14:paraId="1A903C41" w14:textId="77777777" w:rsidR="00696877" w:rsidRDefault="00696877">
      <w:pPr>
        <w:numPr>
          <w:ilvl w:val="0"/>
          <w:numId w:val="12"/>
        </w:numPr>
      </w:pPr>
      <w:r>
        <w:t>Luokkamäärittely</w:t>
      </w:r>
    </w:p>
    <w:p w14:paraId="2A643EF7" w14:textId="77777777" w:rsidR="00696877" w:rsidRDefault="00696877">
      <w:pPr>
        <w:numPr>
          <w:ilvl w:val="0"/>
          <w:numId w:val="12"/>
        </w:numPr>
      </w:pPr>
      <w:r>
        <w:t>RIM-attribuutti</w:t>
      </w:r>
    </w:p>
    <w:p w14:paraId="62D049CB" w14:textId="77777777" w:rsidR="00696877" w:rsidRDefault="00696877">
      <w:pPr>
        <w:numPr>
          <w:ilvl w:val="0"/>
          <w:numId w:val="12"/>
        </w:numPr>
      </w:pPr>
      <w:r>
        <w:t>tietotyyppi</w:t>
      </w:r>
    </w:p>
    <w:p w14:paraId="6BABD632" w14:textId="77777777" w:rsidR="00696877" w:rsidRDefault="00696877">
      <w:pPr>
        <w:numPr>
          <w:ilvl w:val="0"/>
          <w:numId w:val="12"/>
        </w:numPr>
      </w:pPr>
      <w:r>
        <w:t>sanasto</w:t>
      </w:r>
    </w:p>
    <w:p w14:paraId="3A453A1F" w14:textId="77777777" w:rsidR="00696877" w:rsidRDefault="00696877"/>
    <w:p w14:paraId="0CD377C7" w14:textId="77777777" w:rsidR="00696877" w:rsidRDefault="00696877">
      <w:r>
        <w:t>Useampi kuin yksi sanomakuvaus voi käyttää samaa hierarkista sanomakuvausta.</w:t>
      </w:r>
    </w:p>
    <w:p w14:paraId="27A6CFD5" w14:textId="77777777" w:rsidR="00696877" w:rsidRDefault="00696877"/>
    <w:p w14:paraId="457FDD3E" w14:textId="77777777" w:rsidR="00696877" w:rsidRDefault="00696877"/>
    <w:p w14:paraId="55577C92" w14:textId="77777777" w:rsidR="00696877" w:rsidRDefault="00696877">
      <w:r>
        <w:t>Kun sovellusalueen yleinen juoni on selvillä, interaktioluettelo on siis erinomainen entry interaktiossa tarvittaviin teknisiin määrityksiin.</w:t>
      </w:r>
    </w:p>
    <w:p w14:paraId="1852E035" w14:textId="77777777" w:rsidR="00696877" w:rsidRDefault="00696877"/>
    <w:p w14:paraId="3E700BB3" w14:textId="77777777" w:rsidR="00696877" w:rsidRPr="00193A9E" w:rsidRDefault="00696877">
      <w:pPr>
        <w:rPr>
          <w:lang w:val="en-US"/>
        </w:rPr>
      </w:pPr>
      <w:r w:rsidRPr="00193A9E">
        <w:rPr>
          <w:lang w:val="en-US"/>
        </w:rPr>
        <w:t>Esimerkki laboratoriopyynnön interaktiosta:</w:t>
      </w:r>
    </w:p>
    <w:p w14:paraId="6B7D9F93" w14:textId="77777777" w:rsidR="00696877" w:rsidRPr="00193A9E" w:rsidRDefault="00696877">
      <w:pPr>
        <w:rPr>
          <w:lang w:val="en-US"/>
        </w:rPr>
      </w:pPr>
    </w:p>
    <w:p w14:paraId="4D5FCA87" w14:textId="77777777" w:rsidR="00696877" w:rsidRDefault="00696877">
      <w:pPr>
        <w:rPr>
          <w:lang w:val="en-GB"/>
        </w:rPr>
      </w:pPr>
      <w:r>
        <w:rPr>
          <w:lang w:val="en-GB"/>
        </w:rPr>
        <w:t>Order Fulfillment Request with Receiver Responsibilities  (POLB_IN111100)</w:t>
      </w:r>
    </w:p>
    <w:p w14:paraId="6EE98E42" w14:textId="77777777" w:rsidR="00696877" w:rsidRDefault="00696877">
      <w:pPr>
        <w:rPr>
          <w:lang w:val="en-GB"/>
        </w:rPr>
      </w:pPr>
    </w:p>
    <w:p w14:paraId="1103656D" w14:textId="77777777" w:rsidR="00696877" w:rsidRDefault="00696877">
      <w:pPr>
        <w:pStyle w:val="Sisluet1"/>
        <w:rPr>
          <w:szCs w:val="24"/>
          <w:lang w:val="en-GB" w:eastAsia="fi-FI"/>
        </w:rPr>
      </w:pPr>
      <w:r>
        <w:rPr>
          <w:szCs w:val="24"/>
          <w:lang w:val="en-GB" w:eastAsia="fi-FI"/>
        </w:rPr>
        <w:t>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3"/>
        <w:gridCol w:w="4223"/>
      </w:tblGrid>
      <w:tr w:rsidR="00696877" w14:paraId="09969A1E" w14:textId="77777777">
        <w:tblPrEx>
          <w:tblCellMar>
            <w:top w:w="0" w:type="dxa"/>
            <w:bottom w:w="0" w:type="dxa"/>
          </w:tblCellMar>
        </w:tblPrEx>
        <w:tc>
          <w:tcPr>
            <w:tcW w:w="4223" w:type="dxa"/>
          </w:tcPr>
          <w:p w14:paraId="4A56CC5B" w14:textId="77777777" w:rsidR="00696877" w:rsidRDefault="00696877">
            <w:pPr>
              <w:rPr>
                <w:lang w:val="en-GB"/>
              </w:rPr>
            </w:pPr>
            <w:r>
              <w:rPr>
                <w:lang w:val="en-GB"/>
              </w:rPr>
              <w:t>Structured Name</w:t>
            </w:r>
          </w:p>
        </w:tc>
        <w:tc>
          <w:tcPr>
            <w:tcW w:w="4223" w:type="dxa"/>
          </w:tcPr>
          <w:p w14:paraId="7EEA9D04" w14:textId="77777777" w:rsidR="00696877" w:rsidRDefault="00696877">
            <w:pPr>
              <w:rPr>
                <w:lang w:val="en-GB"/>
              </w:rPr>
            </w:pPr>
            <w:r>
              <w:rPr>
                <w:lang w:val="en-GB"/>
              </w:rPr>
              <w:t>Interactions With Receiver Responsibilities Order Activate Fulfillment Request</w:t>
            </w:r>
          </w:p>
        </w:tc>
      </w:tr>
      <w:tr w:rsidR="00696877" w14:paraId="086D19FF" w14:textId="77777777">
        <w:tblPrEx>
          <w:tblCellMar>
            <w:top w:w="0" w:type="dxa"/>
            <w:bottom w:w="0" w:type="dxa"/>
          </w:tblCellMar>
        </w:tblPrEx>
        <w:tc>
          <w:tcPr>
            <w:tcW w:w="4223" w:type="dxa"/>
          </w:tcPr>
          <w:p w14:paraId="71A32785" w14:textId="77777777" w:rsidR="00696877" w:rsidRDefault="00696877">
            <w:pPr>
              <w:rPr>
                <w:lang w:val="en-GB"/>
              </w:rPr>
            </w:pPr>
            <w:r>
              <w:rPr>
                <w:lang w:val="en-GB"/>
              </w:rPr>
              <w:t>Trigger Event</w:t>
            </w:r>
          </w:p>
        </w:tc>
        <w:tc>
          <w:tcPr>
            <w:tcW w:w="4223" w:type="dxa"/>
          </w:tcPr>
          <w:p w14:paraId="1B30031E" w14:textId="77777777" w:rsidR="00696877" w:rsidRDefault="00696877">
            <w:pPr>
              <w:rPr>
                <w:lang w:val="en-GB"/>
              </w:rPr>
            </w:pPr>
            <w:r>
              <w:rPr>
                <w:lang w:val="en-GB"/>
              </w:rPr>
              <w:t xml:space="preserve">Order Activate </w:t>
            </w:r>
          </w:p>
          <w:p w14:paraId="1BF45BA9" w14:textId="77777777" w:rsidR="00696877" w:rsidRDefault="00696877">
            <w:pPr>
              <w:rPr>
                <w:lang w:val="en-GB"/>
              </w:rPr>
            </w:pPr>
            <w:r>
              <w:rPr>
                <w:lang w:val="en-GB"/>
              </w:rPr>
              <w:t>POLB_TE001100</w:t>
            </w:r>
          </w:p>
        </w:tc>
      </w:tr>
      <w:tr w:rsidR="00696877" w14:paraId="651E280D" w14:textId="77777777">
        <w:tblPrEx>
          <w:tblCellMar>
            <w:top w:w="0" w:type="dxa"/>
            <w:bottom w:w="0" w:type="dxa"/>
          </w:tblCellMar>
        </w:tblPrEx>
        <w:tc>
          <w:tcPr>
            <w:tcW w:w="4223" w:type="dxa"/>
          </w:tcPr>
          <w:p w14:paraId="5C8AF692" w14:textId="77777777" w:rsidR="00696877" w:rsidRDefault="00696877">
            <w:pPr>
              <w:rPr>
                <w:lang w:val="en-GB"/>
              </w:rPr>
            </w:pPr>
            <w:r>
              <w:rPr>
                <w:lang w:val="en-GB"/>
              </w:rPr>
              <w:t>Transmission Wrapper</w:t>
            </w:r>
          </w:p>
        </w:tc>
        <w:tc>
          <w:tcPr>
            <w:tcW w:w="4223" w:type="dxa"/>
          </w:tcPr>
          <w:p w14:paraId="5A221BF3" w14:textId="77777777" w:rsidR="00696877" w:rsidRDefault="00696877">
            <w:pPr>
              <w:rPr>
                <w:lang w:val="en-GB"/>
              </w:rPr>
            </w:pPr>
            <w:r>
              <w:rPr>
                <w:lang w:val="en-GB"/>
              </w:rPr>
              <w:t xml:space="preserve">Send Message Payload </w:t>
            </w:r>
          </w:p>
          <w:p w14:paraId="69971C1B" w14:textId="77777777" w:rsidR="00696877" w:rsidRDefault="00696877">
            <w:pPr>
              <w:rPr>
                <w:lang w:val="en-GB"/>
              </w:rPr>
            </w:pPr>
            <w:r>
              <w:rPr>
                <w:lang w:val="en-GB"/>
              </w:rPr>
              <w:t>MCCI_MT000100UV01</w:t>
            </w:r>
          </w:p>
        </w:tc>
      </w:tr>
      <w:tr w:rsidR="00696877" w14:paraId="1C960C8E" w14:textId="77777777">
        <w:tblPrEx>
          <w:tblCellMar>
            <w:top w:w="0" w:type="dxa"/>
            <w:bottom w:w="0" w:type="dxa"/>
          </w:tblCellMar>
        </w:tblPrEx>
        <w:tc>
          <w:tcPr>
            <w:tcW w:w="4223" w:type="dxa"/>
          </w:tcPr>
          <w:p w14:paraId="50F3584F" w14:textId="77777777" w:rsidR="00696877" w:rsidRDefault="00696877">
            <w:pPr>
              <w:rPr>
                <w:lang w:val="en-GB"/>
              </w:rPr>
            </w:pPr>
            <w:r>
              <w:rPr>
                <w:lang w:val="en-GB"/>
              </w:rPr>
              <w:t>Control Act Wrapper</w:t>
            </w:r>
          </w:p>
        </w:tc>
        <w:tc>
          <w:tcPr>
            <w:tcW w:w="4223" w:type="dxa"/>
          </w:tcPr>
          <w:p w14:paraId="228FA385" w14:textId="77777777" w:rsidR="00696877" w:rsidRDefault="00696877">
            <w:pPr>
              <w:rPr>
                <w:lang w:val="en-GB"/>
              </w:rPr>
            </w:pPr>
            <w:r>
              <w:rPr>
                <w:lang w:val="en-GB"/>
              </w:rPr>
              <w:t xml:space="preserve">Trigger Event Control Act </w:t>
            </w:r>
          </w:p>
          <w:p w14:paraId="7B80F077" w14:textId="77777777" w:rsidR="00696877" w:rsidRDefault="00696877">
            <w:pPr>
              <w:rPr>
                <w:lang w:val="en-GB"/>
              </w:rPr>
            </w:pPr>
            <w:r>
              <w:rPr>
                <w:lang w:val="en-GB"/>
              </w:rPr>
              <w:t>MCAI_MT700201UV01</w:t>
            </w:r>
          </w:p>
        </w:tc>
      </w:tr>
      <w:tr w:rsidR="00696877" w14:paraId="5DB5A5D0" w14:textId="77777777">
        <w:tblPrEx>
          <w:tblCellMar>
            <w:top w:w="0" w:type="dxa"/>
            <w:bottom w:w="0" w:type="dxa"/>
          </w:tblCellMar>
        </w:tblPrEx>
        <w:tc>
          <w:tcPr>
            <w:tcW w:w="4223" w:type="dxa"/>
          </w:tcPr>
          <w:p w14:paraId="436C58DC" w14:textId="77777777" w:rsidR="00696877" w:rsidRDefault="00696877">
            <w:pPr>
              <w:rPr>
                <w:lang w:val="en-GB"/>
              </w:rPr>
            </w:pPr>
            <w:r>
              <w:rPr>
                <w:lang w:val="en-GB"/>
              </w:rPr>
              <w:t>Message Type</w:t>
            </w:r>
          </w:p>
        </w:tc>
        <w:tc>
          <w:tcPr>
            <w:tcW w:w="4223" w:type="dxa"/>
          </w:tcPr>
          <w:p w14:paraId="2E99CF62" w14:textId="77777777" w:rsidR="00696877" w:rsidRDefault="00696877">
            <w:pPr>
              <w:rPr>
                <w:lang w:val="en-GB"/>
              </w:rPr>
            </w:pPr>
            <w:r>
              <w:rPr>
                <w:lang w:val="en-GB"/>
              </w:rPr>
              <w:t>Placer Order  POLB_MT001000</w:t>
            </w:r>
          </w:p>
        </w:tc>
      </w:tr>
      <w:tr w:rsidR="00696877" w14:paraId="5F0E9492" w14:textId="77777777">
        <w:tblPrEx>
          <w:tblCellMar>
            <w:top w:w="0" w:type="dxa"/>
            <w:bottom w:w="0" w:type="dxa"/>
          </w:tblCellMar>
        </w:tblPrEx>
        <w:tc>
          <w:tcPr>
            <w:tcW w:w="4223" w:type="dxa"/>
          </w:tcPr>
          <w:p w14:paraId="1CA6F3C8" w14:textId="77777777" w:rsidR="00696877" w:rsidRDefault="00696877">
            <w:pPr>
              <w:rPr>
                <w:lang w:val="en-GB"/>
              </w:rPr>
            </w:pPr>
            <w:r>
              <w:rPr>
                <w:lang w:val="en-GB"/>
              </w:rPr>
              <w:t>Sending and Receiving Roles</w:t>
            </w:r>
          </w:p>
        </w:tc>
        <w:tc>
          <w:tcPr>
            <w:tcW w:w="4223" w:type="dxa"/>
          </w:tcPr>
          <w:p w14:paraId="4BE3039E" w14:textId="77777777" w:rsidR="00696877" w:rsidRDefault="00696877">
            <w:pPr>
              <w:rPr>
                <w:lang w:val="en-GB"/>
              </w:rPr>
            </w:pPr>
          </w:p>
        </w:tc>
      </w:tr>
      <w:tr w:rsidR="00696877" w14:paraId="3BE890A3" w14:textId="77777777">
        <w:tblPrEx>
          <w:tblCellMar>
            <w:top w:w="0" w:type="dxa"/>
            <w:bottom w:w="0" w:type="dxa"/>
          </w:tblCellMar>
        </w:tblPrEx>
        <w:tc>
          <w:tcPr>
            <w:tcW w:w="4223" w:type="dxa"/>
          </w:tcPr>
          <w:p w14:paraId="4D668C84" w14:textId="77777777" w:rsidR="00696877" w:rsidRDefault="00696877">
            <w:pPr>
              <w:rPr>
                <w:lang w:val="en-GB"/>
              </w:rPr>
            </w:pPr>
            <w:r>
              <w:rPr>
                <w:lang w:val="en-GB"/>
              </w:rPr>
              <w:t>Sender</w:t>
            </w:r>
          </w:p>
        </w:tc>
        <w:tc>
          <w:tcPr>
            <w:tcW w:w="4223" w:type="dxa"/>
          </w:tcPr>
          <w:p w14:paraId="722977DF" w14:textId="77777777" w:rsidR="00696877" w:rsidRDefault="00696877">
            <w:pPr>
              <w:rPr>
                <w:lang w:val="en-GB"/>
              </w:rPr>
            </w:pPr>
            <w:r>
              <w:rPr>
                <w:lang w:val="en-GB"/>
              </w:rPr>
              <w:t>Order Placer  POLB_AR010000</w:t>
            </w:r>
          </w:p>
        </w:tc>
      </w:tr>
      <w:tr w:rsidR="00696877" w14:paraId="0F54A22C" w14:textId="77777777">
        <w:tblPrEx>
          <w:tblCellMar>
            <w:top w:w="0" w:type="dxa"/>
            <w:bottom w:w="0" w:type="dxa"/>
          </w:tblCellMar>
        </w:tblPrEx>
        <w:tc>
          <w:tcPr>
            <w:tcW w:w="4223" w:type="dxa"/>
          </w:tcPr>
          <w:p w14:paraId="640182F9" w14:textId="77777777" w:rsidR="00696877" w:rsidRDefault="00696877">
            <w:pPr>
              <w:rPr>
                <w:lang w:val="en-GB"/>
              </w:rPr>
            </w:pPr>
            <w:r>
              <w:rPr>
                <w:lang w:val="en-GB"/>
              </w:rPr>
              <w:t>Receiver</w:t>
            </w:r>
          </w:p>
        </w:tc>
        <w:tc>
          <w:tcPr>
            <w:tcW w:w="4223" w:type="dxa"/>
          </w:tcPr>
          <w:p w14:paraId="290A686B" w14:textId="77777777" w:rsidR="00696877" w:rsidRDefault="00696877">
            <w:pPr>
              <w:rPr>
                <w:lang w:val="en-GB"/>
              </w:rPr>
            </w:pPr>
            <w:r>
              <w:rPr>
                <w:lang w:val="en-GB"/>
              </w:rPr>
              <w:t>Order Fulfiller  POLB_AR020000</w:t>
            </w:r>
          </w:p>
        </w:tc>
      </w:tr>
    </w:tbl>
    <w:p w14:paraId="3CDE2888" w14:textId="77777777" w:rsidR="00696877" w:rsidRDefault="00696877">
      <w:pPr>
        <w:rPr>
          <w:lang w:val="en-GB"/>
        </w:rPr>
      </w:pPr>
    </w:p>
    <w:p w14:paraId="31C5CC3D" w14:textId="77777777" w:rsidR="00696877" w:rsidRDefault="00696877">
      <w:pPr>
        <w:rPr>
          <w:lang w:val="en-GB"/>
        </w:rPr>
      </w:pPr>
      <w:r>
        <w:rPr>
          <w:lang w:val="en-GB"/>
        </w:rPr>
        <w:t>Receiver Responsibilities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6"/>
        <w:gridCol w:w="1887"/>
        <w:gridCol w:w="1847"/>
      </w:tblGrid>
      <w:tr w:rsidR="00696877" w14:paraId="5F1C0269" w14:textId="77777777">
        <w:tblPrEx>
          <w:tblCellMar>
            <w:top w:w="0" w:type="dxa"/>
            <w:bottom w:w="0" w:type="dxa"/>
          </w:tblCellMar>
        </w:tblPrEx>
        <w:trPr>
          <w:trHeight w:val="443"/>
        </w:trPr>
        <w:tc>
          <w:tcPr>
            <w:tcW w:w="0" w:type="auto"/>
          </w:tcPr>
          <w:p w14:paraId="0C390A0B" w14:textId="77777777" w:rsidR="00696877" w:rsidRDefault="00696877">
            <w:pPr>
              <w:rPr>
                <w:lang w:val="en-GB"/>
              </w:rPr>
            </w:pPr>
            <w:r>
              <w:rPr>
                <w:lang w:val="en-GB"/>
              </w:rPr>
              <w:t>Reason</w:t>
            </w:r>
          </w:p>
        </w:tc>
        <w:tc>
          <w:tcPr>
            <w:tcW w:w="0" w:type="auto"/>
          </w:tcPr>
          <w:p w14:paraId="0342FF39" w14:textId="77777777" w:rsidR="00696877" w:rsidRDefault="00696877">
            <w:pPr>
              <w:rPr>
                <w:lang w:val="en-GB"/>
              </w:rPr>
            </w:pPr>
            <w:r>
              <w:rPr>
                <w:lang w:val="en-GB"/>
              </w:rPr>
              <w:t>Trigger Event</w:t>
            </w:r>
          </w:p>
        </w:tc>
        <w:tc>
          <w:tcPr>
            <w:tcW w:w="0" w:type="auto"/>
          </w:tcPr>
          <w:p w14:paraId="3C45DC2A" w14:textId="77777777" w:rsidR="00696877" w:rsidRDefault="00696877">
            <w:pPr>
              <w:rPr>
                <w:lang w:val="en-GB"/>
              </w:rPr>
            </w:pPr>
            <w:r>
              <w:rPr>
                <w:lang w:val="en-GB"/>
              </w:rPr>
              <w:t>Interaction</w:t>
            </w:r>
          </w:p>
        </w:tc>
      </w:tr>
      <w:tr w:rsidR="00696877" w14:paraId="7A1E9D08" w14:textId="77777777">
        <w:tblPrEx>
          <w:tblCellMar>
            <w:top w:w="0" w:type="dxa"/>
            <w:bottom w:w="0" w:type="dxa"/>
          </w:tblCellMar>
        </w:tblPrEx>
        <w:tc>
          <w:tcPr>
            <w:tcW w:w="0" w:type="auto"/>
          </w:tcPr>
          <w:p w14:paraId="50956E1B" w14:textId="77777777" w:rsidR="00696877" w:rsidRDefault="00696877">
            <w:pPr>
              <w:rPr>
                <w:lang w:val="en-GB"/>
              </w:rPr>
            </w:pPr>
            <w:r>
              <w:rPr>
                <w:color w:val="000000"/>
                <w:szCs w:val="20"/>
                <w:lang w:val="en-GB"/>
              </w:rPr>
              <w:t>The receiver is confirming receipt of the order fulfillment request</w:t>
            </w:r>
          </w:p>
        </w:tc>
        <w:tc>
          <w:tcPr>
            <w:tcW w:w="0" w:type="auto"/>
          </w:tcPr>
          <w:p w14:paraId="0FADD43C" w14:textId="77777777" w:rsidR="00696877" w:rsidRDefault="00696877">
            <w:pPr>
              <w:rPr>
                <w:lang w:val="de-DE"/>
              </w:rPr>
            </w:pPr>
            <w:r>
              <w:rPr>
                <w:lang w:val="de-DE"/>
              </w:rPr>
              <w:t>POLB_TE001002</w:t>
            </w:r>
          </w:p>
        </w:tc>
        <w:tc>
          <w:tcPr>
            <w:tcW w:w="0" w:type="auto"/>
          </w:tcPr>
          <w:p w14:paraId="1AB3ADC8" w14:textId="77777777" w:rsidR="00696877" w:rsidRDefault="00696877">
            <w:pPr>
              <w:rPr>
                <w:lang w:val="de-DE"/>
              </w:rPr>
            </w:pPr>
            <w:r>
              <w:rPr>
                <w:lang w:val="de-DE"/>
              </w:rPr>
              <w:t>POLB_IN121000</w:t>
            </w:r>
          </w:p>
        </w:tc>
      </w:tr>
      <w:tr w:rsidR="00696877" w14:paraId="30C2760F" w14:textId="77777777">
        <w:tblPrEx>
          <w:tblCellMar>
            <w:top w:w="0" w:type="dxa"/>
            <w:bottom w:w="0" w:type="dxa"/>
          </w:tblCellMar>
        </w:tblPrEx>
        <w:tc>
          <w:tcPr>
            <w:tcW w:w="0" w:type="auto"/>
          </w:tcPr>
          <w:p w14:paraId="037B31C6" w14:textId="77777777" w:rsidR="00696877" w:rsidRDefault="00696877">
            <w:pPr>
              <w:rPr>
                <w:lang w:val="en-GB"/>
              </w:rPr>
            </w:pPr>
            <w:r>
              <w:rPr>
                <w:color w:val="000000"/>
                <w:szCs w:val="20"/>
                <w:lang w:val="en-GB"/>
              </w:rPr>
              <w:t>The receiver is rejecting the order fulfillment request</w:t>
            </w:r>
          </w:p>
        </w:tc>
        <w:tc>
          <w:tcPr>
            <w:tcW w:w="0" w:type="auto"/>
          </w:tcPr>
          <w:p w14:paraId="283121C4" w14:textId="77777777" w:rsidR="00696877" w:rsidRDefault="00696877">
            <w:pPr>
              <w:rPr>
                <w:lang w:val="de-DE"/>
              </w:rPr>
            </w:pPr>
            <w:r>
              <w:rPr>
                <w:lang w:val="de-DE"/>
              </w:rPr>
              <w:t>POLB_TE001003</w:t>
            </w:r>
          </w:p>
        </w:tc>
        <w:tc>
          <w:tcPr>
            <w:tcW w:w="0" w:type="auto"/>
          </w:tcPr>
          <w:p w14:paraId="7FE935D0" w14:textId="77777777" w:rsidR="00696877" w:rsidRDefault="00696877">
            <w:pPr>
              <w:rPr>
                <w:lang w:val="de-DE"/>
              </w:rPr>
            </w:pPr>
            <w:r>
              <w:rPr>
                <w:lang w:val="de-DE"/>
              </w:rPr>
              <w:t>POLB_IN121001</w:t>
            </w:r>
          </w:p>
        </w:tc>
      </w:tr>
      <w:tr w:rsidR="00696877" w14:paraId="3C8698AC" w14:textId="77777777">
        <w:tblPrEx>
          <w:tblCellMar>
            <w:top w:w="0" w:type="dxa"/>
            <w:bottom w:w="0" w:type="dxa"/>
          </w:tblCellMar>
        </w:tblPrEx>
        <w:tc>
          <w:tcPr>
            <w:tcW w:w="0" w:type="auto"/>
          </w:tcPr>
          <w:p w14:paraId="2F37DCEA" w14:textId="77777777" w:rsidR="00696877" w:rsidRDefault="00696877">
            <w:pPr>
              <w:rPr>
                <w:lang w:val="en-GB"/>
              </w:rPr>
            </w:pPr>
            <w:r>
              <w:rPr>
                <w:color w:val="000000"/>
                <w:szCs w:val="20"/>
                <w:lang w:val="en-GB"/>
              </w:rPr>
              <w:t>The receiver is responding with a promise to fulfill the order</w:t>
            </w:r>
          </w:p>
        </w:tc>
        <w:tc>
          <w:tcPr>
            <w:tcW w:w="0" w:type="auto"/>
          </w:tcPr>
          <w:p w14:paraId="0D22D115" w14:textId="77777777" w:rsidR="00696877" w:rsidRDefault="00696877">
            <w:pPr>
              <w:rPr>
                <w:lang w:val="de-DE"/>
              </w:rPr>
            </w:pPr>
            <w:r>
              <w:rPr>
                <w:lang w:val="de-DE"/>
              </w:rPr>
              <w:t>POLB_TE002100</w:t>
            </w:r>
          </w:p>
        </w:tc>
        <w:tc>
          <w:tcPr>
            <w:tcW w:w="0" w:type="auto"/>
          </w:tcPr>
          <w:p w14:paraId="0BBBBE77" w14:textId="77777777" w:rsidR="00696877" w:rsidRDefault="00696877">
            <w:pPr>
              <w:rPr>
                <w:lang w:val="de-DE"/>
              </w:rPr>
            </w:pPr>
            <w:r>
              <w:rPr>
                <w:lang w:val="de-DE"/>
              </w:rPr>
              <w:t>POLB_IN122103</w:t>
            </w:r>
          </w:p>
        </w:tc>
      </w:tr>
      <w:tr w:rsidR="00696877" w14:paraId="4849879E" w14:textId="77777777">
        <w:tblPrEx>
          <w:tblCellMar>
            <w:top w:w="0" w:type="dxa"/>
            <w:bottom w:w="0" w:type="dxa"/>
          </w:tblCellMar>
        </w:tblPrEx>
        <w:tc>
          <w:tcPr>
            <w:tcW w:w="0" w:type="auto"/>
          </w:tcPr>
          <w:p w14:paraId="129BD63A" w14:textId="77777777" w:rsidR="00696877" w:rsidRDefault="00696877">
            <w:pPr>
              <w:rPr>
                <w:color w:val="000000"/>
                <w:szCs w:val="20"/>
                <w:lang w:val="en-GB"/>
              </w:rPr>
            </w:pPr>
            <w:r>
              <w:rPr>
                <w:color w:val="000000"/>
                <w:szCs w:val="20"/>
                <w:lang w:val="en-GB"/>
              </w:rPr>
              <w:t>The receiver is responding with a completed result that fulfills the order</w:t>
            </w:r>
          </w:p>
        </w:tc>
        <w:tc>
          <w:tcPr>
            <w:tcW w:w="0" w:type="auto"/>
          </w:tcPr>
          <w:p w14:paraId="7F763D71" w14:textId="77777777" w:rsidR="00696877" w:rsidRDefault="00696877">
            <w:pPr>
              <w:rPr>
                <w:lang w:val="de-DE"/>
              </w:rPr>
            </w:pPr>
            <w:r>
              <w:rPr>
                <w:lang w:val="de-DE"/>
              </w:rPr>
              <w:t>POLB_TE004200</w:t>
            </w:r>
          </w:p>
        </w:tc>
        <w:tc>
          <w:tcPr>
            <w:tcW w:w="0" w:type="auto"/>
          </w:tcPr>
          <w:p w14:paraId="7620181A" w14:textId="77777777" w:rsidR="00696877" w:rsidRDefault="00696877">
            <w:pPr>
              <w:rPr>
                <w:lang w:val="de-DE"/>
              </w:rPr>
            </w:pPr>
            <w:r>
              <w:rPr>
                <w:lang w:val="de-DE"/>
              </w:rPr>
              <w:t>POLB_IN124202</w:t>
            </w:r>
          </w:p>
        </w:tc>
      </w:tr>
    </w:tbl>
    <w:p w14:paraId="47E4A113" w14:textId="77777777" w:rsidR="00696877" w:rsidRDefault="00696877">
      <w:pPr>
        <w:rPr>
          <w:lang w:val="de-DE"/>
        </w:rPr>
      </w:pPr>
    </w:p>
    <w:p w14:paraId="2904263A" w14:textId="77777777" w:rsidR="00696877" w:rsidRDefault="00696877">
      <w:pPr>
        <w:rPr>
          <w:i/>
          <w:iCs/>
          <w:lang w:val="de-DE"/>
        </w:rPr>
      </w:pPr>
    </w:p>
    <w:p w14:paraId="1F3B4E1F" w14:textId="77777777" w:rsidR="00696877" w:rsidRDefault="00696877">
      <w:pPr>
        <w:pStyle w:val="Sisluet1"/>
        <w:rPr>
          <w:szCs w:val="24"/>
          <w:lang w:val="de-DE" w:eastAsia="fi-FI"/>
        </w:rPr>
      </w:pPr>
    </w:p>
    <w:p w14:paraId="4130C6F1" w14:textId="77777777" w:rsidR="00696877" w:rsidRDefault="00696877">
      <w:r>
        <w:t xml:space="preserve">Interaktioon liittyviä teknisiä yksityiskohtia ei tarvitse määritellä, sillä ne löytyvät julkaisutietokannasta. </w:t>
      </w:r>
      <w:r>
        <w:rPr>
          <w:i/>
          <w:iCs/>
        </w:rPr>
        <w:t>R-MIM kuvat voidaan halutessa liittää paikallistamisdokumenttiin.</w:t>
      </w:r>
    </w:p>
    <w:p w14:paraId="074CD090" w14:textId="77777777" w:rsidR="00696877" w:rsidRDefault="00696877">
      <w:pPr>
        <w:pStyle w:val="Sisluet1"/>
      </w:pPr>
    </w:p>
    <w:p w14:paraId="28E9E2F4" w14:textId="77777777" w:rsidR="00696877" w:rsidRDefault="00696877">
      <w:r>
        <w:t>Semanttisten implementointiin liittyvien yksityiskohtien määrittely pitäisi periaatteessa tehdä siirron aikaista tasoa ylemmällä tasolla, mikä tarkoittaa hierarkisen sanomakuvauksen käyttöä tai R-MIM:iä. Hierarkinen sanomakuvaus on kuitenkin taso, jossa suositellaan dokumentoitavaksi sovellustoimittajienkin määrityksen mukaisuudet (conformance statements), joten se sopii myös kansallisen implementointioppaan lähtökohdaksi.</w:t>
      </w:r>
    </w:p>
    <w:p w14:paraId="2FB47EC9" w14:textId="77777777" w:rsidR="00696877" w:rsidRDefault="00696877"/>
    <w:p w14:paraId="3A70BE2F" w14:textId="77777777" w:rsidR="00696877" w:rsidRDefault="00696877">
      <w:r>
        <w:t>Hierarkisessa sanomakuvauksessa on linkki siihen RIM-luokkaan, josta se on peritty. Itse asiassa HMD:stä on linkki kaikkiin ”tietokentissä” käytettyihin määrityksiin. Erityisen hyödyllinen on tietokenttien kohdalla oleva suora linkki sanastoon (Vocabulary), josta nähdään käytettävissä olevat arvot.</w:t>
      </w:r>
    </w:p>
    <w:p w14:paraId="123CF0C3" w14:textId="77777777" w:rsidR="00696877" w:rsidRDefault="00696877">
      <w:pPr>
        <w:rPr>
          <w:i/>
          <w:iCs/>
        </w:rPr>
      </w:pPr>
    </w:p>
    <w:p w14:paraId="46ED1A98" w14:textId="77777777" w:rsidR="00696877" w:rsidRDefault="00696877">
      <w:pPr>
        <w:rPr>
          <w:i/>
          <w:iCs/>
        </w:rPr>
      </w:pPr>
      <w:r>
        <w:rPr>
          <w:i/>
          <w:iCs/>
        </w:rPr>
        <w:t xml:space="preserve">Hierarkisen sanomakuvauksen taulukosta otetaan elementin numero ja nimi, tehdään uusi taulukko, jossa kunkin elementin kohdalla kerrotaan implementointiohje. </w:t>
      </w:r>
      <w:r>
        <w:t xml:space="preserve">Taulukko toteutetaan teknisesti word-dokumentin kapppaleina otsikon ”hierarkinen sanomakuvaus” alla. Jatkossa mietitään myös excelin käyttöä.. </w:t>
      </w:r>
      <w:r>
        <w:rPr>
          <w:i/>
          <w:iCs/>
        </w:rPr>
        <w:t>Valituissa kohdissa esitetään esimerkkiarvo yleisellä tasolla sekä XML-koodattuna. Luokitukset ja koodistot tulee dokumentoida ja uusista luokituksista tehdään liitedokumentti (vietäväksi STAKES:in koodistopalvelimelle).</w:t>
      </w:r>
    </w:p>
    <w:p w14:paraId="11220413" w14:textId="77777777" w:rsidR="00696877" w:rsidRDefault="00696877"/>
    <w:p w14:paraId="610311FC" w14:textId="77777777" w:rsidR="00696877" w:rsidRDefault="00696877">
      <w:pPr>
        <w:rPr>
          <w:i/>
          <w:iCs/>
        </w:rPr>
      </w:pPr>
      <w:r>
        <w:rPr>
          <w:i/>
          <w:iCs/>
        </w:rPr>
        <w:t>Interaktion sanomamäärityksen rakenteesta tehdään graafinen yleiskuvaus word-dokumenttiiin jollain XML-työkalulla (esim. XML SPY). Lisäksi kuvataan muut tarvittavat yksityiskohtaisemmat rakenteet, jotka määrityksen tekijä kokee keskeisiksi.</w:t>
      </w:r>
    </w:p>
    <w:p w14:paraId="4DD5DC85" w14:textId="77777777" w:rsidR="00696877" w:rsidRDefault="00696877"/>
    <w:p w14:paraId="2079AA58" w14:textId="77777777" w:rsidR="00696877" w:rsidRDefault="00696877">
      <w:pPr>
        <w:rPr>
          <w:i/>
          <w:iCs/>
        </w:rPr>
      </w:pPr>
      <w:r>
        <w:rPr>
          <w:i/>
          <w:iCs/>
        </w:rPr>
        <w:t>Ainakin yhdestä interaktiosta tehdään täydellinen siirtovalmis esimerkki.</w:t>
      </w:r>
    </w:p>
    <w:p w14:paraId="7688A524" w14:textId="77777777" w:rsidR="00696877" w:rsidRDefault="00696877">
      <w:pPr>
        <w:rPr>
          <w:i/>
          <w:iCs/>
        </w:rPr>
      </w:pPr>
    </w:p>
    <w:p w14:paraId="7334589A" w14:textId="77777777" w:rsidR="00696877" w:rsidRDefault="00696877">
      <w:pPr>
        <w:pStyle w:val="Otsikko2"/>
      </w:pPr>
      <w:bookmarkStart w:id="367" w:name="_Toc200435712"/>
      <w:r>
        <w:t>Muita ohjeita</w:t>
      </w:r>
      <w:bookmarkEnd w:id="367"/>
    </w:p>
    <w:p w14:paraId="3A37F5F8" w14:textId="77777777" w:rsidR="00696877" w:rsidRDefault="00696877"/>
    <w:p w14:paraId="0FE405D6" w14:textId="77777777" w:rsidR="00696877" w:rsidRDefault="00696877">
      <w:r>
        <w:t>Implementointioppaalle annetaan OID-koodi. Implementointioppaan mukaisissa sanomissa implementointioppaan OID-koodi sijoitetaan siirtokehyksen elementtiin profileId. Implementointiopas määrittelee myös käytettävän HL7 V3 version. Kyseinen tieto sijoitetaan sanomissa siirtokehyksen kenttään versionCode.</w:t>
      </w:r>
    </w:p>
    <w:p w14:paraId="39C094F2" w14:textId="77777777" w:rsidR="00696877" w:rsidRDefault="00696877"/>
    <w:p w14:paraId="2C1ED637" w14:textId="77777777" w:rsidR="00696877" w:rsidRDefault="00696877">
      <w:r>
        <w:t xml:space="preserve"> </w:t>
      </w:r>
    </w:p>
    <w:p w14:paraId="360CCEB4" w14:textId="77777777" w:rsidR="00696877" w:rsidRDefault="00696877">
      <w:pPr>
        <w:pStyle w:val="Otsikko1"/>
      </w:pPr>
      <w:bookmarkStart w:id="368" w:name="_Toc200435713"/>
      <w:r>
        <w:t>Jatkokehitys</w:t>
      </w:r>
      <w:bookmarkEnd w:id="368"/>
    </w:p>
    <w:p w14:paraId="24629740" w14:textId="77777777" w:rsidR="00696877" w:rsidRDefault="00696877"/>
    <w:p w14:paraId="75512D24" w14:textId="77777777" w:rsidR="00696877" w:rsidRDefault="00696877"/>
    <w:p w14:paraId="463DB570" w14:textId="77777777" w:rsidR="00696877" w:rsidRDefault="00696877">
      <w:r>
        <w:t>Tämä dokumentti on kehitetty vuosien 2005,2006 ja 2007 aikana open CDA projektissa.</w:t>
      </w:r>
    </w:p>
    <w:p w14:paraId="4866712A" w14:textId="77777777" w:rsidR="00696877" w:rsidRDefault="00696877"/>
    <w:p w14:paraId="1D102C2E" w14:textId="77777777" w:rsidR="00696877" w:rsidRDefault="00696877">
      <w:r>
        <w:t>Dokumentin pääpaino sanomien kuorikerroksien kuvaamisessa ja Web services siirron ohjeistamisessa.</w:t>
      </w:r>
    </w:p>
    <w:p w14:paraId="107BA4F9" w14:textId="77777777" w:rsidR="00696877" w:rsidRDefault="00696877"/>
    <w:p w14:paraId="7274AA23" w14:textId="77777777" w:rsidR="00696877" w:rsidRDefault="00696877">
      <w:r>
        <w:t>Dokumenttia tarkennetaan myös tulevaisuudessa implementointiprojektien myötä.</w:t>
      </w:r>
    </w:p>
    <w:p w14:paraId="00AFFE13" w14:textId="77777777" w:rsidR="00696877" w:rsidRDefault="00696877"/>
    <w:p w14:paraId="7AB2CE07" w14:textId="77777777" w:rsidR="00696877" w:rsidRDefault="00696877"/>
    <w:p w14:paraId="3896EC6A" w14:textId="77777777" w:rsidR="00696877" w:rsidRDefault="00696877">
      <w:pPr>
        <w:pStyle w:val="Otsikko1"/>
      </w:pPr>
      <w:bookmarkStart w:id="369" w:name="_Toc200435714"/>
      <w:r>
        <w:t>Esimerkki</w:t>
      </w:r>
      <w:bookmarkEnd w:id="369"/>
    </w:p>
    <w:p w14:paraId="10F865EB" w14:textId="77777777" w:rsidR="00696877" w:rsidRDefault="00696877"/>
    <w:p w14:paraId="246A9FD2" w14:textId="77777777" w:rsidR="00696877" w:rsidRDefault="00696877">
      <w:r>
        <w:t>Liitetiedostossa v3esimerkki.xml on esimerkki siirtovalmiista aineistoista. Kyseessä on SerAPI-projektin ajanvarausrajapintojen määrittelypaketin esimerkkisanoma PRSC_IN030102FI01 interaktio SOAP sanomana. Esimerkin tarkoituksena on havainnollistaa Suomeen paikallistettua kontrollikehyksen, siirtokehyksen sekä SOAP-headerin sisältöä sekä SOAP-rakennetta.</w:t>
      </w:r>
    </w:p>
    <w:p w14:paraId="2981FEA7" w14:textId="77777777" w:rsidR="00696877" w:rsidRDefault="00696877"/>
    <w:p w14:paraId="7B130B74" w14:textId="77777777" w:rsidR="00696877" w:rsidRDefault="00696877">
      <w:r>
        <w:t>Todellisessa siirrossa näkyvät http-headerit on kuvattu kappaleessa 3.4.</w:t>
      </w:r>
    </w:p>
    <w:p w14:paraId="24AB6996" w14:textId="77777777" w:rsidR="00696877" w:rsidRDefault="00696877"/>
    <w:sectPr w:rsidR="00696877">
      <w:headerReference w:type="even" r:id="rId46"/>
      <w:headerReference w:type="default" r:id="rId47"/>
      <w:footerReference w:type="default" r:id="rId48"/>
      <w:pgSz w:w="12240" w:h="15840"/>
      <w:pgMar w:top="1440" w:right="1800" w:bottom="1440" w:left="1800" w:header="706" w:footer="70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494F" w14:textId="77777777" w:rsidR="0091636C" w:rsidRDefault="0091636C">
      <w:r>
        <w:separator/>
      </w:r>
    </w:p>
  </w:endnote>
  <w:endnote w:type="continuationSeparator" w:id="0">
    <w:p w14:paraId="352AC3E9" w14:textId="77777777" w:rsidR="0091636C" w:rsidRDefault="00916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C2F5D" w14:textId="77777777" w:rsidR="002E16C5" w:rsidRDefault="002E16C5">
    <w:pPr>
      <w:pStyle w:val="Alatunniste"/>
      <w:framePr w:wrap="auto" w:vAnchor="text" w:hAnchor="page" w:x="5617" w:y="67"/>
      <w:rPr>
        <w:rStyle w:val="Sivunumero"/>
      </w:rPr>
    </w:pPr>
    <w:r>
      <w:rPr>
        <w:rStyle w:val="Sivunumero"/>
      </w:rPr>
      <w:fldChar w:fldCharType="begin"/>
    </w:r>
    <w:r>
      <w:rPr>
        <w:rStyle w:val="Sivunumero"/>
      </w:rPr>
      <w:instrText xml:space="preserve"> PAGE </w:instrText>
    </w:r>
    <w:r>
      <w:rPr>
        <w:rStyle w:val="Sivunumero"/>
      </w:rPr>
      <w:fldChar w:fldCharType="separate"/>
    </w:r>
    <w:r w:rsidR="00CB2482">
      <w:rPr>
        <w:rStyle w:val="Sivunumero"/>
        <w:noProof/>
      </w:rPr>
      <w:t>8</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CB2482">
      <w:rPr>
        <w:rStyle w:val="Sivunumero"/>
        <w:noProof/>
      </w:rPr>
      <w:t>104</w:t>
    </w:r>
    <w:r>
      <w:rPr>
        <w:rStyle w:val="Sivunumero"/>
      </w:rPr>
      <w:fldChar w:fldCharType="end"/>
    </w:r>
  </w:p>
  <w:p w14:paraId="7EC1D042" w14:textId="77777777" w:rsidR="002E16C5" w:rsidRDefault="002E16C5"/>
  <w:p w14:paraId="6C5F6D22" w14:textId="77777777" w:rsidR="002E16C5" w:rsidRDefault="002E16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0516E" w14:textId="77777777" w:rsidR="0091636C" w:rsidRDefault="0091636C">
      <w:r>
        <w:separator/>
      </w:r>
    </w:p>
  </w:footnote>
  <w:footnote w:type="continuationSeparator" w:id="0">
    <w:p w14:paraId="3F31C7F8" w14:textId="77777777" w:rsidR="0091636C" w:rsidRDefault="00916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926D" w14:textId="77777777" w:rsidR="002E16C5" w:rsidRDefault="002E16C5"/>
  <w:p w14:paraId="01075983" w14:textId="77777777" w:rsidR="002E16C5" w:rsidRDefault="002E16C5"/>
  <w:p w14:paraId="12019803" w14:textId="77777777" w:rsidR="002E16C5" w:rsidRDefault="002E16C5"/>
  <w:p w14:paraId="62315F04" w14:textId="77777777" w:rsidR="002E16C5" w:rsidRDefault="002E16C5"/>
  <w:p w14:paraId="1B16FD13" w14:textId="77777777" w:rsidR="002E16C5" w:rsidRDefault="002E16C5"/>
  <w:p w14:paraId="5BF7912D" w14:textId="77777777" w:rsidR="002E16C5" w:rsidRDefault="002E16C5"/>
  <w:p w14:paraId="43894BEE" w14:textId="77777777" w:rsidR="002E16C5" w:rsidRDefault="002E16C5"/>
  <w:p w14:paraId="0532C879" w14:textId="77777777" w:rsidR="002E16C5" w:rsidRDefault="002E16C5"/>
  <w:p w14:paraId="084189BA" w14:textId="77777777" w:rsidR="002E16C5" w:rsidRDefault="002E16C5"/>
  <w:p w14:paraId="554D47C9" w14:textId="77777777" w:rsidR="002E16C5" w:rsidRDefault="002E16C5"/>
  <w:p w14:paraId="10C7D219" w14:textId="77777777" w:rsidR="002E16C5" w:rsidRDefault="002E16C5"/>
  <w:p w14:paraId="5CD3C805" w14:textId="77777777" w:rsidR="002E16C5" w:rsidRDefault="002E16C5"/>
  <w:p w14:paraId="43AD57D6" w14:textId="77777777" w:rsidR="002E16C5" w:rsidRDefault="002E16C5"/>
  <w:p w14:paraId="6C0F756C" w14:textId="77777777" w:rsidR="002E16C5" w:rsidRDefault="002E16C5"/>
  <w:p w14:paraId="2818916B" w14:textId="77777777" w:rsidR="002E16C5" w:rsidRDefault="002E16C5"/>
  <w:p w14:paraId="518F7FF9" w14:textId="77777777" w:rsidR="002E16C5" w:rsidRDefault="002E16C5"/>
  <w:p w14:paraId="092D65F3" w14:textId="77777777" w:rsidR="002E16C5" w:rsidRDefault="002E16C5"/>
  <w:p w14:paraId="2DACE3BC" w14:textId="77777777" w:rsidR="002E16C5" w:rsidRDefault="002E16C5"/>
  <w:p w14:paraId="5CA96F93" w14:textId="77777777" w:rsidR="002E16C5" w:rsidRDefault="002E16C5"/>
  <w:p w14:paraId="6B2A30CB" w14:textId="77777777" w:rsidR="002E16C5" w:rsidRDefault="002E16C5"/>
  <w:p w14:paraId="4C9EC625" w14:textId="77777777" w:rsidR="002E16C5" w:rsidRDefault="002E16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477C" w14:textId="77777777" w:rsidR="002E16C5" w:rsidRDefault="002E16C5">
    <w:pPr>
      <w:pStyle w:val="Yltunniste"/>
      <w:rPr>
        <w:lang w:val="en-GB"/>
      </w:rPr>
    </w:pPr>
    <w:r>
      <w:rPr>
        <w:lang w:val="en-GB"/>
      </w:rPr>
      <w:t>HL7 V3 Messaging implementointi v 2.</w:t>
    </w:r>
    <w:r w:rsidR="00205863">
      <w:rPr>
        <w:lang w:val="en-GB"/>
      </w:rPr>
      <w:t>20</w:t>
    </w:r>
    <w:ins w:id="370" w:author="Tuomainen Mika" w:date="2018-08-01T09:49:00Z">
      <w:r w:rsidR="00710942">
        <w:rPr>
          <w:lang w:val="en-GB"/>
        </w:rPr>
        <w:t>.1</w:t>
      </w:r>
    </w:ins>
    <w:r w:rsidR="00DF0F37">
      <w:rPr>
        <w:lang w:val="en-GB"/>
      </w:rPr>
      <w:t xml:space="preserve">   </w:t>
    </w:r>
    <w:del w:id="371" w:author="Tuomainen Mika" w:date="2018-08-01T09:49:00Z">
      <w:r w:rsidR="00DF0F37" w:rsidDel="00710942">
        <w:rPr>
          <w:lang w:val="en-GB"/>
        </w:rPr>
        <w:delText>1</w:delText>
      </w:r>
      <w:r w:rsidR="00205863" w:rsidDel="00710942">
        <w:rPr>
          <w:lang w:val="en-GB"/>
        </w:rPr>
        <w:delText>4</w:delText>
      </w:r>
      <w:r w:rsidDel="00710942">
        <w:rPr>
          <w:lang w:val="en-GB"/>
        </w:rPr>
        <w:delText>.</w:delText>
      </w:r>
      <w:r w:rsidR="00205863" w:rsidDel="00710942">
        <w:rPr>
          <w:lang w:val="en-GB"/>
        </w:rPr>
        <w:delText>10</w:delText>
      </w:r>
      <w:r w:rsidDel="00710942">
        <w:rPr>
          <w:lang w:val="en-GB"/>
        </w:rPr>
        <w:delText>.20</w:delText>
      </w:r>
      <w:r w:rsidR="00DF0F37" w:rsidDel="00710942">
        <w:rPr>
          <w:lang w:val="en-GB"/>
        </w:rPr>
        <w:delText>10</w:delText>
      </w:r>
    </w:del>
    <w:ins w:id="372" w:author="Tuomainen Mika" w:date="2018-08-01T09:49:00Z">
      <w:r w:rsidR="00710942">
        <w:rPr>
          <w:lang w:val="en-GB"/>
        </w:rPr>
        <w:t>1.8.2018</w:t>
      </w:r>
    </w:ins>
  </w:p>
  <w:p w14:paraId="5EA73458" w14:textId="77777777" w:rsidR="002E16C5" w:rsidRDefault="002E16C5">
    <w:pPr>
      <w:pStyle w:val="Yltunniste"/>
      <w:rPr>
        <w:lang w:val="en-GB"/>
      </w:rPr>
    </w:pPr>
    <w:r>
      <w:rPr>
        <w:lang w:val="en-GB"/>
      </w:rPr>
      <w:t>________________________________________________________________________</w:t>
    </w:r>
  </w:p>
  <w:p w14:paraId="4F8FEBB6" w14:textId="77777777" w:rsidR="002E16C5" w:rsidRDefault="002E16C5">
    <w:pPr>
      <w:rPr>
        <w:lang w:val="en-GB"/>
      </w:rPr>
    </w:pPr>
  </w:p>
  <w:p w14:paraId="5F52737E" w14:textId="77777777" w:rsidR="002E16C5" w:rsidRDefault="002E16C5">
    <w:pPr>
      <w:rPr>
        <w:lang w:val="en-GB"/>
      </w:rPr>
    </w:pPr>
  </w:p>
  <w:p w14:paraId="79258276" w14:textId="77777777" w:rsidR="002E16C5" w:rsidRDefault="002E16C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E428D6"/>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8BE1AF8"/>
    <w:multiLevelType w:val="hybridMultilevel"/>
    <w:tmpl w:val="A3F6BE3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C43C38"/>
    <w:multiLevelType w:val="hybridMultilevel"/>
    <w:tmpl w:val="E084DD9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77AD5"/>
    <w:multiLevelType w:val="hybridMultilevel"/>
    <w:tmpl w:val="0BBA25F6"/>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895F55"/>
    <w:multiLevelType w:val="hybridMultilevel"/>
    <w:tmpl w:val="B6E29384"/>
    <w:lvl w:ilvl="0" w:tplc="8D9637F8">
      <w:start w:val="1"/>
      <w:numFmt w:val="bullet"/>
      <w:pStyle w:val="Kappale"/>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4CF54C3"/>
    <w:multiLevelType w:val="multilevel"/>
    <w:tmpl w:val="B11AACC6"/>
    <w:lvl w:ilvl="0">
      <w:start w:val="1"/>
      <w:numFmt w:val="decimal"/>
      <w:lvlText w:val="%1."/>
      <w:lvlJc w:val="left"/>
      <w:pPr>
        <w:tabs>
          <w:tab w:val="num" w:pos="432"/>
        </w:tabs>
        <w:ind w:left="432" w:hanging="432"/>
      </w:pPr>
      <w:rPr>
        <w:rFonts w:ascii="Times New Roman" w:hAnsi="Times New Roman" w:hint="default"/>
        <w:b/>
        <w:i w:val="0"/>
        <w:sz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59868DD"/>
    <w:multiLevelType w:val="hybridMultilevel"/>
    <w:tmpl w:val="721E663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D229C1"/>
    <w:multiLevelType w:val="hybridMultilevel"/>
    <w:tmpl w:val="359AA28E"/>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36DC5E35"/>
    <w:multiLevelType w:val="hybridMultilevel"/>
    <w:tmpl w:val="B74E9930"/>
    <w:lvl w:ilvl="0" w:tplc="040B0001">
      <w:start w:val="1"/>
      <w:numFmt w:val="bullet"/>
      <w:lvlText w:val=""/>
      <w:lvlJc w:val="left"/>
      <w:pPr>
        <w:tabs>
          <w:tab w:val="num" w:pos="1440"/>
        </w:tabs>
        <w:ind w:left="1440" w:hanging="360"/>
      </w:pPr>
      <w:rPr>
        <w:rFonts w:ascii="Symbol" w:hAnsi="Symbol" w:hint="default"/>
      </w:rPr>
    </w:lvl>
    <w:lvl w:ilvl="1" w:tplc="040B0003" w:tentative="1">
      <w:start w:val="1"/>
      <w:numFmt w:val="bullet"/>
      <w:lvlText w:val="o"/>
      <w:lvlJc w:val="left"/>
      <w:pPr>
        <w:tabs>
          <w:tab w:val="num" w:pos="2160"/>
        </w:tabs>
        <w:ind w:left="2160" w:hanging="360"/>
      </w:pPr>
      <w:rPr>
        <w:rFonts w:ascii="Courier New" w:hAnsi="Courier New" w:hint="default"/>
      </w:rPr>
    </w:lvl>
    <w:lvl w:ilvl="2" w:tplc="040B0005" w:tentative="1">
      <w:start w:val="1"/>
      <w:numFmt w:val="bullet"/>
      <w:lvlText w:val=""/>
      <w:lvlJc w:val="left"/>
      <w:pPr>
        <w:tabs>
          <w:tab w:val="num" w:pos="2880"/>
        </w:tabs>
        <w:ind w:left="2880" w:hanging="360"/>
      </w:pPr>
      <w:rPr>
        <w:rFonts w:ascii="Wingdings" w:hAnsi="Wingdings" w:hint="default"/>
      </w:rPr>
    </w:lvl>
    <w:lvl w:ilvl="3" w:tplc="040B0001" w:tentative="1">
      <w:start w:val="1"/>
      <w:numFmt w:val="bullet"/>
      <w:lvlText w:val=""/>
      <w:lvlJc w:val="left"/>
      <w:pPr>
        <w:tabs>
          <w:tab w:val="num" w:pos="3600"/>
        </w:tabs>
        <w:ind w:left="3600" w:hanging="360"/>
      </w:pPr>
      <w:rPr>
        <w:rFonts w:ascii="Symbol" w:hAnsi="Symbol" w:hint="default"/>
      </w:rPr>
    </w:lvl>
    <w:lvl w:ilvl="4" w:tplc="040B0003" w:tentative="1">
      <w:start w:val="1"/>
      <w:numFmt w:val="bullet"/>
      <w:lvlText w:val="o"/>
      <w:lvlJc w:val="left"/>
      <w:pPr>
        <w:tabs>
          <w:tab w:val="num" w:pos="4320"/>
        </w:tabs>
        <w:ind w:left="4320" w:hanging="360"/>
      </w:pPr>
      <w:rPr>
        <w:rFonts w:ascii="Courier New" w:hAnsi="Courier New" w:hint="default"/>
      </w:rPr>
    </w:lvl>
    <w:lvl w:ilvl="5" w:tplc="040B0005" w:tentative="1">
      <w:start w:val="1"/>
      <w:numFmt w:val="bullet"/>
      <w:lvlText w:val=""/>
      <w:lvlJc w:val="left"/>
      <w:pPr>
        <w:tabs>
          <w:tab w:val="num" w:pos="5040"/>
        </w:tabs>
        <w:ind w:left="5040" w:hanging="360"/>
      </w:pPr>
      <w:rPr>
        <w:rFonts w:ascii="Wingdings" w:hAnsi="Wingdings" w:hint="default"/>
      </w:rPr>
    </w:lvl>
    <w:lvl w:ilvl="6" w:tplc="040B0001" w:tentative="1">
      <w:start w:val="1"/>
      <w:numFmt w:val="bullet"/>
      <w:lvlText w:val=""/>
      <w:lvlJc w:val="left"/>
      <w:pPr>
        <w:tabs>
          <w:tab w:val="num" w:pos="5760"/>
        </w:tabs>
        <w:ind w:left="5760" w:hanging="360"/>
      </w:pPr>
      <w:rPr>
        <w:rFonts w:ascii="Symbol" w:hAnsi="Symbol" w:hint="default"/>
      </w:rPr>
    </w:lvl>
    <w:lvl w:ilvl="7" w:tplc="040B0003" w:tentative="1">
      <w:start w:val="1"/>
      <w:numFmt w:val="bullet"/>
      <w:lvlText w:val="o"/>
      <w:lvlJc w:val="left"/>
      <w:pPr>
        <w:tabs>
          <w:tab w:val="num" w:pos="6480"/>
        </w:tabs>
        <w:ind w:left="6480" w:hanging="360"/>
      </w:pPr>
      <w:rPr>
        <w:rFonts w:ascii="Courier New" w:hAnsi="Courier New" w:hint="default"/>
      </w:rPr>
    </w:lvl>
    <w:lvl w:ilvl="8" w:tplc="040B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8CF12DB"/>
    <w:multiLevelType w:val="hybridMultilevel"/>
    <w:tmpl w:val="37064346"/>
    <w:lvl w:ilvl="0" w:tplc="040B0001">
      <w:start w:val="1"/>
      <w:numFmt w:val="bullet"/>
      <w:lvlText w:val=""/>
      <w:lvlJc w:val="left"/>
      <w:pPr>
        <w:tabs>
          <w:tab w:val="num" w:pos="720"/>
        </w:tabs>
        <w:ind w:left="720" w:hanging="360"/>
      </w:pPr>
      <w:rPr>
        <w:rFonts w:ascii="Symbol" w:hAnsi="Symbol"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524593"/>
    <w:multiLevelType w:val="hybridMultilevel"/>
    <w:tmpl w:val="9C8045A6"/>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A62DCA"/>
    <w:multiLevelType w:val="hybridMultilevel"/>
    <w:tmpl w:val="919CB44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AB7AE3"/>
    <w:multiLevelType w:val="hybridMultilevel"/>
    <w:tmpl w:val="3064C74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5C2F41"/>
    <w:multiLevelType w:val="hybridMultilevel"/>
    <w:tmpl w:val="2760037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0" w15:restartNumberingAfterBreak="0">
    <w:nsid w:val="56471A97"/>
    <w:multiLevelType w:val="hybridMultilevel"/>
    <w:tmpl w:val="B238980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E897E4B"/>
    <w:multiLevelType w:val="hybridMultilevel"/>
    <w:tmpl w:val="CEE60D7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2B2629"/>
    <w:multiLevelType w:val="hybridMultilevel"/>
    <w:tmpl w:val="3950166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9B5701"/>
    <w:multiLevelType w:val="hybridMultilevel"/>
    <w:tmpl w:val="28CEE6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A186740"/>
    <w:multiLevelType w:val="multilevel"/>
    <w:tmpl w:val="B11AACC6"/>
    <w:lvl w:ilvl="0">
      <w:start w:val="1"/>
      <w:numFmt w:val="decimal"/>
      <w:pStyle w:val="Otsikko1"/>
      <w:lvlText w:val="%1."/>
      <w:lvlJc w:val="left"/>
      <w:pPr>
        <w:tabs>
          <w:tab w:val="num" w:pos="432"/>
        </w:tabs>
        <w:ind w:left="432" w:hanging="432"/>
      </w:pPr>
      <w:rPr>
        <w:rFonts w:ascii="Times New Roman" w:hAnsi="Times New Roman" w:hint="default"/>
        <w:b/>
        <w:i w:val="0"/>
        <w:sz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739A3360"/>
    <w:multiLevelType w:val="hybridMultilevel"/>
    <w:tmpl w:val="3FEE0D0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9C6C65"/>
    <w:multiLevelType w:val="hybridMultilevel"/>
    <w:tmpl w:val="6DFE397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2F6D78"/>
    <w:multiLevelType w:val="hybridMultilevel"/>
    <w:tmpl w:val="B3EC0EF6"/>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abstractNumId w:val="26"/>
  </w:num>
  <w:num w:numId="2">
    <w:abstractNumId w:val="9"/>
  </w:num>
  <w:num w:numId="3">
    <w:abstractNumId w:val="21"/>
  </w:num>
  <w:num w:numId="4">
    <w:abstractNumId w:val="1"/>
  </w:num>
  <w:num w:numId="5">
    <w:abstractNumId w:val="25"/>
  </w:num>
  <w:num w:numId="6">
    <w:abstractNumId w:val="3"/>
  </w:num>
  <w:num w:numId="7">
    <w:abstractNumId w:val="2"/>
  </w:num>
  <w:num w:numId="8">
    <w:abstractNumId w:val="8"/>
  </w:num>
  <w:num w:numId="9">
    <w:abstractNumId w:val="19"/>
  </w:num>
  <w:num w:numId="10">
    <w:abstractNumId w:val="4"/>
  </w:num>
  <w:num w:numId="11">
    <w:abstractNumId w:val="16"/>
  </w:num>
  <w:num w:numId="12">
    <w:abstractNumId w:val="13"/>
  </w:num>
  <w:num w:numId="13">
    <w:abstractNumId w:val="0"/>
  </w:num>
  <w:num w:numId="14">
    <w:abstractNumId w:val="24"/>
  </w:num>
  <w:num w:numId="15">
    <w:abstractNumId w:val="5"/>
  </w:num>
  <w:num w:numId="16">
    <w:abstractNumId w:val="28"/>
  </w:num>
  <w:num w:numId="17">
    <w:abstractNumId w:val="14"/>
  </w:num>
  <w:num w:numId="18">
    <w:abstractNumId w:val="22"/>
  </w:num>
  <w:num w:numId="19">
    <w:abstractNumId w:val="23"/>
  </w:num>
  <w:num w:numId="20">
    <w:abstractNumId w:val="17"/>
  </w:num>
  <w:num w:numId="21">
    <w:abstractNumId w:val="20"/>
  </w:num>
  <w:num w:numId="22">
    <w:abstractNumId w:val="12"/>
  </w:num>
  <w:num w:numId="23">
    <w:abstractNumId w:val="18"/>
  </w:num>
  <w:num w:numId="24">
    <w:abstractNumId w:val="7"/>
  </w:num>
  <w:num w:numId="25">
    <w:abstractNumId w:val="27"/>
  </w:num>
  <w:num w:numId="26">
    <w:abstractNumId w:val="6"/>
  </w:num>
  <w:num w:numId="27">
    <w:abstractNumId w:val="11"/>
  </w:num>
  <w:num w:numId="28">
    <w:abstractNumId w:val="15"/>
  </w:num>
  <w:num w:numId="29">
    <w:abstractNumId w:val="2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9E"/>
    <w:rsid w:val="00021D36"/>
    <w:rsid w:val="00042195"/>
    <w:rsid w:val="000471F7"/>
    <w:rsid w:val="00050148"/>
    <w:rsid w:val="000C0178"/>
    <w:rsid w:val="000C48D5"/>
    <w:rsid w:val="001133D1"/>
    <w:rsid w:val="00115E11"/>
    <w:rsid w:val="00121402"/>
    <w:rsid w:val="00125824"/>
    <w:rsid w:val="00125869"/>
    <w:rsid w:val="00136711"/>
    <w:rsid w:val="00155084"/>
    <w:rsid w:val="00156B5F"/>
    <w:rsid w:val="00193A9E"/>
    <w:rsid w:val="00196185"/>
    <w:rsid w:val="001964E9"/>
    <w:rsid w:val="001B6145"/>
    <w:rsid w:val="00201562"/>
    <w:rsid w:val="00201DD4"/>
    <w:rsid w:val="00203365"/>
    <w:rsid w:val="00205863"/>
    <w:rsid w:val="00211366"/>
    <w:rsid w:val="0022103D"/>
    <w:rsid w:val="00235B2C"/>
    <w:rsid w:val="00252137"/>
    <w:rsid w:val="00256474"/>
    <w:rsid w:val="00277BC7"/>
    <w:rsid w:val="00290472"/>
    <w:rsid w:val="002A04B7"/>
    <w:rsid w:val="002B6459"/>
    <w:rsid w:val="002E16C5"/>
    <w:rsid w:val="00345D74"/>
    <w:rsid w:val="003467BA"/>
    <w:rsid w:val="00363B1E"/>
    <w:rsid w:val="0037531E"/>
    <w:rsid w:val="003824CC"/>
    <w:rsid w:val="00392818"/>
    <w:rsid w:val="003D15DA"/>
    <w:rsid w:val="003D5917"/>
    <w:rsid w:val="003F348B"/>
    <w:rsid w:val="004678E4"/>
    <w:rsid w:val="004B1BB5"/>
    <w:rsid w:val="004F1D62"/>
    <w:rsid w:val="004F42C6"/>
    <w:rsid w:val="0050453B"/>
    <w:rsid w:val="005757B9"/>
    <w:rsid w:val="00596F5F"/>
    <w:rsid w:val="005A77D9"/>
    <w:rsid w:val="005C709B"/>
    <w:rsid w:val="005E3C34"/>
    <w:rsid w:val="00621728"/>
    <w:rsid w:val="0064399B"/>
    <w:rsid w:val="00653B2B"/>
    <w:rsid w:val="0067255C"/>
    <w:rsid w:val="00696877"/>
    <w:rsid w:val="00710942"/>
    <w:rsid w:val="00740815"/>
    <w:rsid w:val="007648E0"/>
    <w:rsid w:val="00782502"/>
    <w:rsid w:val="00795E83"/>
    <w:rsid w:val="007A211A"/>
    <w:rsid w:val="007B31BE"/>
    <w:rsid w:val="00802AB9"/>
    <w:rsid w:val="008502E2"/>
    <w:rsid w:val="00853A89"/>
    <w:rsid w:val="008F7F14"/>
    <w:rsid w:val="009105D7"/>
    <w:rsid w:val="0091636C"/>
    <w:rsid w:val="00953EAB"/>
    <w:rsid w:val="009578D7"/>
    <w:rsid w:val="00960F98"/>
    <w:rsid w:val="00972584"/>
    <w:rsid w:val="009B45C3"/>
    <w:rsid w:val="009C2F13"/>
    <w:rsid w:val="009F079A"/>
    <w:rsid w:val="00A445CB"/>
    <w:rsid w:val="00A71646"/>
    <w:rsid w:val="00AA772D"/>
    <w:rsid w:val="00AE5B6E"/>
    <w:rsid w:val="00AE6937"/>
    <w:rsid w:val="00B130AA"/>
    <w:rsid w:val="00B24B54"/>
    <w:rsid w:val="00BE34F9"/>
    <w:rsid w:val="00C039B5"/>
    <w:rsid w:val="00C23F63"/>
    <w:rsid w:val="00C4189D"/>
    <w:rsid w:val="00C464B2"/>
    <w:rsid w:val="00C543CC"/>
    <w:rsid w:val="00C57DB8"/>
    <w:rsid w:val="00C66393"/>
    <w:rsid w:val="00C80A0C"/>
    <w:rsid w:val="00CB2482"/>
    <w:rsid w:val="00D744E7"/>
    <w:rsid w:val="00D9309D"/>
    <w:rsid w:val="00D971A3"/>
    <w:rsid w:val="00DA361C"/>
    <w:rsid w:val="00DE0535"/>
    <w:rsid w:val="00DF0F37"/>
    <w:rsid w:val="00E32972"/>
    <w:rsid w:val="00E660DD"/>
    <w:rsid w:val="00E9135D"/>
    <w:rsid w:val="00EE02E8"/>
    <w:rsid w:val="00EF6CAD"/>
    <w:rsid w:val="00F2150A"/>
    <w:rsid w:val="00F764AA"/>
    <w:rsid w:val="00FB5B6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2050"/>
    <o:shapelayout v:ext="edit">
      <o:idmap v:ext="edit" data="1"/>
      <o:rules v:ext="edit">
        <o:r id="V:Rule1" type="arc" idref="#_x0000_s1050"/>
        <o:r id="V:Rule2" type="arc" idref="#_x0000_s1055"/>
      </o:rules>
    </o:shapelayout>
  </w:shapeDefaults>
  <w:decimalSymbol w:val=","/>
  <w:listSeparator w:val=";"/>
  <w14:docId w14:val="6CACEC3E"/>
  <w15:chartTrackingRefBased/>
  <w15:docId w15:val="{14F7D219-8020-4F66-996A-B1D79903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Pr>
      <w:sz w:val="24"/>
      <w:szCs w:val="24"/>
    </w:rPr>
  </w:style>
  <w:style w:type="paragraph" w:styleId="Otsikko1">
    <w:name w:val="heading 1"/>
    <w:aliases w:val="Otsikko_eka 1."/>
    <w:basedOn w:val="Normaali"/>
    <w:next w:val="Normaali"/>
    <w:autoRedefine/>
    <w:qFormat/>
    <w:pPr>
      <w:keepNext/>
      <w:numPr>
        <w:numId w:val="1"/>
      </w:numPr>
      <w:spacing w:before="240" w:after="60"/>
      <w:outlineLvl w:val="0"/>
    </w:pPr>
    <w:rPr>
      <w:rFonts w:ascii="Arial" w:hAnsi="Arial" w:cs="Arial"/>
      <w:b/>
      <w:bCs/>
      <w:kern w:val="28"/>
      <w:sz w:val="28"/>
      <w:szCs w:val="28"/>
      <w:lang w:eastAsia="en-US"/>
    </w:rPr>
  </w:style>
  <w:style w:type="paragraph" w:styleId="Otsikko2">
    <w:name w:val="heading 2"/>
    <w:aliases w:val="Otsikko_toka 1.1"/>
    <w:basedOn w:val="Otsikko1"/>
    <w:next w:val="Normaali"/>
    <w:autoRedefine/>
    <w:qFormat/>
    <w:pPr>
      <w:numPr>
        <w:ilvl w:val="1"/>
      </w:numPr>
      <w:outlineLvl w:val="1"/>
    </w:pPr>
    <w:rPr>
      <w:sz w:val="24"/>
      <w:szCs w:val="24"/>
    </w:rPr>
  </w:style>
  <w:style w:type="paragraph" w:styleId="Otsikko3">
    <w:name w:val="heading 3"/>
    <w:aliases w:val="Otsikko_kolmas 1.1.1"/>
    <w:basedOn w:val="Normaali"/>
    <w:next w:val="Normaali"/>
    <w:autoRedefine/>
    <w:qFormat/>
    <w:pPr>
      <w:keepNext/>
      <w:numPr>
        <w:ilvl w:val="2"/>
        <w:numId w:val="1"/>
      </w:numPr>
      <w:jc w:val="center"/>
      <w:outlineLvl w:val="2"/>
    </w:pPr>
    <w:rPr>
      <w:sz w:val="32"/>
      <w:szCs w:val="20"/>
    </w:rPr>
  </w:style>
  <w:style w:type="paragraph" w:styleId="Otsikko4">
    <w:name w:val="heading 4"/>
    <w:aliases w:val="Otsikko_neljas 1.1.1.1"/>
    <w:basedOn w:val="Otsikko3"/>
    <w:next w:val="Normaali"/>
    <w:autoRedefine/>
    <w:qFormat/>
    <w:pPr>
      <w:numPr>
        <w:ilvl w:val="3"/>
      </w:numPr>
      <w:spacing w:before="240" w:after="60"/>
      <w:jc w:val="left"/>
      <w:outlineLvl w:val="3"/>
    </w:pPr>
    <w:rPr>
      <w:rFonts w:ascii="Arial" w:hAnsi="Arial" w:cs="Arial"/>
      <w:b/>
      <w:bCs/>
      <w:kern w:val="28"/>
      <w:sz w:val="24"/>
      <w:szCs w:val="24"/>
      <w:lang w:eastAsia="en-US"/>
    </w:rPr>
  </w:style>
  <w:style w:type="paragraph" w:styleId="Otsikko5">
    <w:name w:val="heading 5"/>
    <w:basedOn w:val="Normaali"/>
    <w:next w:val="Normaali"/>
    <w:qFormat/>
    <w:pPr>
      <w:spacing w:before="240" w:after="60"/>
      <w:outlineLvl w:val="4"/>
    </w:pPr>
    <w:rPr>
      <w:b/>
      <w:bCs/>
      <w:i/>
      <w:iCs/>
      <w:sz w:val="26"/>
      <w:szCs w:val="26"/>
    </w:rPr>
  </w:style>
  <w:style w:type="paragraph" w:styleId="Otsikko6">
    <w:name w:val="heading 6"/>
    <w:basedOn w:val="Normaali"/>
    <w:next w:val="Normaali"/>
    <w:qFormat/>
    <w:pPr>
      <w:keepNext/>
      <w:outlineLvl w:val="5"/>
    </w:pPr>
    <w:rPr>
      <w:sz w:val="16"/>
      <w:szCs w:val="16"/>
      <w:lang w:eastAsia="en-US"/>
    </w:rPr>
  </w:style>
  <w:style w:type="paragraph" w:styleId="Otsikko7">
    <w:name w:val="heading 7"/>
    <w:basedOn w:val="Normaali"/>
    <w:next w:val="Normaali"/>
    <w:qFormat/>
    <w:pPr>
      <w:keepNext/>
      <w:outlineLvl w:val="6"/>
    </w:pPr>
    <w:rPr>
      <w:b/>
      <w:bCs/>
      <w:szCs w:val="20"/>
      <w:lang w:eastAsia="en-US"/>
    </w:rPr>
  </w:style>
  <w:style w:type="paragraph" w:styleId="Otsikko8">
    <w:name w:val="heading 8"/>
    <w:basedOn w:val="Normaali"/>
    <w:next w:val="Normaali"/>
    <w:qFormat/>
    <w:pPr>
      <w:keepNext/>
      <w:outlineLvl w:val="7"/>
    </w:pPr>
    <w:rPr>
      <w:i/>
      <w:iCs/>
      <w:szCs w:val="20"/>
      <w:lang w:eastAsia="en-US"/>
    </w:rPr>
  </w:style>
  <w:style w:type="character" w:default="1" w:styleId="Kappaleenoletusfontti">
    <w:name w:val="Default Paragraph Font"/>
    <w:semiHidden/>
  </w:style>
  <w:style w:type="table" w:default="1" w:styleId="Normaalitaulukko">
    <w:name w:val="Normal Table"/>
    <w:semiHidden/>
    <w:tblPr>
      <w:tblInd w:w="0" w:type="dxa"/>
      <w:tblCellMar>
        <w:top w:w="0" w:type="dxa"/>
        <w:left w:w="108" w:type="dxa"/>
        <w:bottom w:w="0" w:type="dxa"/>
        <w:right w:w="108" w:type="dxa"/>
      </w:tblCellMar>
    </w:tblPr>
  </w:style>
  <w:style w:type="numbering" w:default="1" w:styleId="Eiluetteloa">
    <w:name w:val="No List"/>
    <w:semiHidden/>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rPr>
      <w:color w:val="0000FF"/>
      <w:u w:val="single"/>
    </w:rPr>
  </w:style>
  <w:style w:type="paragraph" w:styleId="Sisluet1">
    <w:name w:val="toc 1"/>
    <w:basedOn w:val="Normaali"/>
    <w:next w:val="Normaali"/>
    <w:autoRedefine/>
    <w:semiHidden/>
    <w:rPr>
      <w:szCs w:val="20"/>
      <w:lang w:eastAsia="en-US"/>
    </w:rPr>
  </w:style>
  <w:style w:type="paragraph" w:styleId="Sisluet2">
    <w:name w:val="toc 2"/>
    <w:basedOn w:val="Normaali"/>
    <w:next w:val="Normaali"/>
    <w:autoRedefine/>
    <w:semiHidden/>
    <w:pPr>
      <w:ind w:left="200"/>
    </w:pPr>
    <w:rPr>
      <w:szCs w:val="20"/>
      <w:lang w:eastAsia="en-US"/>
    </w:rPr>
  </w:style>
  <w:style w:type="paragraph" w:styleId="Sisluet3">
    <w:name w:val="toc 3"/>
    <w:basedOn w:val="Normaali"/>
    <w:next w:val="Normaali"/>
    <w:autoRedefine/>
    <w:semiHidden/>
    <w:pPr>
      <w:ind w:left="400"/>
    </w:pPr>
    <w:rPr>
      <w:szCs w:val="20"/>
      <w:lang w:eastAsia="en-US"/>
    </w:rPr>
  </w:style>
  <w:style w:type="paragraph" w:styleId="Sisluet4">
    <w:name w:val="toc 4"/>
    <w:basedOn w:val="Normaali"/>
    <w:next w:val="Normaali"/>
    <w:autoRedefine/>
    <w:semiHidden/>
    <w:pPr>
      <w:ind w:left="600"/>
    </w:pPr>
    <w:rPr>
      <w:szCs w:val="20"/>
      <w:lang w:eastAsia="en-US"/>
    </w:rPr>
  </w:style>
  <w:style w:type="paragraph" w:styleId="Leipteksti2">
    <w:name w:val="Body Text 2"/>
    <w:basedOn w:val="Normaali"/>
    <w:rPr>
      <w:i/>
      <w:iCs/>
      <w:szCs w:val="20"/>
      <w:lang w:eastAsia="en-US"/>
    </w:rPr>
  </w:style>
  <w:style w:type="paragraph" w:styleId="Leipteksti">
    <w:name w:val="Body Text"/>
    <w:basedOn w:val="Normaali"/>
    <w:rPr>
      <w:szCs w:val="20"/>
      <w:lang w:eastAsia="en-US"/>
    </w:rPr>
  </w:style>
  <w:style w:type="paragraph" w:styleId="Kuvanotsikko">
    <w:name w:val="Kuvan otsikko"/>
    <w:basedOn w:val="Normaali"/>
    <w:next w:val="Normaali"/>
    <w:qFormat/>
    <w:rPr>
      <w:i/>
      <w:iCs/>
      <w:szCs w:val="20"/>
      <w:lang w:eastAsia="en-US"/>
    </w:rPr>
  </w:style>
  <w:style w:type="paragraph" w:styleId="HTML-esimuotoiltu">
    <w:name w:val="HTML Preformatted"/>
    <w:basedOn w:val="Normaali"/>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Yltunniste">
    <w:name w:val="header"/>
    <w:basedOn w:val="Normaali"/>
    <w:pPr>
      <w:tabs>
        <w:tab w:val="center" w:pos="4320"/>
        <w:tab w:val="right" w:pos="8640"/>
      </w:tabs>
    </w:pPr>
    <w:rPr>
      <w:szCs w:val="20"/>
      <w:lang w:eastAsia="en-US"/>
    </w:rPr>
  </w:style>
  <w:style w:type="character" w:styleId="Sivunumero">
    <w:name w:val="page number"/>
    <w:basedOn w:val="Kappaleenoletusfontti"/>
  </w:style>
  <w:style w:type="paragraph" w:styleId="Alatunniste">
    <w:name w:val="footer"/>
    <w:basedOn w:val="Normaali"/>
    <w:pPr>
      <w:tabs>
        <w:tab w:val="center" w:pos="4320"/>
        <w:tab w:val="right" w:pos="8640"/>
      </w:tabs>
    </w:pPr>
    <w:rPr>
      <w:szCs w:val="20"/>
      <w:lang w:eastAsia="en-US"/>
    </w:rPr>
  </w:style>
  <w:style w:type="paragraph" w:styleId="Leipteksti3">
    <w:name w:val="Body Text 3"/>
    <w:basedOn w:val="Normaali"/>
    <w:rPr>
      <w:b/>
      <w:bCs/>
      <w:lang w:val="en-GB"/>
    </w:rPr>
  </w:style>
  <w:style w:type="paragraph" w:customStyle="1" w:styleId="Kappale">
    <w:name w:val="Kappale"/>
    <w:basedOn w:val="Normaali"/>
    <w:pPr>
      <w:numPr>
        <w:numId w:val="24"/>
      </w:numPr>
    </w:pPr>
  </w:style>
  <w:style w:type="paragraph" w:customStyle="1" w:styleId="pientXML-teksti">
    <w:name w:val="pientä XML-tekstiä"/>
    <w:basedOn w:val="Normaali"/>
    <w:rPr>
      <w:rFonts w:ascii="Tahoma" w:hAnsi="Tahoma"/>
      <w:sz w:val="16"/>
    </w:rPr>
  </w:style>
  <w:style w:type="paragraph" w:customStyle="1" w:styleId="BalloonText">
    <w:name w:val="Balloon Text"/>
    <w:basedOn w:val="Normaali"/>
    <w:semiHidden/>
    <w:rPr>
      <w:rFonts w:ascii="Tahoma" w:hAnsi="Tahoma" w:cs="Tahoma"/>
      <w:sz w:val="16"/>
      <w:szCs w:val="16"/>
    </w:rPr>
  </w:style>
  <w:style w:type="paragraph" w:styleId="Kommentinteksti">
    <w:name w:val="annotation text"/>
    <w:basedOn w:val="Normaali"/>
    <w:link w:val="KommentintekstiChar"/>
    <w:semiHidden/>
    <w:rPr>
      <w:sz w:val="20"/>
      <w:szCs w:val="20"/>
    </w:rPr>
  </w:style>
  <w:style w:type="character" w:styleId="AvattuHyperlinkki">
    <w:name w:val="FollowedHyperlink"/>
    <w:rPr>
      <w:color w:val="800080"/>
      <w:u w:val="single"/>
    </w:rPr>
  </w:style>
  <w:style w:type="paragraph" w:customStyle="1" w:styleId="Normalharva">
    <w:name w:val="Normal harva"/>
    <w:basedOn w:val="Normaali"/>
    <w:pPr>
      <w:spacing w:before="240" w:after="240"/>
      <w:jc w:val="both"/>
    </w:pPr>
  </w:style>
  <w:style w:type="paragraph" w:styleId="Seliteteksti">
    <w:name w:val="Balloon Text"/>
    <w:basedOn w:val="Normaali"/>
    <w:semiHidden/>
    <w:rsid w:val="00193A9E"/>
    <w:rPr>
      <w:rFonts w:ascii="Tahoma" w:hAnsi="Tahoma" w:cs="Tahoma"/>
      <w:sz w:val="16"/>
      <w:szCs w:val="16"/>
    </w:rPr>
  </w:style>
  <w:style w:type="character" w:styleId="Kommentinviite">
    <w:name w:val="annotation reference"/>
    <w:rsid w:val="00782502"/>
    <w:rPr>
      <w:sz w:val="16"/>
      <w:szCs w:val="16"/>
    </w:rPr>
  </w:style>
  <w:style w:type="paragraph" w:styleId="Kommentinotsikko">
    <w:name w:val="annotation subject"/>
    <w:basedOn w:val="Kommentinteksti"/>
    <w:next w:val="Kommentinteksti"/>
    <w:link w:val="KommentinotsikkoChar"/>
    <w:rsid w:val="00782502"/>
    <w:rPr>
      <w:b/>
      <w:bCs/>
    </w:rPr>
  </w:style>
  <w:style w:type="character" w:customStyle="1" w:styleId="KommentintekstiChar">
    <w:name w:val="Kommentin teksti Char"/>
    <w:basedOn w:val="Kappaleenoletusfontti"/>
    <w:link w:val="Kommentinteksti"/>
    <w:semiHidden/>
    <w:rsid w:val="00782502"/>
  </w:style>
  <w:style w:type="character" w:customStyle="1" w:styleId="KommentinotsikkoChar">
    <w:name w:val="Kommentin otsikko Char"/>
    <w:link w:val="Kommentinotsikko"/>
    <w:rsid w:val="00782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hyperlink" Target="http://palvelut.sairaala.fi/POLB_AR034000" TargetMode="External"/><Relationship Id="rId21" Type="http://schemas.openxmlformats.org/officeDocument/2006/relationships/image" Target="media/image12.png"/><Relationship Id="rId34" Type="http://schemas.openxmlformats.org/officeDocument/2006/relationships/image" Target="media/image23.png"/><Relationship Id="rId42" Type="http://schemas.openxmlformats.org/officeDocument/2006/relationships/image" Target="media/image30.wmf"/><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4.bin"/><Relationship Id="rId11" Type="http://schemas.openxmlformats.org/officeDocument/2006/relationships/image" Target="media/image4.wmf"/><Relationship Id="rId24" Type="http://schemas.openxmlformats.org/officeDocument/2006/relationships/image" Target="media/image15.png"/><Relationship Id="rId32" Type="http://schemas.openxmlformats.org/officeDocument/2006/relationships/image" Target="media/image21.png"/><Relationship Id="rId37" Type="http://schemas.openxmlformats.org/officeDocument/2006/relationships/image" Target="media/image26.wmf"/><Relationship Id="rId40" Type="http://schemas.openxmlformats.org/officeDocument/2006/relationships/image" Target="media/image28.wmf"/><Relationship Id="rId45" Type="http://schemas.openxmlformats.org/officeDocument/2006/relationships/image" Target="media/image31.w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wmf"/><Relationship Id="rId36" Type="http://schemas.openxmlformats.org/officeDocument/2006/relationships/image" Target="media/image25.jpeg"/><Relationship Id="rId49"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11.wmf"/><Relationship Id="rId31" Type="http://schemas.openxmlformats.org/officeDocument/2006/relationships/oleObject" Target="embeddings/oleObject5.bin"/><Relationship Id="rId44" Type="http://schemas.openxmlformats.org/officeDocument/2006/relationships/hyperlink" Target="http://www.jhs-suositukset.fi/intermin/hankkeet/jhs/home.nsf/files/JHS159/$file/JHS159.pdf"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2.bin"/><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0.wmf"/><Relationship Id="rId35" Type="http://schemas.openxmlformats.org/officeDocument/2006/relationships/image" Target="media/image24.png"/><Relationship Id="rId43" Type="http://schemas.openxmlformats.org/officeDocument/2006/relationships/hyperlink" Target="http://hl7.org/oid/index.cfm" TargetMode="External"/><Relationship Id="rId48" Type="http://schemas.openxmlformats.org/officeDocument/2006/relationships/footer" Target="foot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2.png"/><Relationship Id="rId38" Type="http://schemas.openxmlformats.org/officeDocument/2006/relationships/image" Target="media/image27.jpeg"/><Relationship Id="rId46" Type="http://schemas.openxmlformats.org/officeDocument/2006/relationships/header" Target="header1.xml"/><Relationship Id="rId20" Type="http://schemas.openxmlformats.org/officeDocument/2006/relationships/oleObject" Target="embeddings/oleObject3.bin"/><Relationship Id="rId41" Type="http://schemas.openxmlformats.org/officeDocument/2006/relationships/image" Target="media/image29.e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15955</Words>
  <Characters>129242</Characters>
  <Application>Microsoft Office Word</Application>
  <DocSecurity>0</DocSecurity>
  <Lines>1077</Lines>
  <Paragraphs>289</Paragraphs>
  <ScaleCrop>false</ScaleCrop>
  <HeadingPairs>
    <vt:vector size="2" baseType="variant">
      <vt:variant>
        <vt:lpstr>Otsikko</vt:lpstr>
      </vt:variant>
      <vt:variant>
        <vt:i4>1</vt:i4>
      </vt:variant>
    </vt:vector>
  </HeadingPairs>
  <TitlesOfParts>
    <vt:vector size="1" baseType="lpstr">
      <vt:lpstr> </vt:lpstr>
    </vt:vector>
  </TitlesOfParts>
  <Company>Tietotarha Oy</Company>
  <LinksUpToDate>false</LinksUpToDate>
  <CharactersWithSpaces>144908</CharactersWithSpaces>
  <SharedDoc>false</SharedDoc>
  <HLinks>
    <vt:vector size="780" baseType="variant">
      <vt:variant>
        <vt:i4>4128895</vt:i4>
      </vt:variant>
      <vt:variant>
        <vt:i4>819</vt:i4>
      </vt:variant>
      <vt:variant>
        <vt:i4>0</vt:i4>
      </vt:variant>
      <vt:variant>
        <vt:i4>5</vt:i4>
      </vt:variant>
      <vt:variant>
        <vt:lpwstr>http://www.jhs-suositukset.fi/intermin/hankkeet/jhs/home.nsf/files/JHS159/$file/JHS159.pdf</vt:lpwstr>
      </vt:variant>
      <vt:variant>
        <vt:lpwstr/>
      </vt:variant>
      <vt:variant>
        <vt:i4>786451</vt:i4>
      </vt:variant>
      <vt:variant>
        <vt:i4>816</vt:i4>
      </vt:variant>
      <vt:variant>
        <vt:i4>0</vt:i4>
      </vt:variant>
      <vt:variant>
        <vt:i4>5</vt:i4>
      </vt:variant>
      <vt:variant>
        <vt:lpwstr>http://hl7.org/oid/index.cfm</vt:lpwstr>
      </vt:variant>
      <vt:variant>
        <vt:lpwstr/>
      </vt:variant>
      <vt:variant>
        <vt:i4>720996</vt:i4>
      </vt:variant>
      <vt:variant>
        <vt:i4>813</vt:i4>
      </vt:variant>
      <vt:variant>
        <vt:i4>0</vt:i4>
      </vt:variant>
      <vt:variant>
        <vt:i4>5</vt:i4>
      </vt:variant>
      <vt:variant>
        <vt:lpwstr>http://palvelut.sairaala.fi/POLB_AR034000</vt:lpwstr>
      </vt:variant>
      <vt:variant>
        <vt:lpwstr/>
      </vt:variant>
      <vt:variant>
        <vt:i4>2293800</vt:i4>
      </vt:variant>
      <vt:variant>
        <vt:i4>810</vt:i4>
      </vt:variant>
      <vt:variant>
        <vt:i4>0</vt:i4>
      </vt:variant>
      <vt:variant>
        <vt:i4>5</vt:i4>
      </vt:variant>
      <vt:variant>
        <vt:lpwstr>http://www.w3.org/2003/05/soap-envelope</vt:lpwstr>
      </vt:variant>
      <vt:variant>
        <vt:lpwstr/>
      </vt:variant>
      <vt:variant>
        <vt:i4>1507382</vt:i4>
      </vt:variant>
      <vt:variant>
        <vt:i4>752</vt:i4>
      </vt:variant>
      <vt:variant>
        <vt:i4>0</vt:i4>
      </vt:variant>
      <vt:variant>
        <vt:i4>5</vt:i4>
      </vt:variant>
      <vt:variant>
        <vt:lpwstr/>
      </vt:variant>
      <vt:variant>
        <vt:lpwstr>_Toc200435714</vt:lpwstr>
      </vt:variant>
      <vt:variant>
        <vt:i4>1507382</vt:i4>
      </vt:variant>
      <vt:variant>
        <vt:i4>746</vt:i4>
      </vt:variant>
      <vt:variant>
        <vt:i4>0</vt:i4>
      </vt:variant>
      <vt:variant>
        <vt:i4>5</vt:i4>
      </vt:variant>
      <vt:variant>
        <vt:lpwstr/>
      </vt:variant>
      <vt:variant>
        <vt:lpwstr>_Toc200435713</vt:lpwstr>
      </vt:variant>
      <vt:variant>
        <vt:i4>1507382</vt:i4>
      </vt:variant>
      <vt:variant>
        <vt:i4>740</vt:i4>
      </vt:variant>
      <vt:variant>
        <vt:i4>0</vt:i4>
      </vt:variant>
      <vt:variant>
        <vt:i4>5</vt:i4>
      </vt:variant>
      <vt:variant>
        <vt:lpwstr/>
      </vt:variant>
      <vt:variant>
        <vt:lpwstr>_Toc200435712</vt:lpwstr>
      </vt:variant>
      <vt:variant>
        <vt:i4>1507382</vt:i4>
      </vt:variant>
      <vt:variant>
        <vt:i4>734</vt:i4>
      </vt:variant>
      <vt:variant>
        <vt:i4>0</vt:i4>
      </vt:variant>
      <vt:variant>
        <vt:i4>5</vt:i4>
      </vt:variant>
      <vt:variant>
        <vt:lpwstr/>
      </vt:variant>
      <vt:variant>
        <vt:lpwstr>_Toc200435711</vt:lpwstr>
      </vt:variant>
      <vt:variant>
        <vt:i4>1507382</vt:i4>
      </vt:variant>
      <vt:variant>
        <vt:i4>728</vt:i4>
      </vt:variant>
      <vt:variant>
        <vt:i4>0</vt:i4>
      </vt:variant>
      <vt:variant>
        <vt:i4>5</vt:i4>
      </vt:variant>
      <vt:variant>
        <vt:lpwstr/>
      </vt:variant>
      <vt:variant>
        <vt:lpwstr>_Toc200435710</vt:lpwstr>
      </vt:variant>
      <vt:variant>
        <vt:i4>1441846</vt:i4>
      </vt:variant>
      <vt:variant>
        <vt:i4>722</vt:i4>
      </vt:variant>
      <vt:variant>
        <vt:i4>0</vt:i4>
      </vt:variant>
      <vt:variant>
        <vt:i4>5</vt:i4>
      </vt:variant>
      <vt:variant>
        <vt:lpwstr/>
      </vt:variant>
      <vt:variant>
        <vt:lpwstr>_Toc200435709</vt:lpwstr>
      </vt:variant>
      <vt:variant>
        <vt:i4>1441846</vt:i4>
      </vt:variant>
      <vt:variant>
        <vt:i4>716</vt:i4>
      </vt:variant>
      <vt:variant>
        <vt:i4>0</vt:i4>
      </vt:variant>
      <vt:variant>
        <vt:i4>5</vt:i4>
      </vt:variant>
      <vt:variant>
        <vt:lpwstr/>
      </vt:variant>
      <vt:variant>
        <vt:lpwstr>_Toc200435708</vt:lpwstr>
      </vt:variant>
      <vt:variant>
        <vt:i4>1441846</vt:i4>
      </vt:variant>
      <vt:variant>
        <vt:i4>710</vt:i4>
      </vt:variant>
      <vt:variant>
        <vt:i4>0</vt:i4>
      </vt:variant>
      <vt:variant>
        <vt:i4>5</vt:i4>
      </vt:variant>
      <vt:variant>
        <vt:lpwstr/>
      </vt:variant>
      <vt:variant>
        <vt:lpwstr>_Toc200435707</vt:lpwstr>
      </vt:variant>
      <vt:variant>
        <vt:i4>1441846</vt:i4>
      </vt:variant>
      <vt:variant>
        <vt:i4>704</vt:i4>
      </vt:variant>
      <vt:variant>
        <vt:i4>0</vt:i4>
      </vt:variant>
      <vt:variant>
        <vt:i4>5</vt:i4>
      </vt:variant>
      <vt:variant>
        <vt:lpwstr/>
      </vt:variant>
      <vt:variant>
        <vt:lpwstr>_Toc200435706</vt:lpwstr>
      </vt:variant>
      <vt:variant>
        <vt:i4>1441846</vt:i4>
      </vt:variant>
      <vt:variant>
        <vt:i4>698</vt:i4>
      </vt:variant>
      <vt:variant>
        <vt:i4>0</vt:i4>
      </vt:variant>
      <vt:variant>
        <vt:i4>5</vt:i4>
      </vt:variant>
      <vt:variant>
        <vt:lpwstr/>
      </vt:variant>
      <vt:variant>
        <vt:lpwstr>_Toc200435705</vt:lpwstr>
      </vt:variant>
      <vt:variant>
        <vt:i4>1441846</vt:i4>
      </vt:variant>
      <vt:variant>
        <vt:i4>692</vt:i4>
      </vt:variant>
      <vt:variant>
        <vt:i4>0</vt:i4>
      </vt:variant>
      <vt:variant>
        <vt:i4>5</vt:i4>
      </vt:variant>
      <vt:variant>
        <vt:lpwstr/>
      </vt:variant>
      <vt:variant>
        <vt:lpwstr>_Toc200435704</vt:lpwstr>
      </vt:variant>
      <vt:variant>
        <vt:i4>1441846</vt:i4>
      </vt:variant>
      <vt:variant>
        <vt:i4>686</vt:i4>
      </vt:variant>
      <vt:variant>
        <vt:i4>0</vt:i4>
      </vt:variant>
      <vt:variant>
        <vt:i4>5</vt:i4>
      </vt:variant>
      <vt:variant>
        <vt:lpwstr/>
      </vt:variant>
      <vt:variant>
        <vt:lpwstr>_Toc200435703</vt:lpwstr>
      </vt:variant>
      <vt:variant>
        <vt:i4>1441846</vt:i4>
      </vt:variant>
      <vt:variant>
        <vt:i4>680</vt:i4>
      </vt:variant>
      <vt:variant>
        <vt:i4>0</vt:i4>
      </vt:variant>
      <vt:variant>
        <vt:i4>5</vt:i4>
      </vt:variant>
      <vt:variant>
        <vt:lpwstr/>
      </vt:variant>
      <vt:variant>
        <vt:lpwstr>_Toc200435702</vt:lpwstr>
      </vt:variant>
      <vt:variant>
        <vt:i4>1441846</vt:i4>
      </vt:variant>
      <vt:variant>
        <vt:i4>674</vt:i4>
      </vt:variant>
      <vt:variant>
        <vt:i4>0</vt:i4>
      </vt:variant>
      <vt:variant>
        <vt:i4>5</vt:i4>
      </vt:variant>
      <vt:variant>
        <vt:lpwstr/>
      </vt:variant>
      <vt:variant>
        <vt:lpwstr>_Toc200435701</vt:lpwstr>
      </vt:variant>
      <vt:variant>
        <vt:i4>1441846</vt:i4>
      </vt:variant>
      <vt:variant>
        <vt:i4>668</vt:i4>
      </vt:variant>
      <vt:variant>
        <vt:i4>0</vt:i4>
      </vt:variant>
      <vt:variant>
        <vt:i4>5</vt:i4>
      </vt:variant>
      <vt:variant>
        <vt:lpwstr/>
      </vt:variant>
      <vt:variant>
        <vt:lpwstr>_Toc200435700</vt:lpwstr>
      </vt:variant>
      <vt:variant>
        <vt:i4>2031671</vt:i4>
      </vt:variant>
      <vt:variant>
        <vt:i4>662</vt:i4>
      </vt:variant>
      <vt:variant>
        <vt:i4>0</vt:i4>
      </vt:variant>
      <vt:variant>
        <vt:i4>5</vt:i4>
      </vt:variant>
      <vt:variant>
        <vt:lpwstr/>
      </vt:variant>
      <vt:variant>
        <vt:lpwstr>_Toc200435699</vt:lpwstr>
      </vt:variant>
      <vt:variant>
        <vt:i4>2031671</vt:i4>
      </vt:variant>
      <vt:variant>
        <vt:i4>656</vt:i4>
      </vt:variant>
      <vt:variant>
        <vt:i4>0</vt:i4>
      </vt:variant>
      <vt:variant>
        <vt:i4>5</vt:i4>
      </vt:variant>
      <vt:variant>
        <vt:lpwstr/>
      </vt:variant>
      <vt:variant>
        <vt:lpwstr>_Toc200435698</vt:lpwstr>
      </vt:variant>
      <vt:variant>
        <vt:i4>2031671</vt:i4>
      </vt:variant>
      <vt:variant>
        <vt:i4>650</vt:i4>
      </vt:variant>
      <vt:variant>
        <vt:i4>0</vt:i4>
      </vt:variant>
      <vt:variant>
        <vt:i4>5</vt:i4>
      </vt:variant>
      <vt:variant>
        <vt:lpwstr/>
      </vt:variant>
      <vt:variant>
        <vt:lpwstr>_Toc200435697</vt:lpwstr>
      </vt:variant>
      <vt:variant>
        <vt:i4>2031671</vt:i4>
      </vt:variant>
      <vt:variant>
        <vt:i4>644</vt:i4>
      </vt:variant>
      <vt:variant>
        <vt:i4>0</vt:i4>
      </vt:variant>
      <vt:variant>
        <vt:i4>5</vt:i4>
      </vt:variant>
      <vt:variant>
        <vt:lpwstr/>
      </vt:variant>
      <vt:variant>
        <vt:lpwstr>_Toc200435696</vt:lpwstr>
      </vt:variant>
      <vt:variant>
        <vt:i4>2031671</vt:i4>
      </vt:variant>
      <vt:variant>
        <vt:i4>638</vt:i4>
      </vt:variant>
      <vt:variant>
        <vt:i4>0</vt:i4>
      </vt:variant>
      <vt:variant>
        <vt:i4>5</vt:i4>
      </vt:variant>
      <vt:variant>
        <vt:lpwstr/>
      </vt:variant>
      <vt:variant>
        <vt:lpwstr>_Toc200435695</vt:lpwstr>
      </vt:variant>
      <vt:variant>
        <vt:i4>2031671</vt:i4>
      </vt:variant>
      <vt:variant>
        <vt:i4>632</vt:i4>
      </vt:variant>
      <vt:variant>
        <vt:i4>0</vt:i4>
      </vt:variant>
      <vt:variant>
        <vt:i4>5</vt:i4>
      </vt:variant>
      <vt:variant>
        <vt:lpwstr/>
      </vt:variant>
      <vt:variant>
        <vt:lpwstr>_Toc200435694</vt:lpwstr>
      </vt:variant>
      <vt:variant>
        <vt:i4>2031671</vt:i4>
      </vt:variant>
      <vt:variant>
        <vt:i4>626</vt:i4>
      </vt:variant>
      <vt:variant>
        <vt:i4>0</vt:i4>
      </vt:variant>
      <vt:variant>
        <vt:i4>5</vt:i4>
      </vt:variant>
      <vt:variant>
        <vt:lpwstr/>
      </vt:variant>
      <vt:variant>
        <vt:lpwstr>_Toc200435693</vt:lpwstr>
      </vt:variant>
      <vt:variant>
        <vt:i4>2031671</vt:i4>
      </vt:variant>
      <vt:variant>
        <vt:i4>620</vt:i4>
      </vt:variant>
      <vt:variant>
        <vt:i4>0</vt:i4>
      </vt:variant>
      <vt:variant>
        <vt:i4>5</vt:i4>
      </vt:variant>
      <vt:variant>
        <vt:lpwstr/>
      </vt:variant>
      <vt:variant>
        <vt:lpwstr>_Toc200435692</vt:lpwstr>
      </vt:variant>
      <vt:variant>
        <vt:i4>2031671</vt:i4>
      </vt:variant>
      <vt:variant>
        <vt:i4>614</vt:i4>
      </vt:variant>
      <vt:variant>
        <vt:i4>0</vt:i4>
      </vt:variant>
      <vt:variant>
        <vt:i4>5</vt:i4>
      </vt:variant>
      <vt:variant>
        <vt:lpwstr/>
      </vt:variant>
      <vt:variant>
        <vt:lpwstr>_Toc200435691</vt:lpwstr>
      </vt:variant>
      <vt:variant>
        <vt:i4>2031671</vt:i4>
      </vt:variant>
      <vt:variant>
        <vt:i4>608</vt:i4>
      </vt:variant>
      <vt:variant>
        <vt:i4>0</vt:i4>
      </vt:variant>
      <vt:variant>
        <vt:i4>5</vt:i4>
      </vt:variant>
      <vt:variant>
        <vt:lpwstr/>
      </vt:variant>
      <vt:variant>
        <vt:lpwstr>_Toc200435690</vt:lpwstr>
      </vt:variant>
      <vt:variant>
        <vt:i4>1966135</vt:i4>
      </vt:variant>
      <vt:variant>
        <vt:i4>602</vt:i4>
      </vt:variant>
      <vt:variant>
        <vt:i4>0</vt:i4>
      </vt:variant>
      <vt:variant>
        <vt:i4>5</vt:i4>
      </vt:variant>
      <vt:variant>
        <vt:lpwstr/>
      </vt:variant>
      <vt:variant>
        <vt:lpwstr>_Toc200435689</vt:lpwstr>
      </vt:variant>
      <vt:variant>
        <vt:i4>1966135</vt:i4>
      </vt:variant>
      <vt:variant>
        <vt:i4>596</vt:i4>
      </vt:variant>
      <vt:variant>
        <vt:i4>0</vt:i4>
      </vt:variant>
      <vt:variant>
        <vt:i4>5</vt:i4>
      </vt:variant>
      <vt:variant>
        <vt:lpwstr/>
      </vt:variant>
      <vt:variant>
        <vt:lpwstr>_Toc200435688</vt:lpwstr>
      </vt:variant>
      <vt:variant>
        <vt:i4>1966135</vt:i4>
      </vt:variant>
      <vt:variant>
        <vt:i4>590</vt:i4>
      </vt:variant>
      <vt:variant>
        <vt:i4>0</vt:i4>
      </vt:variant>
      <vt:variant>
        <vt:i4>5</vt:i4>
      </vt:variant>
      <vt:variant>
        <vt:lpwstr/>
      </vt:variant>
      <vt:variant>
        <vt:lpwstr>_Toc200435687</vt:lpwstr>
      </vt:variant>
      <vt:variant>
        <vt:i4>1966135</vt:i4>
      </vt:variant>
      <vt:variant>
        <vt:i4>584</vt:i4>
      </vt:variant>
      <vt:variant>
        <vt:i4>0</vt:i4>
      </vt:variant>
      <vt:variant>
        <vt:i4>5</vt:i4>
      </vt:variant>
      <vt:variant>
        <vt:lpwstr/>
      </vt:variant>
      <vt:variant>
        <vt:lpwstr>_Toc200435686</vt:lpwstr>
      </vt:variant>
      <vt:variant>
        <vt:i4>1966135</vt:i4>
      </vt:variant>
      <vt:variant>
        <vt:i4>578</vt:i4>
      </vt:variant>
      <vt:variant>
        <vt:i4>0</vt:i4>
      </vt:variant>
      <vt:variant>
        <vt:i4>5</vt:i4>
      </vt:variant>
      <vt:variant>
        <vt:lpwstr/>
      </vt:variant>
      <vt:variant>
        <vt:lpwstr>_Toc200435685</vt:lpwstr>
      </vt:variant>
      <vt:variant>
        <vt:i4>1966135</vt:i4>
      </vt:variant>
      <vt:variant>
        <vt:i4>572</vt:i4>
      </vt:variant>
      <vt:variant>
        <vt:i4>0</vt:i4>
      </vt:variant>
      <vt:variant>
        <vt:i4>5</vt:i4>
      </vt:variant>
      <vt:variant>
        <vt:lpwstr/>
      </vt:variant>
      <vt:variant>
        <vt:lpwstr>_Toc200435684</vt:lpwstr>
      </vt:variant>
      <vt:variant>
        <vt:i4>1966135</vt:i4>
      </vt:variant>
      <vt:variant>
        <vt:i4>566</vt:i4>
      </vt:variant>
      <vt:variant>
        <vt:i4>0</vt:i4>
      </vt:variant>
      <vt:variant>
        <vt:i4>5</vt:i4>
      </vt:variant>
      <vt:variant>
        <vt:lpwstr/>
      </vt:variant>
      <vt:variant>
        <vt:lpwstr>_Toc200435683</vt:lpwstr>
      </vt:variant>
      <vt:variant>
        <vt:i4>1966135</vt:i4>
      </vt:variant>
      <vt:variant>
        <vt:i4>560</vt:i4>
      </vt:variant>
      <vt:variant>
        <vt:i4>0</vt:i4>
      </vt:variant>
      <vt:variant>
        <vt:i4>5</vt:i4>
      </vt:variant>
      <vt:variant>
        <vt:lpwstr/>
      </vt:variant>
      <vt:variant>
        <vt:lpwstr>_Toc200435682</vt:lpwstr>
      </vt:variant>
      <vt:variant>
        <vt:i4>1966135</vt:i4>
      </vt:variant>
      <vt:variant>
        <vt:i4>554</vt:i4>
      </vt:variant>
      <vt:variant>
        <vt:i4>0</vt:i4>
      </vt:variant>
      <vt:variant>
        <vt:i4>5</vt:i4>
      </vt:variant>
      <vt:variant>
        <vt:lpwstr/>
      </vt:variant>
      <vt:variant>
        <vt:lpwstr>_Toc200435681</vt:lpwstr>
      </vt:variant>
      <vt:variant>
        <vt:i4>1966135</vt:i4>
      </vt:variant>
      <vt:variant>
        <vt:i4>548</vt:i4>
      </vt:variant>
      <vt:variant>
        <vt:i4>0</vt:i4>
      </vt:variant>
      <vt:variant>
        <vt:i4>5</vt:i4>
      </vt:variant>
      <vt:variant>
        <vt:lpwstr/>
      </vt:variant>
      <vt:variant>
        <vt:lpwstr>_Toc200435680</vt:lpwstr>
      </vt:variant>
      <vt:variant>
        <vt:i4>1114167</vt:i4>
      </vt:variant>
      <vt:variant>
        <vt:i4>542</vt:i4>
      </vt:variant>
      <vt:variant>
        <vt:i4>0</vt:i4>
      </vt:variant>
      <vt:variant>
        <vt:i4>5</vt:i4>
      </vt:variant>
      <vt:variant>
        <vt:lpwstr/>
      </vt:variant>
      <vt:variant>
        <vt:lpwstr>_Toc200435679</vt:lpwstr>
      </vt:variant>
      <vt:variant>
        <vt:i4>1114167</vt:i4>
      </vt:variant>
      <vt:variant>
        <vt:i4>536</vt:i4>
      </vt:variant>
      <vt:variant>
        <vt:i4>0</vt:i4>
      </vt:variant>
      <vt:variant>
        <vt:i4>5</vt:i4>
      </vt:variant>
      <vt:variant>
        <vt:lpwstr/>
      </vt:variant>
      <vt:variant>
        <vt:lpwstr>_Toc200435678</vt:lpwstr>
      </vt:variant>
      <vt:variant>
        <vt:i4>1114167</vt:i4>
      </vt:variant>
      <vt:variant>
        <vt:i4>530</vt:i4>
      </vt:variant>
      <vt:variant>
        <vt:i4>0</vt:i4>
      </vt:variant>
      <vt:variant>
        <vt:i4>5</vt:i4>
      </vt:variant>
      <vt:variant>
        <vt:lpwstr/>
      </vt:variant>
      <vt:variant>
        <vt:lpwstr>_Toc200435677</vt:lpwstr>
      </vt:variant>
      <vt:variant>
        <vt:i4>1114167</vt:i4>
      </vt:variant>
      <vt:variant>
        <vt:i4>524</vt:i4>
      </vt:variant>
      <vt:variant>
        <vt:i4>0</vt:i4>
      </vt:variant>
      <vt:variant>
        <vt:i4>5</vt:i4>
      </vt:variant>
      <vt:variant>
        <vt:lpwstr/>
      </vt:variant>
      <vt:variant>
        <vt:lpwstr>_Toc200435676</vt:lpwstr>
      </vt:variant>
      <vt:variant>
        <vt:i4>1114167</vt:i4>
      </vt:variant>
      <vt:variant>
        <vt:i4>518</vt:i4>
      </vt:variant>
      <vt:variant>
        <vt:i4>0</vt:i4>
      </vt:variant>
      <vt:variant>
        <vt:i4>5</vt:i4>
      </vt:variant>
      <vt:variant>
        <vt:lpwstr/>
      </vt:variant>
      <vt:variant>
        <vt:lpwstr>_Toc200435675</vt:lpwstr>
      </vt:variant>
      <vt:variant>
        <vt:i4>1114167</vt:i4>
      </vt:variant>
      <vt:variant>
        <vt:i4>512</vt:i4>
      </vt:variant>
      <vt:variant>
        <vt:i4>0</vt:i4>
      </vt:variant>
      <vt:variant>
        <vt:i4>5</vt:i4>
      </vt:variant>
      <vt:variant>
        <vt:lpwstr/>
      </vt:variant>
      <vt:variant>
        <vt:lpwstr>_Toc200435674</vt:lpwstr>
      </vt:variant>
      <vt:variant>
        <vt:i4>1114167</vt:i4>
      </vt:variant>
      <vt:variant>
        <vt:i4>506</vt:i4>
      </vt:variant>
      <vt:variant>
        <vt:i4>0</vt:i4>
      </vt:variant>
      <vt:variant>
        <vt:i4>5</vt:i4>
      </vt:variant>
      <vt:variant>
        <vt:lpwstr/>
      </vt:variant>
      <vt:variant>
        <vt:lpwstr>_Toc200435673</vt:lpwstr>
      </vt:variant>
      <vt:variant>
        <vt:i4>1114167</vt:i4>
      </vt:variant>
      <vt:variant>
        <vt:i4>500</vt:i4>
      </vt:variant>
      <vt:variant>
        <vt:i4>0</vt:i4>
      </vt:variant>
      <vt:variant>
        <vt:i4>5</vt:i4>
      </vt:variant>
      <vt:variant>
        <vt:lpwstr/>
      </vt:variant>
      <vt:variant>
        <vt:lpwstr>_Toc200435672</vt:lpwstr>
      </vt:variant>
      <vt:variant>
        <vt:i4>1114167</vt:i4>
      </vt:variant>
      <vt:variant>
        <vt:i4>494</vt:i4>
      </vt:variant>
      <vt:variant>
        <vt:i4>0</vt:i4>
      </vt:variant>
      <vt:variant>
        <vt:i4>5</vt:i4>
      </vt:variant>
      <vt:variant>
        <vt:lpwstr/>
      </vt:variant>
      <vt:variant>
        <vt:lpwstr>_Toc200435671</vt:lpwstr>
      </vt:variant>
      <vt:variant>
        <vt:i4>1114167</vt:i4>
      </vt:variant>
      <vt:variant>
        <vt:i4>488</vt:i4>
      </vt:variant>
      <vt:variant>
        <vt:i4>0</vt:i4>
      </vt:variant>
      <vt:variant>
        <vt:i4>5</vt:i4>
      </vt:variant>
      <vt:variant>
        <vt:lpwstr/>
      </vt:variant>
      <vt:variant>
        <vt:lpwstr>_Toc200435670</vt:lpwstr>
      </vt:variant>
      <vt:variant>
        <vt:i4>1048631</vt:i4>
      </vt:variant>
      <vt:variant>
        <vt:i4>482</vt:i4>
      </vt:variant>
      <vt:variant>
        <vt:i4>0</vt:i4>
      </vt:variant>
      <vt:variant>
        <vt:i4>5</vt:i4>
      </vt:variant>
      <vt:variant>
        <vt:lpwstr/>
      </vt:variant>
      <vt:variant>
        <vt:lpwstr>_Toc200435669</vt:lpwstr>
      </vt:variant>
      <vt:variant>
        <vt:i4>1048631</vt:i4>
      </vt:variant>
      <vt:variant>
        <vt:i4>476</vt:i4>
      </vt:variant>
      <vt:variant>
        <vt:i4>0</vt:i4>
      </vt:variant>
      <vt:variant>
        <vt:i4>5</vt:i4>
      </vt:variant>
      <vt:variant>
        <vt:lpwstr/>
      </vt:variant>
      <vt:variant>
        <vt:lpwstr>_Toc200435668</vt:lpwstr>
      </vt:variant>
      <vt:variant>
        <vt:i4>1048631</vt:i4>
      </vt:variant>
      <vt:variant>
        <vt:i4>470</vt:i4>
      </vt:variant>
      <vt:variant>
        <vt:i4>0</vt:i4>
      </vt:variant>
      <vt:variant>
        <vt:i4>5</vt:i4>
      </vt:variant>
      <vt:variant>
        <vt:lpwstr/>
      </vt:variant>
      <vt:variant>
        <vt:lpwstr>_Toc200435667</vt:lpwstr>
      </vt:variant>
      <vt:variant>
        <vt:i4>1048631</vt:i4>
      </vt:variant>
      <vt:variant>
        <vt:i4>464</vt:i4>
      </vt:variant>
      <vt:variant>
        <vt:i4>0</vt:i4>
      </vt:variant>
      <vt:variant>
        <vt:i4>5</vt:i4>
      </vt:variant>
      <vt:variant>
        <vt:lpwstr/>
      </vt:variant>
      <vt:variant>
        <vt:lpwstr>_Toc200435666</vt:lpwstr>
      </vt:variant>
      <vt:variant>
        <vt:i4>1048631</vt:i4>
      </vt:variant>
      <vt:variant>
        <vt:i4>458</vt:i4>
      </vt:variant>
      <vt:variant>
        <vt:i4>0</vt:i4>
      </vt:variant>
      <vt:variant>
        <vt:i4>5</vt:i4>
      </vt:variant>
      <vt:variant>
        <vt:lpwstr/>
      </vt:variant>
      <vt:variant>
        <vt:lpwstr>_Toc200435665</vt:lpwstr>
      </vt:variant>
      <vt:variant>
        <vt:i4>1048631</vt:i4>
      </vt:variant>
      <vt:variant>
        <vt:i4>452</vt:i4>
      </vt:variant>
      <vt:variant>
        <vt:i4>0</vt:i4>
      </vt:variant>
      <vt:variant>
        <vt:i4>5</vt:i4>
      </vt:variant>
      <vt:variant>
        <vt:lpwstr/>
      </vt:variant>
      <vt:variant>
        <vt:lpwstr>_Toc200435664</vt:lpwstr>
      </vt:variant>
      <vt:variant>
        <vt:i4>1048631</vt:i4>
      </vt:variant>
      <vt:variant>
        <vt:i4>446</vt:i4>
      </vt:variant>
      <vt:variant>
        <vt:i4>0</vt:i4>
      </vt:variant>
      <vt:variant>
        <vt:i4>5</vt:i4>
      </vt:variant>
      <vt:variant>
        <vt:lpwstr/>
      </vt:variant>
      <vt:variant>
        <vt:lpwstr>_Toc200435663</vt:lpwstr>
      </vt:variant>
      <vt:variant>
        <vt:i4>1048631</vt:i4>
      </vt:variant>
      <vt:variant>
        <vt:i4>440</vt:i4>
      </vt:variant>
      <vt:variant>
        <vt:i4>0</vt:i4>
      </vt:variant>
      <vt:variant>
        <vt:i4>5</vt:i4>
      </vt:variant>
      <vt:variant>
        <vt:lpwstr/>
      </vt:variant>
      <vt:variant>
        <vt:lpwstr>_Toc200435662</vt:lpwstr>
      </vt:variant>
      <vt:variant>
        <vt:i4>1048631</vt:i4>
      </vt:variant>
      <vt:variant>
        <vt:i4>434</vt:i4>
      </vt:variant>
      <vt:variant>
        <vt:i4>0</vt:i4>
      </vt:variant>
      <vt:variant>
        <vt:i4>5</vt:i4>
      </vt:variant>
      <vt:variant>
        <vt:lpwstr/>
      </vt:variant>
      <vt:variant>
        <vt:lpwstr>_Toc200435661</vt:lpwstr>
      </vt:variant>
      <vt:variant>
        <vt:i4>1048631</vt:i4>
      </vt:variant>
      <vt:variant>
        <vt:i4>428</vt:i4>
      </vt:variant>
      <vt:variant>
        <vt:i4>0</vt:i4>
      </vt:variant>
      <vt:variant>
        <vt:i4>5</vt:i4>
      </vt:variant>
      <vt:variant>
        <vt:lpwstr/>
      </vt:variant>
      <vt:variant>
        <vt:lpwstr>_Toc200435660</vt:lpwstr>
      </vt:variant>
      <vt:variant>
        <vt:i4>1245239</vt:i4>
      </vt:variant>
      <vt:variant>
        <vt:i4>422</vt:i4>
      </vt:variant>
      <vt:variant>
        <vt:i4>0</vt:i4>
      </vt:variant>
      <vt:variant>
        <vt:i4>5</vt:i4>
      </vt:variant>
      <vt:variant>
        <vt:lpwstr/>
      </vt:variant>
      <vt:variant>
        <vt:lpwstr>_Toc200435659</vt:lpwstr>
      </vt:variant>
      <vt:variant>
        <vt:i4>1245239</vt:i4>
      </vt:variant>
      <vt:variant>
        <vt:i4>416</vt:i4>
      </vt:variant>
      <vt:variant>
        <vt:i4>0</vt:i4>
      </vt:variant>
      <vt:variant>
        <vt:i4>5</vt:i4>
      </vt:variant>
      <vt:variant>
        <vt:lpwstr/>
      </vt:variant>
      <vt:variant>
        <vt:lpwstr>_Toc200435658</vt:lpwstr>
      </vt:variant>
      <vt:variant>
        <vt:i4>1245239</vt:i4>
      </vt:variant>
      <vt:variant>
        <vt:i4>410</vt:i4>
      </vt:variant>
      <vt:variant>
        <vt:i4>0</vt:i4>
      </vt:variant>
      <vt:variant>
        <vt:i4>5</vt:i4>
      </vt:variant>
      <vt:variant>
        <vt:lpwstr/>
      </vt:variant>
      <vt:variant>
        <vt:lpwstr>_Toc200435657</vt:lpwstr>
      </vt:variant>
      <vt:variant>
        <vt:i4>1245239</vt:i4>
      </vt:variant>
      <vt:variant>
        <vt:i4>404</vt:i4>
      </vt:variant>
      <vt:variant>
        <vt:i4>0</vt:i4>
      </vt:variant>
      <vt:variant>
        <vt:i4>5</vt:i4>
      </vt:variant>
      <vt:variant>
        <vt:lpwstr/>
      </vt:variant>
      <vt:variant>
        <vt:lpwstr>_Toc200435656</vt:lpwstr>
      </vt:variant>
      <vt:variant>
        <vt:i4>1245239</vt:i4>
      </vt:variant>
      <vt:variant>
        <vt:i4>398</vt:i4>
      </vt:variant>
      <vt:variant>
        <vt:i4>0</vt:i4>
      </vt:variant>
      <vt:variant>
        <vt:i4>5</vt:i4>
      </vt:variant>
      <vt:variant>
        <vt:lpwstr/>
      </vt:variant>
      <vt:variant>
        <vt:lpwstr>_Toc200435655</vt:lpwstr>
      </vt:variant>
      <vt:variant>
        <vt:i4>1245239</vt:i4>
      </vt:variant>
      <vt:variant>
        <vt:i4>392</vt:i4>
      </vt:variant>
      <vt:variant>
        <vt:i4>0</vt:i4>
      </vt:variant>
      <vt:variant>
        <vt:i4>5</vt:i4>
      </vt:variant>
      <vt:variant>
        <vt:lpwstr/>
      </vt:variant>
      <vt:variant>
        <vt:lpwstr>_Toc200435654</vt:lpwstr>
      </vt:variant>
      <vt:variant>
        <vt:i4>1245239</vt:i4>
      </vt:variant>
      <vt:variant>
        <vt:i4>386</vt:i4>
      </vt:variant>
      <vt:variant>
        <vt:i4>0</vt:i4>
      </vt:variant>
      <vt:variant>
        <vt:i4>5</vt:i4>
      </vt:variant>
      <vt:variant>
        <vt:lpwstr/>
      </vt:variant>
      <vt:variant>
        <vt:lpwstr>_Toc200435653</vt:lpwstr>
      </vt:variant>
      <vt:variant>
        <vt:i4>1245239</vt:i4>
      </vt:variant>
      <vt:variant>
        <vt:i4>380</vt:i4>
      </vt:variant>
      <vt:variant>
        <vt:i4>0</vt:i4>
      </vt:variant>
      <vt:variant>
        <vt:i4>5</vt:i4>
      </vt:variant>
      <vt:variant>
        <vt:lpwstr/>
      </vt:variant>
      <vt:variant>
        <vt:lpwstr>_Toc200435652</vt:lpwstr>
      </vt:variant>
      <vt:variant>
        <vt:i4>1245239</vt:i4>
      </vt:variant>
      <vt:variant>
        <vt:i4>374</vt:i4>
      </vt:variant>
      <vt:variant>
        <vt:i4>0</vt:i4>
      </vt:variant>
      <vt:variant>
        <vt:i4>5</vt:i4>
      </vt:variant>
      <vt:variant>
        <vt:lpwstr/>
      </vt:variant>
      <vt:variant>
        <vt:lpwstr>_Toc200435651</vt:lpwstr>
      </vt:variant>
      <vt:variant>
        <vt:i4>1245239</vt:i4>
      </vt:variant>
      <vt:variant>
        <vt:i4>368</vt:i4>
      </vt:variant>
      <vt:variant>
        <vt:i4>0</vt:i4>
      </vt:variant>
      <vt:variant>
        <vt:i4>5</vt:i4>
      </vt:variant>
      <vt:variant>
        <vt:lpwstr/>
      </vt:variant>
      <vt:variant>
        <vt:lpwstr>_Toc200435650</vt:lpwstr>
      </vt:variant>
      <vt:variant>
        <vt:i4>1179703</vt:i4>
      </vt:variant>
      <vt:variant>
        <vt:i4>362</vt:i4>
      </vt:variant>
      <vt:variant>
        <vt:i4>0</vt:i4>
      </vt:variant>
      <vt:variant>
        <vt:i4>5</vt:i4>
      </vt:variant>
      <vt:variant>
        <vt:lpwstr/>
      </vt:variant>
      <vt:variant>
        <vt:lpwstr>_Toc200435649</vt:lpwstr>
      </vt:variant>
      <vt:variant>
        <vt:i4>1179703</vt:i4>
      </vt:variant>
      <vt:variant>
        <vt:i4>356</vt:i4>
      </vt:variant>
      <vt:variant>
        <vt:i4>0</vt:i4>
      </vt:variant>
      <vt:variant>
        <vt:i4>5</vt:i4>
      </vt:variant>
      <vt:variant>
        <vt:lpwstr/>
      </vt:variant>
      <vt:variant>
        <vt:lpwstr>_Toc200435648</vt:lpwstr>
      </vt:variant>
      <vt:variant>
        <vt:i4>1179703</vt:i4>
      </vt:variant>
      <vt:variant>
        <vt:i4>350</vt:i4>
      </vt:variant>
      <vt:variant>
        <vt:i4>0</vt:i4>
      </vt:variant>
      <vt:variant>
        <vt:i4>5</vt:i4>
      </vt:variant>
      <vt:variant>
        <vt:lpwstr/>
      </vt:variant>
      <vt:variant>
        <vt:lpwstr>_Toc200435647</vt:lpwstr>
      </vt:variant>
      <vt:variant>
        <vt:i4>1179703</vt:i4>
      </vt:variant>
      <vt:variant>
        <vt:i4>344</vt:i4>
      </vt:variant>
      <vt:variant>
        <vt:i4>0</vt:i4>
      </vt:variant>
      <vt:variant>
        <vt:i4>5</vt:i4>
      </vt:variant>
      <vt:variant>
        <vt:lpwstr/>
      </vt:variant>
      <vt:variant>
        <vt:lpwstr>_Toc200435646</vt:lpwstr>
      </vt:variant>
      <vt:variant>
        <vt:i4>1179703</vt:i4>
      </vt:variant>
      <vt:variant>
        <vt:i4>338</vt:i4>
      </vt:variant>
      <vt:variant>
        <vt:i4>0</vt:i4>
      </vt:variant>
      <vt:variant>
        <vt:i4>5</vt:i4>
      </vt:variant>
      <vt:variant>
        <vt:lpwstr/>
      </vt:variant>
      <vt:variant>
        <vt:lpwstr>_Toc200435645</vt:lpwstr>
      </vt:variant>
      <vt:variant>
        <vt:i4>1179703</vt:i4>
      </vt:variant>
      <vt:variant>
        <vt:i4>332</vt:i4>
      </vt:variant>
      <vt:variant>
        <vt:i4>0</vt:i4>
      </vt:variant>
      <vt:variant>
        <vt:i4>5</vt:i4>
      </vt:variant>
      <vt:variant>
        <vt:lpwstr/>
      </vt:variant>
      <vt:variant>
        <vt:lpwstr>_Toc200435644</vt:lpwstr>
      </vt:variant>
      <vt:variant>
        <vt:i4>1179703</vt:i4>
      </vt:variant>
      <vt:variant>
        <vt:i4>326</vt:i4>
      </vt:variant>
      <vt:variant>
        <vt:i4>0</vt:i4>
      </vt:variant>
      <vt:variant>
        <vt:i4>5</vt:i4>
      </vt:variant>
      <vt:variant>
        <vt:lpwstr/>
      </vt:variant>
      <vt:variant>
        <vt:lpwstr>_Toc200435643</vt:lpwstr>
      </vt:variant>
      <vt:variant>
        <vt:i4>1179703</vt:i4>
      </vt:variant>
      <vt:variant>
        <vt:i4>320</vt:i4>
      </vt:variant>
      <vt:variant>
        <vt:i4>0</vt:i4>
      </vt:variant>
      <vt:variant>
        <vt:i4>5</vt:i4>
      </vt:variant>
      <vt:variant>
        <vt:lpwstr/>
      </vt:variant>
      <vt:variant>
        <vt:lpwstr>_Toc200435642</vt:lpwstr>
      </vt:variant>
      <vt:variant>
        <vt:i4>1179703</vt:i4>
      </vt:variant>
      <vt:variant>
        <vt:i4>314</vt:i4>
      </vt:variant>
      <vt:variant>
        <vt:i4>0</vt:i4>
      </vt:variant>
      <vt:variant>
        <vt:i4>5</vt:i4>
      </vt:variant>
      <vt:variant>
        <vt:lpwstr/>
      </vt:variant>
      <vt:variant>
        <vt:lpwstr>_Toc200435641</vt:lpwstr>
      </vt:variant>
      <vt:variant>
        <vt:i4>1179703</vt:i4>
      </vt:variant>
      <vt:variant>
        <vt:i4>308</vt:i4>
      </vt:variant>
      <vt:variant>
        <vt:i4>0</vt:i4>
      </vt:variant>
      <vt:variant>
        <vt:i4>5</vt:i4>
      </vt:variant>
      <vt:variant>
        <vt:lpwstr/>
      </vt:variant>
      <vt:variant>
        <vt:lpwstr>_Toc200435640</vt:lpwstr>
      </vt:variant>
      <vt:variant>
        <vt:i4>1376311</vt:i4>
      </vt:variant>
      <vt:variant>
        <vt:i4>302</vt:i4>
      </vt:variant>
      <vt:variant>
        <vt:i4>0</vt:i4>
      </vt:variant>
      <vt:variant>
        <vt:i4>5</vt:i4>
      </vt:variant>
      <vt:variant>
        <vt:lpwstr/>
      </vt:variant>
      <vt:variant>
        <vt:lpwstr>_Toc200435639</vt:lpwstr>
      </vt:variant>
      <vt:variant>
        <vt:i4>1376311</vt:i4>
      </vt:variant>
      <vt:variant>
        <vt:i4>296</vt:i4>
      </vt:variant>
      <vt:variant>
        <vt:i4>0</vt:i4>
      </vt:variant>
      <vt:variant>
        <vt:i4>5</vt:i4>
      </vt:variant>
      <vt:variant>
        <vt:lpwstr/>
      </vt:variant>
      <vt:variant>
        <vt:lpwstr>_Toc200435638</vt:lpwstr>
      </vt:variant>
      <vt:variant>
        <vt:i4>1376311</vt:i4>
      </vt:variant>
      <vt:variant>
        <vt:i4>290</vt:i4>
      </vt:variant>
      <vt:variant>
        <vt:i4>0</vt:i4>
      </vt:variant>
      <vt:variant>
        <vt:i4>5</vt:i4>
      </vt:variant>
      <vt:variant>
        <vt:lpwstr/>
      </vt:variant>
      <vt:variant>
        <vt:lpwstr>_Toc200435637</vt:lpwstr>
      </vt:variant>
      <vt:variant>
        <vt:i4>1376311</vt:i4>
      </vt:variant>
      <vt:variant>
        <vt:i4>284</vt:i4>
      </vt:variant>
      <vt:variant>
        <vt:i4>0</vt:i4>
      </vt:variant>
      <vt:variant>
        <vt:i4>5</vt:i4>
      </vt:variant>
      <vt:variant>
        <vt:lpwstr/>
      </vt:variant>
      <vt:variant>
        <vt:lpwstr>_Toc200435636</vt:lpwstr>
      </vt:variant>
      <vt:variant>
        <vt:i4>1376311</vt:i4>
      </vt:variant>
      <vt:variant>
        <vt:i4>278</vt:i4>
      </vt:variant>
      <vt:variant>
        <vt:i4>0</vt:i4>
      </vt:variant>
      <vt:variant>
        <vt:i4>5</vt:i4>
      </vt:variant>
      <vt:variant>
        <vt:lpwstr/>
      </vt:variant>
      <vt:variant>
        <vt:lpwstr>_Toc200435635</vt:lpwstr>
      </vt:variant>
      <vt:variant>
        <vt:i4>1376311</vt:i4>
      </vt:variant>
      <vt:variant>
        <vt:i4>272</vt:i4>
      </vt:variant>
      <vt:variant>
        <vt:i4>0</vt:i4>
      </vt:variant>
      <vt:variant>
        <vt:i4>5</vt:i4>
      </vt:variant>
      <vt:variant>
        <vt:lpwstr/>
      </vt:variant>
      <vt:variant>
        <vt:lpwstr>_Toc200435634</vt:lpwstr>
      </vt:variant>
      <vt:variant>
        <vt:i4>1376311</vt:i4>
      </vt:variant>
      <vt:variant>
        <vt:i4>266</vt:i4>
      </vt:variant>
      <vt:variant>
        <vt:i4>0</vt:i4>
      </vt:variant>
      <vt:variant>
        <vt:i4>5</vt:i4>
      </vt:variant>
      <vt:variant>
        <vt:lpwstr/>
      </vt:variant>
      <vt:variant>
        <vt:lpwstr>_Toc200435633</vt:lpwstr>
      </vt:variant>
      <vt:variant>
        <vt:i4>1376311</vt:i4>
      </vt:variant>
      <vt:variant>
        <vt:i4>260</vt:i4>
      </vt:variant>
      <vt:variant>
        <vt:i4>0</vt:i4>
      </vt:variant>
      <vt:variant>
        <vt:i4>5</vt:i4>
      </vt:variant>
      <vt:variant>
        <vt:lpwstr/>
      </vt:variant>
      <vt:variant>
        <vt:lpwstr>_Toc200435632</vt:lpwstr>
      </vt:variant>
      <vt:variant>
        <vt:i4>1376311</vt:i4>
      </vt:variant>
      <vt:variant>
        <vt:i4>254</vt:i4>
      </vt:variant>
      <vt:variant>
        <vt:i4>0</vt:i4>
      </vt:variant>
      <vt:variant>
        <vt:i4>5</vt:i4>
      </vt:variant>
      <vt:variant>
        <vt:lpwstr/>
      </vt:variant>
      <vt:variant>
        <vt:lpwstr>_Toc200435631</vt:lpwstr>
      </vt:variant>
      <vt:variant>
        <vt:i4>1376311</vt:i4>
      </vt:variant>
      <vt:variant>
        <vt:i4>248</vt:i4>
      </vt:variant>
      <vt:variant>
        <vt:i4>0</vt:i4>
      </vt:variant>
      <vt:variant>
        <vt:i4>5</vt:i4>
      </vt:variant>
      <vt:variant>
        <vt:lpwstr/>
      </vt:variant>
      <vt:variant>
        <vt:lpwstr>_Toc200435630</vt:lpwstr>
      </vt:variant>
      <vt:variant>
        <vt:i4>1310775</vt:i4>
      </vt:variant>
      <vt:variant>
        <vt:i4>242</vt:i4>
      </vt:variant>
      <vt:variant>
        <vt:i4>0</vt:i4>
      </vt:variant>
      <vt:variant>
        <vt:i4>5</vt:i4>
      </vt:variant>
      <vt:variant>
        <vt:lpwstr/>
      </vt:variant>
      <vt:variant>
        <vt:lpwstr>_Toc200435629</vt:lpwstr>
      </vt:variant>
      <vt:variant>
        <vt:i4>1310775</vt:i4>
      </vt:variant>
      <vt:variant>
        <vt:i4>236</vt:i4>
      </vt:variant>
      <vt:variant>
        <vt:i4>0</vt:i4>
      </vt:variant>
      <vt:variant>
        <vt:i4>5</vt:i4>
      </vt:variant>
      <vt:variant>
        <vt:lpwstr/>
      </vt:variant>
      <vt:variant>
        <vt:lpwstr>_Toc200435628</vt:lpwstr>
      </vt:variant>
      <vt:variant>
        <vt:i4>1310775</vt:i4>
      </vt:variant>
      <vt:variant>
        <vt:i4>230</vt:i4>
      </vt:variant>
      <vt:variant>
        <vt:i4>0</vt:i4>
      </vt:variant>
      <vt:variant>
        <vt:i4>5</vt:i4>
      </vt:variant>
      <vt:variant>
        <vt:lpwstr/>
      </vt:variant>
      <vt:variant>
        <vt:lpwstr>_Toc200435627</vt:lpwstr>
      </vt:variant>
      <vt:variant>
        <vt:i4>1310775</vt:i4>
      </vt:variant>
      <vt:variant>
        <vt:i4>224</vt:i4>
      </vt:variant>
      <vt:variant>
        <vt:i4>0</vt:i4>
      </vt:variant>
      <vt:variant>
        <vt:i4>5</vt:i4>
      </vt:variant>
      <vt:variant>
        <vt:lpwstr/>
      </vt:variant>
      <vt:variant>
        <vt:lpwstr>_Toc200435626</vt:lpwstr>
      </vt:variant>
      <vt:variant>
        <vt:i4>1310775</vt:i4>
      </vt:variant>
      <vt:variant>
        <vt:i4>218</vt:i4>
      </vt:variant>
      <vt:variant>
        <vt:i4>0</vt:i4>
      </vt:variant>
      <vt:variant>
        <vt:i4>5</vt:i4>
      </vt:variant>
      <vt:variant>
        <vt:lpwstr/>
      </vt:variant>
      <vt:variant>
        <vt:lpwstr>_Toc200435625</vt:lpwstr>
      </vt:variant>
      <vt:variant>
        <vt:i4>1310775</vt:i4>
      </vt:variant>
      <vt:variant>
        <vt:i4>212</vt:i4>
      </vt:variant>
      <vt:variant>
        <vt:i4>0</vt:i4>
      </vt:variant>
      <vt:variant>
        <vt:i4>5</vt:i4>
      </vt:variant>
      <vt:variant>
        <vt:lpwstr/>
      </vt:variant>
      <vt:variant>
        <vt:lpwstr>_Toc200435624</vt:lpwstr>
      </vt:variant>
      <vt:variant>
        <vt:i4>1310775</vt:i4>
      </vt:variant>
      <vt:variant>
        <vt:i4>206</vt:i4>
      </vt:variant>
      <vt:variant>
        <vt:i4>0</vt:i4>
      </vt:variant>
      <vt:variant>
        <vt:i4>5</vt:i4>
      </vt:variant>
      <vt:variant>
        <vt:lpwstr/>
      </vt:variant>
      <vt:variant>
        <vt:lpwstr>_Toc200435623</vt:lpwstr>
      </vt:variant>
      <vt:variant>
        <vt:i4>1310775</vt:i4>
      </vt:variant>
      <vt:variant>
        <vt:i4>200</vt:i4>
      </vt:variant>
      <vt:variant>
        <vt:i4>0</vt:i4>
      </vt:variant>
      <vt:variant>
        <vt:i4>5</vt:i4>
      </vt:variant>
      <vt:variant>
        <vt:lpwstr/>
      </vt:variant>
      <vt:variant>
        <vt:lpwstr>_Toc200435622</vt:lpwstr>
      </vt:variant>
      <vt:variant>
        <vt:i4>1310775</vt:i4>
      </vt:variant>
      <vt:variant>
        <vt:i4>194</vt:i4>
      </vt:variant>
      <vt:variant>
        <vt:i4>0</vt:i4>
      </vt:variant>
      <vt:variant>
        <vt:i4>5</vt:i4>
      </vt:variant>
      <vt:variant>
        <vt:lpwstr/>
      </vt:variant>
      <vt:variant>
        <vt:lpwstr>_Toc200435621</vt:lpwstr>
      </vt:variant>
      <vt:variant>
        <vt:i4>1310775</vt:i4>
      </vt:variant>
      <vt:variant>
        <vt:i4>188</vt:i4>
      </vt:variant>
      <vt:variant>
        <vt:i4>0</vt:i4>
      </vt:variant>
      <vt:variant>
        <vt:i4>5</vt:i4>
      </vt:variant>
      <vt:variant>
        <vt:lpwstr/>
      </vt:variant>
      <vt:variant>
        <vt:lpwstr>_Toc200435620</vt:lpwstr>
      </vt:variant>
      <vt:variant>
        <vt:i4>1507383</vt:i4>
      </vt:variant>
      <vt:variant>
        <vt:i4>182</vt:i4>
      </vt:variant>
      <vt:variant>
        <vt:i4>0</vt:i4>
      </vt:variant>
      <vt:variant>
        <vt:i4>5</vt:i4>
      </vt:variant>
      <vt:variant>
        <vt:lpwstr/>
      </vt:variant>
      <vt:variant>
        <vt:lpwstr>_Toc200435619</vt:lpwstr>
      </vt:variant>
      <vt:variant>
        <vt:i4>1507383</vt:i4>
      </vt:variant>
      <vt:variant>
        <vt:i4>176</vt:i4>
      </vt:variant>
      <vt:variant>
        <vt:i4>0</vt:i4>
      </vt:variant>
      <vt:variant>
        <vt:i4>5</vt:i4>
      </vt:variant>
      <vt:variant>
        <vt:lpwstr/>
      </vt:variant>
      <vt:variant>
        <vt:lpwstr>_Toc200435618</vt:lpwstr>
      </vt:variant>
      <vt:variant>
        <vt:i4>1507383</vt:i4>
      </vt:variant>
      <vt:variant>
        <vt:i4>170</vt:i4>
      </vt:variant>
      <vt:variant>
        <vt:i4>0</vt:i4>
      </vt:variant>
      <vt:variant>
        <vt:i4>5</vt:i4>
      </vt:variant>
      <vt:variant>
        <vt:lpwstr/>
      </vt:variant>
      <vt:variant>
        <vt:lpwstr>_Toc200435617</vt:lpwstr>
      </vt:variant>
      <vt:variant>
        <vt:i4>1507383</vt:i4>
      </vt:variant>
      <vt:variant>
        <vt:i4>164</vt:i4>
      </vt:variant>
      <vt:variant>
        <vt:i4>0</vt:i4>
      </vt:variant>
      <vt:variant>
        <vt:i4>5</vt:i4>
      </vt:variant>
      <vt:variant>
        <vt:lpwstr/>
      </vt:variant>
      <vt:variant>
        <vt:lpwstr>_Toc200435616</vt:lpwstr>
      </vt:variant>
      <vt:variant>
        <vt:i4>1507383</vt:i4>
      </vt:variant>
      <vt:variant>
        <vt:i4>158</vt:i4>
      </vt:variant>
      <vt:variant>
        <vt:i4>0</vt:i4>
      </vt:variant>
      <vt:variant>
        <vt:i4>5</vt:i4>
      </vt:variant>
      <vt:variant>
        <vt:lpwstr/>
      </vt:variant>
      <vt:variant>
        <vt:lpwstr>_Toc200435615</vt:lpwstr>
      </vt:variant>
      <vt:variant>
        <vt:i4>1507383</vt:i4>
      </vt:variant>
      <vt:variant>
        <vt:i4>152</vt:i4>
      </vt:variant>
      <vt:variant>
        <vt:i4>0</vt:i4>
      </vt:variant>
      <vt:variant>
        <vt:i4>5</vt:i4>
      </vt:variant>
      <vt:variant>
        <vt:lpwstr/>
      </vt:variant>
      <vt:variant>
        <vt:lpwstr>_Toc200435614</vt:lpwstr>
      </vt:variant>
      <vt:variant>
        <vt:i4>1507383</vt:i4>
      </vt:variant>
      <vt:variant>
        <vt:i4>146</vt:i4>
      </vt:variant>
      <vt:variant>
        <vt:i4>0</vt:i4>
      </vt:variant>
      <vt:variant>
        <vt:i4>5</vt:i4>
      </vt:variant>
      <vt:variant>
        <vt:lpwstr/>
      </vt:variant>
      <vt:variant>
        <vt:lpwstr>_Toc200435613</vt:lpwstr>
      </vt:variant>
      <vt:variant>
        <vt:i4>1507383</vt:i4>
      </vt:variant>
      <vt:variant>
        <vt:i4>140</vt:i4>
      </vt:variant>
      <vt:variant>
        <vt:i4>0</vt:i4>
      </vt:variant>
      <vt:variant>
        <vt:i4>5</vt:i4>
      </vt:variant>
      <vt:variant>
        <vt:lpwstr/>
      </vt:variant>
      <vt:variant>
        <vt:lpwstr>_Toc200435612</vt:lpwstr>
      </vt:variant>
      <vt:variant>
        <vt:i4>1507383</vt:i4>
      </vt:variant>
      <vt:variant>
        <vt:i4>134</vt:i4>
      </vt:variant>
      <vt:variant>
        <vt:i4>0</vt:i4>
      </vt:variant>
      <vt:variant>
        <vt:i4>5</vt:i4>
      </vt:variant>
      <vt:variant>
        <vt:lpwstr/>
      </vt:variant>
      <vt:variant>
        <vt:lpwstr>_Toc200435611</vt:lpwstr>
      </vt:variant>
      <vt:variant>
        <vt:i4>1507383</vt:i4>
      </vt:variant>
      <vt:variant>
        <vt:i4>128</vt:i4>
      </vt:variant>
      <vt:variant>
        <vt:i4>0</vt:i4>
      </vt:variant>
      <vt:variant>
        <vt:i4>5</vt:i4>
      </vt:variant>
      <vt:variant>
        <vt:lpwstr/>
      </vt:variant>
      <vt:variant>
        <vt:lpwstr>_Toc200435610</vt:lpwstr>
      </vt:variant>
      <vt:variant>
        <vt:i4>1441847</vt:i4>
      </vt:variant>
      <vt:variant>
        <vt:i4>122</vt:i4>
      </vt:variant>
      <vt:variant>
        <vt:i4>0</vt:i4>
      </vt:variant>
      <vt:variant>
        <vt:i4>5</vt:i4>
      </vt:variant>
      <vt:variant>
        <vt:lpwstr/>
      </vt:variant>
      <vt:variant>
        <vt:lpwstr>_Toc200435609</vt:lpwstr>
      </vt:variant>
      <vt:variant>
        <vt:i4>1441847</vt:i4>
      </vt:variant>
      <vt:variant>
        <vt:i4>116</vt:i4>
      </vt:variant>
      <vt:variant>
        <vt:i4>0</vt:i4>
      </vt:variant>
      <vt:variant>
        <vt:i4>5</vt:i4>
      </vt:variant>
      <vt:variant>
        <vt:lpwstr/>
      </vt:variant>
      <vt:variant>
        <vt:lpwstr>_Toc200435608</vt:lpwstr>
      </vt:variant>
      <vt:variant>
        <vt:i4>1441847</vt:i4>
      </vt:variant>
      <vt:variant>
        <vt:i4>110</vt:i4>
      </vt:variant>
      <vt:variant>
        <vt:i4>0</vt:i4>
      </vt:variant>
      <vt:variant>
        <vt:i4>5</vt:i4>
      </vt:variant>
      <vt:variant>
        <vt:lpwstr/>
      </vt:variant>
      <vt:variant>
        <vt:lpwstr>_Toc200435607</vt:lpwstr>
      </vt:variant>
      <vt:variant>
        <vt:i4>1441847</vt:i4>
      </vt:variant>
      <vt:variant>
        <vt:i4>104</vt:i4>
      </vt:variant>
      <vt:variant>
        <vt:i4>0</vt:i4>
      </vt:variant>
      <vt:variant>
        <vt:i4>5</vt:i4>
      </vt:variant>
      <vt:variant>
        <vt:lpwstr/>
      </vt:variant>
      <vt:variant>
        <vt:lpwstr>_Toc200435606</vt:lpwstr>
      </vt:variant>
      <vt:variant>
        <vt:i4>1441847</vt:i4>
      </vt:variant>
      <vt:variant>
        <vt:i4>98</vt:i4>
      </vt:variant>
      <vt:variant>
        <vt:i4>0</vt:i4>
      </vt:variant>
      <vt:variant>
        <vt:i4>5</vt:i4>
      </vt:variant>
      <vt:variant>
        <vt:lpwstr/>
      </vt:variant>
      <vt:variant>
        <vt:lpwstr>_Toc200435605</vt:lpwstr>
      </vt:variant>
      <vt:variant>
        <vt:i4>1441847</vt:i4>
      </vt:variant>
      <vt:variant>
        <vt:i4>92</vt:i4>
      </vt:variant>
      <vt:variant>
        <vt:i4>0</vt:i4>
      </vt:variant>
      <vt:variant>
        <vt:i4>5</vt:i4>
      </vt:variant>
      <vt:variant>
        <vt:lpwstr/>
      </vt:variant>
      <vt:variant>
        <vt:lpwstr>_Toc200435604</vt:lpwstr>
      </vt:variant>
      <vt:variant>
        <vt:i4>1441847</vt:i4>
      </vt:variant>
      <vt:variant>
        <vt:i4>86</vt:i4>
      </vt:variant>
      <vt:variant>
        <vt:i4>0</vt:i4>
      </vt:variant>
      <vt:variant>
        <vt:i4>5</vt:i4>
      </vt:variant>
      <vt:variant>
        <vt:lpwstr/>
      </vt:variant>
      <vt:variant>
        <vt:lpwstr>_Toc200435603</vt:lpwstr>
      </vt:variant>
      <vt:variant>
        <vt:i4>1441847</vt:i4>
      </vt:variant>
      <vt:variant>
        <vt:i4>80</vt:i4>
      </vt:variant>
      <vt:variant>
        <vt:i4>0</vt:i4>
      </vt:variant>
      <vt:variant>
        <vt:i4>5</vt:i4>
      </vt:variant>
      <vt:variant>
        <vt:lpwstr/>
      </vt:variant>
      <vt:variant>
        <vt:lpwstr>_Toc200435602</vt:lpwstr>
      </vt:variant>
      <vt:variant>
        <vt:i4>1441847</vt:i4>
      </vt:variant>
      <vt:variant>
        <vt:i4>74</vt:i4>
      </vt:variant>
      <vt:variant>
        <vt:i4>0</vt:i4>
      </vt:variant>
      <vt:variant>
        <vt:i4>5</vt:i4>
      </vt:variant>
      <vt:variant>
        <vt:lpwstr/>
      </vt:variant>
      <vt:variant>
        <vt:lpwstr>_Toc200435601</vt:lpwstr>
      </vt:variant>
      <vt:variant>
        <vt:i4>1441847</vt:i4>
      </vt:variant>
      <vt:variant>
        <vt:i4>68</vt:i4>
      </vt:variant>
      <vt:variant>
        <vt:i4>0</vt:i4>
      </vt:variant>
      <vt:variant>
        <vt:i4>5</vt:i4>
      </vt:variant>
      <vt:variant>
        <vt:lpwstr/>
      </vt:variant>
      <vt:variant>
        <vt:lpwstr>_Toc200435600</vt:lpwstr>
      </vt:variant>
      <vt:variant>
        <vt:i4>2031668</vt:i4>
      </vt:variant>
      <vt:variant>
        <vt:i4>62</vt:i4>
      </vt:variant>
      <vt:variant>
        <vt:i4>0</vt:i4>
      </vt:variant>
      <vt:variant>
        <vt:i4>5</vt:i4>
      </vt:variant>
      <vt:variant>
        <vt:lpwstr/>
      </vt:variant>
      <vt:variant>
        <vt:lpwstr>_Toc200435599</vt:lpwstr>
      </vt:variant>
      <vt:variant>
        <vt:i4>2031668</vt:i4>
      </vt:variant>
      <vt:variant>
        <vt:i4>56</vt:i4>
      </vt:variant>
      <vt:variant>
        <vt:i4>0</vt:i4>
      </vt:variant>
      <vt:variant>
        <vt:i4>5</vt:i4>
      </vt:variant>
      <vt:variant>
        <vt:lpwstr/>
      </vt:variant>
      <vt:variant>
        <vt:lpwstr>_Toc200435598</vt:lpwstr>
      </vt:variant>
      <vt:variant>
        <vt:i4>2031668</vt:i4>
      </vt:variant>
      <vt:variant>
        <vt:i4>50</vt:i4>
      </vt:variant>
      <vt:variant>
        <vt:i4>0</vt:i4>
      </vt:variant>
      <vt:variant>
        <vt:i4>5</vt:i4>
      </vt:variant>
      <vt:variant>
        <vt:lpwstr/>
      </vt:variant>
      <vt:variant>
        <vt:lpwstr>_Toc200435597</vt:lpwstr>
      </vt:variant>
      <vt:variant>
        <vt:i4>2031668</vt:i4>
      </vt:variant>
      <vt:variant>
        <vt:i4>44</vt:i4>
      </vt:variant>
      <vt:variant>
        <vt:i4>0</vt:i4>
      </vt:variant>
      <vt:variant>
        <vt:i4>5</vt:i4>
      </vt:variant>
      <vt:variant>
        <vt:lpwstr/>
      </vt:variant>
      <vt:variant>
        <vt:lpwstr>_Toc200435596</vt:lpwstr>
      </vt:variant>
      <vt:variant>
        <vt:i4>2031668</vt:i4>
      </vt:variant>
      <vt:variant>
        <vt:i4>38</vt:i4>
      </vt:variant>
      <vt:variant>
        <vt:i4>0</vt:i4>
      </vt:variant>
      <vt:variant>
        <vt:i4>5</vt:i4>
      </vt:variant>
      <vt:variant>
        <vt:lpwstr/>
      </vt:variant>
      <vt:variant>
        <vt:lpwstr>_Toc200435595</vt:lpwstr>
      </vt:variant>
      <vt:variant>
        <vt:i4>2031668</vt:i4>
      </vt:variant>
      <vt:variant>
        <vt:i4>32</vt:i4>
      </vt:variant>
      <vt:variant>
        <vt:i4>0</vt:i4>
      </vt:variant>
      <vt:variant>
        <vt:i4>5</vt:i4>
      </vt:variant>
      <vt:variant>
        <vt:lpwstr/>
      </vt:variant>
      <vt:variant>
        <vt:lpwstr>_Toc200435594</vt:lpwstr>
      </vt:variant>
      <vt:variant>
        <vt:i4>2031668</vt:i4>
      </vt:variant>
      <vt:variant>
        <vt:i4>26</vt:i4>
      </vt:variant>
      <vt:variant>
        <vt:i4>0</vt:i4>
      </vt:variant>
      <vt:variant>
        <vt:i4>5</vt:i4>
      </vt:variant>
      <vt:variant>
        <vt:lpwstr/>
      </vt:variant>
      <vt:variant>
        <vt:lpwstr>_Toc200435593</vt:lpwstr>
      </vt:variant>
      <vt:variant>
        <vt:i4>2031668</vt:i4>
      </vt:variant>
      <vt:variant>
        <vt:i4>20</vt:i4>
      </vt:variant>
      <vt:variant>
        <vt:i4>0</vt:i4>
      </vt:variant>
      <vt:variant>
        <vt:i4>5</vt:i4>
      </vt:variant>
      <vt:variant>
        <vt:lpwstr/>
      </vt:variant>
      <vt:variant>
        <vt:lpwstr>_Toc200435592</vt:lpwstr>
      </vt:variant>
      <vt:variant>
        <vt:i4>2031668</vt:i4>
      </vt:variant>
      <vt:variant>
        <vt:i4>14</vt:i4>
      </vt:variant>
      <vt:variant>
        <vt:i4>0</vt:i4>
      </vt:variant>
      <vt:variant>
        <vt:i4>5</vt:i4>
      </vt:variant>
      <vt:variant>
        <vt:lpwstr/>
      </vt:variant>
      <vt:variant>
        <vt:lpwstr>_Toc200435591</vt:lpwstr>
      </vt:variant>
      <vt:variant>
        <vt:i4>2031668</vt:i4>
      </vt:variant>
      <vt:variant>
        <vt:i4>8</vt:i4>
      </vt:variant>
      <vt:variant>
        <vt:i4>0</vt:i4>
      </vt:variant>
      <vt:variant>
        <vt:i4>5</vt:i4>
      </vt:variant>
      <vt:variant>
        <vt:lpwstr/>
      </vt:variant>
      <vt:variant>
        <vt:lpwstr>_Toc200435590</vt:lpwstr>
      </vt:variant>
      <vt:variant>
        <vt:i4>1966132</vt:i4>
      </vt:variant>
      <vt:variant>
        <vt:i4>2</vt:i4>
      </vt:variant>
      <vt:variant>
        <vt:i4>0</vt:i4>
      </vt:variant>
      <vt:variant>
        <vt:i4>5</vt:i4>
      </vt:variant>
      <vt:variant>
        <vt:lpwstr/>
      </vt:variant>
      <vt:variant>
        <vt:lpwstr>_Toc200435589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Timo Tarhonen</dc:creator>
  <cp:keywords/>
  <cp:lastModifiedBy>Kunnari Riitta</cp:lastModifiedBy>
  <cp:revision>2</cp:revision>
  <cp:lastPrinted>2008-04-23T10:44:00Z</cp:lastPrinted>
  <dcterms:created xsi:type="dcterms:W3CDTF">2025-07-01T06:29:00Z</dcterms:created>
  <dcterms:modified xsi:type="dcterms:W3CDTF">2025-07-01T06:29:00Z</dcterms:modified>
</cp:coreProperties>
</file>